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D37" w:rsidRPr="00866432" w:rsidDel="0022046E" w:rsidRDefault="00D42D37" w:rsidP="00847D1A">
      <w:pPr>
        <w:pStyle w:val="Heading1"/>
        <w:numPr>
          <w:ilvl w:val="0"/>
          <w:numId w:val="0"/>
        </w:numPr>
        <w:ind w:left="720"/>
        <w:jc w:val="center"/>
        <w:rPr>
          <w:del w:id="0" w:author="Morrison, Daniel" w:date="2017-09-29T08:14:00Z"/>
          <w:sz w:val="22"/>
        </w:rPr>
      </w:pPr>
      <w:del w:id="1" w:author="Morrison, Daniel" w:date="2017-09-29T08:14:00Z">
        <w:r w:rsidDel="0022046E">
          <w:rPr>
            <w:sz w:val="22"/>
          </w:rPr>
          <w:delText>N</w:delText>
        </w:r>
        <w:r w:rsidRPr="00866432" w:rsidDel="0022046E">
          <w:rPr>
            <w:sz w:val="22"/>
          </w:rPr>
          <w:delText xml:space="preserve">PA </w:delText>
        </w:r>
        <w:r w:rsidDel="0022046E">
          <w:rPr>
            <w:sz w:val="22"/>
          </w:rPr>
          <w:delText>709</w:delText>
        </w:r>
        <w:r w:rsidRPr="00866432" w:rsidDel="0022046E">
          <w:rPr>
            <w:sz w:val="22"/>
          </w:rPr>
          <w:delText xml:space="preserve"> RELIEF IMPLEMENTATION PLAN (RIP)</w:delText>
        </w:r>
      </w:del>
    </w:p>
    <w:p w:rsidR="00D42D37" w:rsidRPr="00866432" w:rsidDel="0022046E" w:rsidRDefault="00B94150" w:rsidP="00847D1A">
      <w:pPr>
        <w:pStyle w:val="Heading1"/>
        <w:numPr>
          <w:ilvl w:val="0"/>
          <w:numId w:val="0"/>
        </w:numPr>
        <w:ind w:left="720"/>
        <w:jc w:val="center"/>
        <w:rPr>
          <w:del w:id="2" w:author="Morrison, Daniel" w:date="2017-09-29T08:14:00Z"/>
          <w:sz w:val="22"/>
        </w:rPr>
      </w:pPr>
      <w:del w:id="3" w:author="Morrison, Daniel" w:date="2017-09-29T08:14:00Z">
        <w:r w:rsidDel="0022046E">
          <w:rPr>
            <w:sz w:val="22"/>
          </w:rPr>
          <w:delText>22 September</w:delText>
        </w:r>
        <w:r w:rsidR="00D42D37" w:rsidDel="0022046E">
          <w:rPr>
            <w:sz w:val="22"/>
          </w:rPr>
          <w:delText xml:space="preserve"> 2016</w:delText>
        </w:r>
      </w:del>
    </w:p>
    <w:p w:rsidR="00D42D37" w:rsidRPr="003F2B5D" w:rsidDel="0022046E" w:rsidRDefault="00D42D37" w:rsidP="00D42D37">
      <w:pPr>
        <w:rPr>
          <w:del w:id="4" w:author="Morrison, Daniel" w:date="2017-09-29T08:14:00Z"/>
          <w:b/>
        </w:rPr>
      </w:pPr>
    </w:p>
    <w:p w:rsidR="00D42D37" w:rsidRPr="003F2B5D" w:rsidDel="0022046E" w:rsidRDefault="00D42D37" w:rsidP="00D42D37">
      <w:pPr>
        <w:rPr>
          <w:del w:id="5" w:author="Morrison, Daniel" w:date="2017-09-29T08:14:00Z"/>
          <w:b/>
        </w:rPr>
      </w:pPr>
    </w:p>
    <w:p w:rsidR="00D42D37" w:rsidRPr="003F2B5D" w:rsidDel="0022046E" w:rsidRDefault="00D42D37" w:rsidP="00D42D37">
      <w:pPr>
        <w:rPr>
          <w:del w:id="6" w:author="Morrison, Daniel" w:date="2017-09-29T08:14:00Z"/>
          <w:b/>
        </w:rPr>
      </w:pPr>
    </w:p>
    <w:p w:rsidR="00D42D37" w:rsidRPr="003F2B5D" w:rsidDel="0022046E" w:rsidRDefault="00D42D37" w:rsidP="00D42D37">
      <w:pPr>
        <w:rPr>
          <w:del w:id="7" w:author="Morrison, Daniel" w:date="2017-09-29T08:14:00Z"/>
          <w:b/>
        </w:rPr>
      </w:pPr>
      <w:del w:id="8" w:author="Morrison, Daniel" w:date="2017-09-29T08:14:00Z">
        <w:r w:rsidRPr="003F2B5D" w:rsidDel="0022046E">
          <w:rPr>
            <w:b/>
          </w:rPr>
          <w:delText>______________________________________________________________________</w:delText>
        </w:r>
      </w:del>
    </w:p>
    <w:p w:rsidR="00D42D37" w:rsidRPr="003F2B5D" w:rsidDel="0022046E" w:rsidRDefault="00D42D37" w:rsidP="00D42D37">
      <w:pPr>
        <w:ind w:left="2160" w:hanging="2160"/>
        <w:jc w:val="both"/>
        <w:rPr>
          <w:del w:id="9" w:author="Morrison, Daniel" w:date="2017-09-29T08:14:00Z"/>
        </w:rPr>
      </w:pPr>
    </w:p>
    <w:p w:rsidR="00D42D37" w:rsidRPr="003F2B5D" w:rsidDel="0022046E" w:rsidRDefault="00D42D37" w:rsidP="00D42D37">
      <w:pPr>
        <w:ind w:left="2160" w:hanging="2160"/>
        <w:jc w:val="both"/>
        <w:rPr>
          <w:del w:id="10" w:author="Morrison, Daniel" w:date="2017-09-29T08:14:00Z"/>
        </w:rPr>
      </w:pPr>
    </w:p>
    <w:p w:rsidR="00D42D37" w:rsidRPr="003F2B5D" w:rsidDel="0022046E" w:rsidRDefault="00D42D37" w:rsidP="00D42D37">
      <w:pPr>
        <w:ind w:left="2160" w:hanging="2160"/>
        <w:jc w:val="both"/>
        <w:rPr>
          <w:del w:id="11" w:author="Morrison, Daniel" w:date="2017-09-29T08:14:00Z"/>
        </w:rPr>
      </w:pPr>
    </w:p>
    <w:p w:rsidR="00D42D37" w:rsidDel="0022046E" w:rsidRDefault="00D42D37" w:rsidP="00D42D37">
      <w:pPr>
        <w:ind w:left="2160" w:hanging="2160"/>
        <w:jc w:val="both"/>
        <w:rPr>
          <w:del w:id="12" w:author="Morrison, Daniel" w:date="2017-09-29T08:14:00Z"/>
          <w:b/>
        </w:rPr>
      </w:pPr>
      <w:del w:id="13" w:author="Morrison, Daniel" w:date="2017-09-29T08:14:00Z">
        <w:r w:rsidRPr="00C27784" w:rsidDel="0022046E">
          <w:rPr>
            <w:b/>
          </w:rPr>
          <w:delText xml:space="preserve">DATE of RPC Consensus: </w:delText>
        </w:r>
        <w:r w:rsidRPr="00C27784" w:rsidDel="0022046E">
          <w:rPr>
            <w:b/>
          </w:rPr>
          <w:tab/>
          <w:delText xml:space="preserve"> </w:delText>
        </w:r>
        <w:r w:rsidDel="0022046E">
          <w:rPr>
            <w:b/>
          </w:rPr>
          <w:delText>7 October 2016</w:delText>
        </w:r>
      </w:del>
    </w:p>
    <w:p w:rsidR="00D42D37" w:rsidDel="0022046E" w:rsidRDefault="00D42D37" w:rsidP="00D42D37">
      <w:pPr>
        <w:ind w:left="2160" w:hanging="2160"/>
        <w:jc w:val="both"/>
        <w:rPr>
          <w:del w:id="14" w:author="Morrison, Daniel" w:date="2017-09-29T08:14:00Z"/>
        </w:rPr>
      </w:pPr>
    </w:p>
    <w:p w:rsidR="00D42D37" w:rsidDel="0022046E" w:rsidRDefault="00D42D37" w:rsidP="00D42D37">
      <w:pPr>
        <w:ind w:left="2160" w:hanging="2160"/>
        <w:jc w:val="both"/>
        <w:rPr>
          <w:del w:id="15" w:author="Morrison, Daniel" w:date="2017-09-29T08:14:00Z"/>
        </w:rPr>
      </w:pPr>
    </w:p>
    <w:p w:rsidR="00D42D37" w:rsidDel="0022046E" w:rsidRDefault="00D42D37" w:rsidP="00D42D37">
      <w:pPr>
        <w:rPr>
          <w:del w:id="16" w:author="Morrison, Daniel" w:date="2017-09-29T08:14:00Z"/>
          <w:b/>
        </w:rPr>
      </w:pPr>
      <w:del w:id="17" w:author="Morrison, Daniel" w:date="2017-09-29T08:14:00Z">
        <w:r w:rsidDel="0022046E">
          <w:rPr>
            <w:b/>
          </w:rPr>
          <w:delText>______________________________________________________________________</w:delText>
        </w:r>
      </w:del>
    </w:p>
    <w:p w:rsidR="00D42D37" w:rsidDel="0022046E" w:rsidRDefault="00D42D37" w:rsidP="00D42D37">
      <w:pPr>
        <w:ind w:left="2160" w:right="713" w:hanging="2160"/>
        <w:jc w:val="both"/>
        <w:rPr>
          <w:del w:id="18" w:author="Morrison, Daniel" w:date="2017-09-29T08:14:00Z"/>
        </w:rPr>
      </w:pPr>
    </w:p>
    <w:p w:rsidR="00D42D37" w:rsidDel="0022046E" w:rsidRDefault="00D42D37" w:rsidP="00D42D37">
      <w:pPr>
        <w:ind w:left="2160" w:hanging="2160"/>
        <w:jc w:val="both"/>
        <w:rPr>
          <w:del w:id="19" w:author="Morrison, Daniel" w:date="2017-09-29T08:14:00Z"/>
        </w:rPr>
      </w:pPr>
    </w:p>
    <w:p w:rsidR="00D42D37" w:rsidDel="0022046E" w:rsidRDefault="00D42D37" w:rsidP="00D42D37">
      <w:pPr>
        <w:ind w:left="2160" w:hanging="2160"/>
        <w:jc w:val="both"/>
        <w:rPr>
          <w:del w:id="20" w:author="Morrison, Daniel" w:date="2017-09-29T08:14:00Z"/>
        </w:rPr>
      </w:pPr>
    </w:p>
    <w:p w:rsidR="00D42D37" w:rsidDel="0022046E" w:rsidRDefault="00D42D37" w:rsidP="00D42D37">
      <w:pPr>
        <w:tabs>
          <w:tab w:val="left" w:pos="1440"/>
        </w:tabs>
        <w:ind w:left="1440" w:hanging="1440"/>
        <w:jc w:val="both"/>
        <w:rPr>
          <w:del w:id="21" w:author="Morrison, Daniel" w:date="2017-09-29T08:14:00Z"/>
          <w:b/>
        </w:rPr>
      </w:pPr>
      <w:del w:id="22" w:author="Morrison, Daniel" w:date="2017-09-29T08:14:00Z">
        <w:r w:rsidDel="0022046E">
          <w:rPr>
            <w:b/>
          </w:rPr>
          <w:delText xml:space="preserve">TITLE: </w:delText>
        </w:r>
        <w:r w:rsidDel="0022046E">
          <w:rPr>
            <w:b/>
          </w:rPr>
          <w:tab/>
          <w:delText>NPA 709 Relief Implementation Plan (RIP)</w:delText>
        </w:r>
      </w:del>
    </w:p>
    <w:p w:rsidR="00D42D37" w:rsidDel="0022046E" w:rsidRDefault="00D42D37" w:rsidP="00D42D37">
      <w:pPr>
        <w:ind w:left="1440" w:hanging="1440"/>
        <w:rPr>
          <w:del w:id="23" w:author="Morrison, Daniel" w:date="2017-09-29T08:14:00Z"/>
          <w:b/>
        </w:rPr>
      </w:pPr>
      <w:del w:id="24" w:author="Morrison, Daniel" w:date="2017-09-29T08:14:00Z">
        <w:r w:rsidDel="0022046E">
          <w:rPr>
            <w:b/>
          </w:rPr>
          <w:tab/>
          <w:delText>(Implementation of new NPA 879 as a Distributed Overlay on NPA 709)</w:delText>
        </w:r>
      </w:del>
    </w:p>
    <w:p w:rsidR="00D42D37" w:rsidDel="0022046E" w:rsidRDefault="00D42D37" w:rsidP="00D42D37">
      <w:pPr>
        <w:ind w:left="2160" w:hanging="2160"/>
        <w:jc w:val="both"/>
        <w:rPr>
          <w:del w:id="25" w:author="Morrison, Daniel" w:date="2017-09-29T08:14:00Z"/>
          <w:b/>
        </w:rPr>
      </w:pPr>
    </w:p>
    <w:p w:rsidR="00D42D37" w:rsidDel="0022046E" w:rsidRDefault="00D42D37" w:rsidP="00D42D37">
      <w:pPr>
        <w:ind w:left="2160" w:hanging="2160"/>
        <w:jc w:val="both"/>
        <w:rPr>
          <w:del w:id="26" w:author="Morrison, Daniel" w:date="2017-09-29T08:14:00Z"/>
          <w:b/>
        </w:rPr>
      </w:pPr>
    </w:p>
    <w:p w:rsidR="00D42D37" w:rsidDel="0022046E" w:rsidRDefault="00D42D37" w:rsidP="00D42D37">
      <w:pPr>
        <w:rPr>
          <w:del w:id="27" w:author="Morrison, Daniel" w:date="2017-09-29T08:14:00Z"/>
          <w:b/>
        </w:rPr>
      </w:pPr>
      <w:del w:id="28" w:author="Morrison, Daniel" w:date="2017-09-29T08:14:00Z">
        <w:r w:rsidDel="0022046E">
          <w:rPr>
            <w:b/>
          </w:rPr>
          <w:delText>______________________________________________________________________</w:delText>
        </w:r>
      </w:del>
    </w:p>
    <w:p w:rsidR="00D42D37" w:rsidDel="0022046E" w:rsidRDefault="00D42D37" w:rsidP="00D42D37">
      <w:pPr>
        <w:ind w:left="2160" w:hanging="2160"/>
        <w:jc w:val="both"/>
        <w:rPr>
          <w:del w:id="29" w:author="Morrison, Daniel" w:date="2017-09-29T08:14:00Z"/>
        </w:rPr>
      </w:pPr>
    </w:p>
    <w:p w:rsidR="00D42D37" w:rsidDel="0022046E" w:rsidRDefault="00D42D37" w:rsidP="00D42D37">
      <w:pPr>
        <w:ind w:left="2160" w:hanging="2160"/>
        <w:jc w:val="both"/>
        <w:rPr>
          <w:del w:id="30" w:author="Morrison, Daniel" w:date="2017-09-29T08:14:00Z"/>
        </w:rPr>
      </w:pPr>
    </w:p>
    <w:p w:rsidR="00D42D37" w:rsidDel="0022046E" w:rsidRDefault="00D42D37" w:rsidP="00D42D37">
      <w:pPr>
        <w:ind w:left="2160" w:hanging="2160"/>
        <w:jc w:val="both"/>
        <w:rPr>
          <w:del w:id="31" w:author="Morrison, Daniel" w:date="2017-09-29T08:14:00Z"/>
        </w:rPr>
      </w:pPr>
    </w:p>
    <w:p w:rsidR="00D42D37" w:rsidDel="0022046E" w:rsidRDefault="00D42D37" w:rsidP="00D42D37">
      <w:pPr>
        <w:ind w:left="2160" w:hanging="2160"/>
        <w:jc w:val="both"/>
        <w:rPr>
          <w:del w:id="32" w:author="Morrison, Daniel" w:date="2017-09-29T08:14:00Z"/>
          <w:b/>
        </w:rPr>
      </w:pPr>
      <w:del w:id="33" w:author="Morrison, Daniel" w:date="2017-09-29T08:14:00Z">
        <w:r w:rsidDel="0022046E">
          <w:rPr>
            <w:b/>
          </w:rPr>
          <w:delText xml:space="preserve">DISTRIBUTION: </w:delText>
        </w:r>
        <w:r w:rsidDel="0022046E">
          <w:rPr>
            <w:b/>
          </w:rPr>
          <w:tab/>
          <w:delText>CRTC</w:delText>
        </w:r>
      </w:del>
    </w:p>
    <w:p w:rsidR="00D42D37" w:rsidDel="0022046E" w:rsidRDefault="00D42D37" w:rsidP="00D42D37">
      <w:pPr>
        <w:pBdr>
          <w:bottom w:val="single" w:sz="12" w:space="1" w:color="auto"/>
        </w:pBdr>
        <w:ind w:left="2160" w:hanging="2160"/>
        <w:jc w:val="both"/>
        <w:rPr>
          <w:del w:id="34" w:author="Morrison, Daniel" w:date="2017-09-29T08:14:00Z"/>
        </w:rPr>
      </w:pPr>
    </w:p>
    <w:p w:rsidR="00D42D37" w:rsidDel="0022046E" w:rsidRDefault="00D42D37" w:rsidP="00D42D37">
      <w:pPr>
        <w:pBdr>
          <w:bottom w:val="single" w:sz="12" w:space="1" w:color="auto"/>
        </w:pBdr>
        <w:ind w:left="2160" w:hanging="2160"/>
        <w:jc w:val="both"/>
        <w:rPr>
          <w:del w:id="35" w:author="Morrison, Daniel" w:date="2017-09-29T08:14:00Z"/>
        </w:rPr>
      </w:pPr>
    </w:p>
    <w:p w:rsidR="00D42D37" w:rsidDel="0022046E" w:rsidRDefault="00D42D37" w:rsidP="00D42D37">
      <w:pPr>
        <w:ind w:left="2160" w:hanging="2160"/>
        <w:jc w:val="both"/>
        <w:rPr>
          <w:del w:id="36" w:author="Morrison, Daniel" w:date="2017-09-29T08:14:00Z"/>
        </w:rPr>
      </w:pPr>
    </w:p>
    <w:p w:rsidR="00D42D37" w:rsidDel="0022046E" w:rsidRDefault="00D42D37" w:rsidP="00D42D37">
      <w:pPr>
        <w:ind w:left="2160" w:hanging="2160"/>
        <w:jc w:val="both"/>
        <w:rPr>
          <w:del w:id="37" w:author="Morrison, Daniel" w:date="2017-09-29T08:14:00Z"/>
        </w:rPr>
      </w:pPr>
    </w:p>
    <w:p w:rsidR="00D42D37" w:rsidDel="0022046E" w:rsidRDefault="00D42D37" w:rsidP="00D42D37">
      <w:pPr>
        <w:ind w:left="2160" w:hanging="2160"/>
        <w:jc w:val="both"/>
        <w:rPr>
          <w:del w:id="38" w:author="Morrison, Daniel" w:date="2017-09-29T08:14:00Z"/>
        </w:rPr>
      </w:pPr>
    </w:p>
    <w:p w:rsidR="00D42D37" w:rsidDel="0022046E" w:rsidRDefault="00D42D37" w:rsidP="00D42D37">
      <w:pPr>
        <w:ind w:left="2160" w:hanging="2160"/>
        <w:jc w:val="both"/>
        <w:rPr>
          <w:del w:id="39" w:author="Morrison, Daniel" w:date="2017-09-29T08:14:00Z"/>
          <w:b/>
        </w:rPr>
      </w:pPr>
      <w:del w:id="40" w:author="Morrison, Daniel" w:date="2017-09-29T08:14:00Z">
        <w:r w:rsidDel="0022046E">
          <w:rPr>
            <w:b/>
          </w:rPr>
          <w:delText xml:space="preserve">ISSUED BY: </w:delText>
        </w:r>
        <w:r w:rsidDel="0022046E">
          <w:rPr>
            <w:b/>
          </w:rPr>
          <w:tab/>
          <w:delText>NPA 709 Relief Planning Committee (RPC)</w:delText>
        </w:r>
      </w:del>
    </w:p>
    <w:p w:rsidR="00D42D37" w:rsidDel="0022046E" w:rsidRDefault="00D42D37" w:rsidP="00D42D37">
      <w:pPr>
        <w:ind w:left="2160" w:hanging="2160"/>
        <w:jc w:val="both"/>
        <w:rPr>
          <w:del w:id="41" w:author="Morrison, Daniel" w:date="2017-09-29T08:14:00Z"/>
          <w:b/>
        </w:rPr>
      </w:pPr>
    </w:p>
    <w:p w:rsidR="00D42D37" w:rsidDel="0022046E" w:rsidRDefault="00D42D37" w:rsidP="00D42D37">
      <w:pPr>
        <w:ind w:left="2160"/>
        <w:rPr>
          <w:del w:id="42" w:author="Morrison, Daniel" w:date="2017-09-29T08:14:00Z"/>
          <w:b/>
        </w:rPr>
      </w:pPr>
      <w:del w:id="43" w:author="Morrison, Daniel" w:date="2017-09-29T08:14:00Z">
        <w:r w:rsidDel="0022046E">
          <w:rPr>
            <w:b/>
          </w:rPr>
          <w:delText>Chair:</w:delText>
        </w:r>
        <w:r w:rsidDel="0022046E">
          <w:rPr>
            <w:b/>
          </w:rPr>
          <w:tab/>
        </w:r>
        <w:r w:rsidDel="0022046E">
          <w:rPr>
            <w:b/>
          </w:rPr>
          <w:tab/>
          <w:delText>Glen Brown</w:delText>
        </w:r>
      </w:del>
    </w:p>
    <w:p w:rsidR="00D42D37" w:rsidRPr="00990F0A" w:rsidDel="0022046E" w:rsidRDefault="00D42D37" w:rsidP="00847D1A">
      <w:pPr>
        <w:pStyle w:val="Heading9"/>
        <w:numPr>
          <w:ilvl w:val="0"/>
          <w:numId w:val="0"/>
        </w:numPr>
        <w:ind w:left="1800" w:firstLine="360"/>
        <w:jc w:val="left"/>
        <w:rPr>
          <w:del w:id="44" w:author="Morrison, Daniel" w:date="2017-09-29T08:14:00Z"/>
          <w:caps w:val="0"/>
          <w:kern w:val="0"/>
          <w:sz w:val="22"/>
        </w:rPr>
      </w:pPr>
      <w:del w:id="45" w:author="Morrison, Daniel" w:date="2017-09-29T08:14:00Z">
        <w:r w:rsidRPr="00990F0A" w:rsidDel="0022046E">
          <w:rPr>
            <w:caps w:val="0"/>
            <w:kern w:val="0"/>
            <w:sz w:val="22"/>
          </w:rPr>
          <w:delText>Telephone:</w:delText>
        </w:r>
        <w:r w:rsidRPr="00990F0A" w:rsidDel="0022046E">
          <w:rPr>
            <w:caps w:val="0"/>
            <w:kern w:val="0"/>
            <w:sz w:val="22"/>
          </w:rPr>
          <w:tab/>
          <w:delText>613-683-32</w:delText>
        </w:r>
        <w:r w:rsidR="00B4026D" w:rsidDel="0022046E">
          <w:rPr>
            <w:caps w:val="0"/>
            <w:kern w:val="0"/>
            <w:sz w:val="22"/>
          </w:rPr>
          <w:delText>91</w:delText>
        </w:r>
      </w:del>
    </w:p>
    <w:p w:rsidR="00D42D37" w:rsidDel="0022046E" w:rsidRDefault="00D42D37" w:rsidP="00D42D37">
      <w:pPr>
        <w:ind w:left="2160"/>
        <w:rPr>
          <w:del w:id="46" w:author="Morrison, Daniel" w:date="2017-09-29T08:14:00Z"/>
          <w:b/>
        </w:rPr>
      </w:pPr>
      <w:del w:id="47" w:author="Morrison, Daniel" w:date="2017-09-29T08:14:00Z">
        <w:r w:rsidDel="0022046E">
          <w:rPr>
            <w:b/>
          </w:rPr>
          <w:delText>Facsimile:</w:delText>
        </w:r>
        <w:r w:rsidDel="0022046E">
          <w:rPr>
            <w:b/>
          </w:rPr>
          <w:tab/>
          <w:delText>613-563-9293</w:delText>
        </w:r>
      </w:del>
    </w:p>
    <w:p w:rsidR="00D42D37" w:rsidRPr="00A618B0" w:rsidDel="0022046E" w:rsidRDefault="00D42D37" w:rsidP="00D42D37">
      <w:pPr>
        <w:ind w:left="2160"/>
        <w:rPr>
          <w:del w:id="48" w:author="Morrison, Daniel" w:date="2017-09-29T08:14:00Z"/>
          <w:b/>
          <w:lang w:val="pt-BR"/>
        </w:rPr>
      </w:pPr>
      <w:del w:id="49" w:author="Morrison, Daniel" w:date="2017-09-29T08:14:00Z">
        <w:r w:rsidRPr="00A618B0" w:rsidDel="0022046E">
          <w:rPr>
            <w:b/>
            <w:lang w:val="pt-BR"/>
          </w:rPr>
          <w:delText xml:space="preserve">E-mail: </w:delText>
        </w:r>
        <w:r w:rsidRPr="00A618B0" w:rsidDel="0022046E">
          <w:rPr>
            <w:b/>
            <w:lang w:val="pt-BR"/>
          </w:rPr>
          <w:tab/>
        </w:r>
        <w:r w:rsidDel="0022046E">
          <w:rPr>
            <w:b/>
            <w:lang w:val="pt-BR"/>
          </w:rPr>
          <w:delText>browng@leidos.ca</w:delText>
        </w:r>
      </w:del>
    </w:p>
    <w:p w:rsidR="00D42D37" w:rsidRPr="00A618B0" w:rsidDel="0022046E" w:rsidRDefault="00D42D37" w:rsidP="00D42D37">
      <w:pPr>
        <w:ind w:left="2160"/>
        <w:rPr>
          <w:del w:id="50" w:author="Morrison, Daniel" w:date="2017-09-29T08:14:00Z"/>
          <w:b/>
          <w:lang w:val="pt-BR"/>
        </w:rPr>
      </w:pPr>
      <w:del w:id="51" w:author="Morrison, Daniel" w:date="2017-09-29T08:14:00Z">
        <w:r w:rsidRPr="00A618B0" w:rsidDel="0022046E">
          <w:rPr>
            <w:b/>
            <w:lang w:val="pt-BR"/>
          </w:rPr>
          <w:delText>Address:</w:delText>
        </w:r>
        <w:r w:rsidRPr="00A618B0" w:rsidDel="0022046E">
          <w:rPr>
            <w:b/>
            <w:lang w:val="pt-BR"/>
          </w:rPr>
          <w:tab/>
          <w:delText xml:space="preserve">CNA – </w:delText>
        </w:r>
        <w:r w:rsidDel="0022046E">
          <w:rPr>
            <w:b/>
            <w:lang w:val="pt-BR"/>
          </w:rPr>
          <w:delText>Leidos Canada Inc.</w:delText>
        </w:r>
      </w:del>
    </w:p>
    <w:p w:rsidR="00D42D37" w:rsidDel="0022046E" w:rsidRDefault="00D42D37" w:rsidP="00D42D37">
      <w:pPr>
        <w:ind w:left="2160"/>
        <w:rPr>
          <w:del w:id="52" w:author="Morrison, Daniel" w:date="2017-09-29T08:14:00Z"/>
          <w:b/>
        </w:rPr>
      </w:pPr>
      <w:del w:id="53" w:author="Morrison, Daniel" w:date="2017-09-29T08:14:00Z">
        <w:r w:rsidRPr="00A618B0" w:rsidDel="0022046E">
          <w:rPr>
            <w:b/>
            <w:lang w:val="pt-BR"/>
          </w:rPr>
          <w:tab/>
        </w:r>
        <w:r w:rsidRPr="00A618B0" w:rsidDel="0022046E">
          <w:rPr>
            <w:b/>
            <w:lang w:val="pt-BR"/>
          </w:rPr>
          <w:tab/>
        </w:r>
        <w:r w:rsidDel="0022046E">
          <w:rPr>
            <w:b/>
          </w:rPr>
          <w:delText>Suite 1516 - 60 Queen Street</w:delText>
        </w:r>
      </w:del>
    </w:p>
    <w:p w:rsidR="00D42D37" w:rsidDel="0022046E" w:rsidRDefault="00D42D37" w:rsidP="00D42D37">
      <w:pPr>
        <w:ind w:left="2160"/>
        <w:rPr>
          <w:del w:id="54" w:author="Morrison, Daniel" w:date="2017-09-29T08:14:00Z"/>
          <w:b/>
        </w:rPr>
      </w:pPr>
      <w:del w:id="55" w:author="Morrison, Daniel" w:date="2017-09-29T08:14:00Z">
        <w:r w:rsidDel="0022046E">
          <w:rPr>
            <w:b/>
          </w:rPr>
          <w:tab/>
        </w:r>
        <w:r w:rsidDel="0022046E">
          <w:rPr>
            <w:b/>
          </w:rPr>
          <w:tab/>
          <w:delText>Ottawa, Ontario, Canada K1P 5Y7</w:delText>
        </w:r>
      </w:del>
    </w:p>
    <w:p w:rsidR="00D42D37" w:rsidDel="0022046E" w:rsidRDefault="00D42D37">
      <w:pPr>
        <w:rPr>
          <w:del w:id="56" w:author="Morrison, Daniel" w:date="2017-09-29T08:14:00Z"/>
          <w:lang w:val="en-CA"/>
        </w:rPr>
      </w:pPr>
    </w:p>
    <w:p w:rsidR="00537D02" w:rsidDel="0022046E" w:rsidRDefault="00537D02">
      <w:pPr>
        <w:rPr>
          <w:del w:id="57" w:author="Morrison, Daniel" w:date="2017-09-29T08:14:00Z"/>
          <w:lang w:val="en-CA"/>
        </w:rPr>
      </w:pPr>
    </w:p>
    <w:p w:rsidR="00813B0A" w:rsidRDefault="00813B0A" w:rsidP="00537D02">
      <w:pPr>
        <w:jc w:val="center"/>
        <w:rPr>
          <w:b/>
          <w:sz w:val="40"/>
          <w:szCs w:val="28"/>
          <w:lang w:val="en-CA"/>
        </w:rPr>
      </w:pPr>
    </w:p>
    <w:p w:rsidR="00847D1A" w:rsidRDefault="00847D1A">
      <w:pPr>
        <w:rPr>
          <w:b/>
          <w:sz w:val="40"/>
          <w:szCs w:val="28"/>
          <w:lang w:val="en-CA"/>
        </w:rPr>
      </w:pPr>
      <w:r>
        <w:rPr>
          <w:b/>
          <w:sz w:val="40"/>
          <w:szCs w:val="28"/>
          <w:lang w:val="en-CA"/>
        </w:rPr>
        <w:br w:type="page"/>
      </w:r>
    </w:p>
    <w:p w:rsidR="0022046E" w:rsidRPr="0022046E" w:rsidRDefault="0022046E" w:rsidP="0022046E">
      <w:pPr>
        <w:jc w:val="center"/>
        <w:rPr>
          <w:ins w:id="58" w:author="Morrison, Daniel" w:date="2017-09-29T08:14:00Z"/>
          <w:b/>
          <w:sz w:val="24"/>
          <w:szCs w:val="24"/>
          <w:lang w:val="en-CA"/>
        </w:rPr>
      </w:pPr>
      <w:ins w:id="59" w:author="Morrison, Daniel" w:date="2017-09-29T08:14:00Z">
        <w:r w:rsidRPr="0022046E">
          <w:rPr>
            <w:b/>
            <w:sz w:val="24"/>
            <w:szCs w:val="24"/>
            <w:lang w:val="en-CA"/>
          </w:rPr>
          <w:lastRenderedPageBreak/>
          <w:t>Bell Canada contribution</w:t>
        </w:r>
      </w:ins>
    </w:p>
    <w:p w:rsidR="0022046E" w:rsidRPr="00994C12" w:rsidRDefault="008716EB" w:rsidP="0022046E">
      <w:pPr>
        <w:jc w:val="center"/>
        <w:rPr>
          <w:ins w:id="60" w:author="Morrison, Daniel" w:date="2017-09-29T08:14:00Z"/>
          <w:b/>
          <w:sz w:val="24"/>
          <w:szCs w:val="24"/>
          <w:lang w:val="en-CA"/>
        </w:rPr>
      </w:pPr>
      <w:ins w:id="61" w:author="Morrison, Daniel" w:date="2017-10-05T09:17:00Z">
        <w:r>
          <w:rPr>
            <w:b/>
            <w:sz w:val="24"/>
            <w:szCs w:val="24"/>
            <w:lang w:val="en-CA"/>
          </w:rPr>
          <w:t>6 October</w:t>
        </w:r>
      </w:ins>
      <w:ins w:id="62" w:author="Morrison, Daniel" w:date="2017-09-29T08:14:00Z">
        <w:r w:rsidR="0022046E" w:rsidRPr="00994C12">
          <w:rPr>
            <w:b/>
            <w:sz w:val="24"/>
            <w:szCs w:val="24"/>
            <w:lang w:val="en-CA"/>
          </w:rPr>
          <w:t xml:space="preserve"> 2017</w:t>
        </w:r>
      </w:ins>
    </w:p>
    <w:p w:rsidR="0022046E" w:rsidRPr="0022046E" w:rsidRDefault="0022046E" w:rsidP="002204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ns w:id="63" w:author="Morrison, Daniel" w:date="2017-09-29T08:14:00Z"/>
          <w:sz w:val="20"/>
          <w:rPrChange w:id="64" w:author="Morrison, Daniel" w:date="2017-09-29T08:14:00Z">
            <w:rPr>
              <w:ins w:id="65" w:author="Morrison, Daniel" w:date="2017-09-29T08:14:00Z"/>
              <w:szCs w:val="22"/>
            </w:rPr>
          </w:rPrChange>
        </w:rPr>
      </w:pPr>
      <w:ins w:id="66" w:author="Morrison, Daniel" w:date="2017-09-29T08:14:00Z">
        <w:r w:rsidRPr="0022046E">
          <w:rPr>
            <w:sz w:val="20"/>
            <w:rPrChange w:id="67" w:author="Morrison, Daniel" w:date="2017-09-29T08:14:00Z">
              <w:rPr>
                <w:szCs w:val="22"/>
              </w:rPr>
            </w:rPrChange>
          </w:rPr>
          <w:t>This contribution is being submitted by the contributor as a basis for discussion and should not be construed as a binding proposal on the part of the contributors, who reserve the right to add to, amend, or withdraw the contents of this contribution at any time.</w:t>
        </w:r>
      </w:ins>
    </w:p>
    <w:p w:rsidR="0022046E" w:rsidRPr="0022046E" w:rsidRDefault="0022046E" w:rsidP="00537D02">
      <w:pPr>
        <w:jc w:val="center"/>
        <w:rPr>
          <w:ins w:id="68" w:author="Morrison, Daniel" w:date="2017-09-29T08:14:00Z"/>
          <w:b/>
          <w:sz w:val="40"/>
          <w:szCs w:val="28"/>
          <w:rPrChange w:id="69" w:author="Morrison, Daniel" w:date="2017-09-29T08:14:00Z">
            <w:rPr>
              <w:ins w:id="70" w:author="Morrison, Daniel" w:date="2017-09-29T08:14:00Z"/>
              <w:b/>
              <w:sz w:val="40"/>
              <w:szCs w:val="28"/>
              <w:lang w:val="en-CA"/>
            </w:rPr>
          </w:rPrChange>
        </w:rPr>
      </w:pPr>
    </w:p>
    <w:p w:rsidR="00847D1A" w:rsidRDefault="00537D02" w:rsidP="00537D02">
      <w:pPr>
        <w:jc w:val="center"/>
        <w:rPr>
          <w:b/>
          <w:sz w:val="40"/>
          <w:szCs w:val="28"/>
          <w:lang w:val="en-CA"/>
        </w:rPr>
      </w:pPr>
      <w:r w:rsidRPr="004A7093">
        <w:rPr>
          <w:b/>
          <w:sz w:val="40"/>
          <w:szCs w:val="28"/>
          <w:lang w:val="en-CA"/>
        </w:rPr>
        <w:t>NPA 709</w:t>
      </w:r>
      <w:r w:rsidR="004A7093" w:rsidRPr="004A7093">
        <w:rPr>
          <w:b/>
          <w:sz w:val="40"/>
          <w:szCs w:val="28"/>
          <w:lang w:val="en-CA"/>
        </w:rPr>
        <w:t xml:space="preserve"> Relief Implementation Plan (RIP)</w:t>
      </w:r>
    </w:p>
    <w:p w:rsidR="00FF2AC5" w:rsidRPr="00847D1A" w:rsidRDefault="00FF2AC5" w:rsidP="00537D02">
      <w:pPr>
        <w:jc w:val="center"/>
        <w:rPr>
          <w:sz w:val="20"/>
          <w:lang w:val="en-CA"/>
        </w:rPr>
      </w:pPr>
      <w:r w:rsidRPr="00847D1A">
        <w:rPr>
          <w:sz w:val="20"/>
          <w:lang w:val="en-CA"/>
        </w:rPr>
        <w:t>(for a Distributed Overlay of new NPA 879 over NPA 709)</w:t>
      </w:r>
    </w:p>
    <w:p w:rsidR="00537D02" w:rsidRDefault="00537D02" w:rsidP="00D338A0">
      <w:pPr>
        <w:pStyle w:val="Heading1"/>
        <w:numPr>
          <w:ilvl w:val="0"/>
          <w:numId w:val="18"/>
        </w:numPr>
        <w:ind w:hanging="720"/>
        <w:rPr>
          <w:lang w:val="en-CA"/>
        </w:rPr>
      </w:pPr>
      <w:bookmarkStart w:id="71" w:name="_Toc456696301"/>
      <w:r>
        <w:rPr>
          <w:lang w:val="en-CA"/>
        </w:rPr>
        <w:t>INTRODUCTION</w:t>
      </w:r>
      <w:bookmarkEnd w:id="71"/>
    </w:p>
    <w:p w:rsidR="004A7093" w:rsidRDefault="004A7093" w:rsidP="004A7093">
      <w:pPr>
        <w:pStyle w:val="Style1"/>
        <w:rPr>
          <w:b w:val="0"/>
          <w:sz w:val="22"/>
        </w:rPr>
      </w:pPr>
      <w:r w:rsidRPr="004A7093">
        <w:rPr>
          <w:b w:val="0"/>
          <w:sz w:val="22"/>
        </w:rPr>
        <w:t>This Relief Implementation Plan (RIP) was developed in accordance with the Canadian NPA Relief Planning Guidelines. This RIP is a set of activities and deliverables established by the Relief Planning Committee (RPC) that are required to provide relief to the exhausting NPA. The objective of the NPA Relief Planning Process is to ensure an adequate supply of CO Codes and telephone numbers is always available to the Canadian telecommunications industry and users.</w:t>
      </w:r>
    </w:p>
    <w:p w:rsidR="00FF2AC5" w:rsidRDefault="00FF2AC5" w:rsidP="004A7093">
      <w:pPr>
        <w:pStyle w:val="Style1"/>
        <w:rPr>
          <w:b w:val="0"/>
          <w:sz w:val="22"/>
        </w:rPr>
      </w:pPr>
    </w:p>
    <w:p w:rsidR="00FF2AC5" w:rsidRPr="004A7093" w:rsidRDefault="00FF2AC5" w:rsidP="004A7093">
      <w:pPr>
        <w:pStyle w:val="Style1"/>
        <w:rPr>
          <w:b w:val="0"/>
          <w:sz w:val="22"/>
        </w:rPr>
      </w:pPr>
      <w:r>
        <w:rPr>
          <w:b w:val="0"/>
          <w:sz w:val="22"/>
        </w:rPr>
        <w:t>This RIP is based on the assumption that the Commission will approve the RPC recommendation in the Planning Document which selects 879 as the relief NPA for NPA 709 as identified in Telecom Decision CRTC 2010-784.</w:t>
      </w:r>
    </w:p>
    <w:p w:rsidR="00537D02" w:rsidRPr="004A7093" w:rsidRDefault="00537D02" w:rsidP="00537D02">
      <w:pPr>
        <w:rPr>
          <w:sz w:val="18"/>
          <w:lang w:val="en-US"/>
        </w:rPr>
      </w:pPr>
    </w:p>
    <w:p w:rsidR="004A7093" w:rsidRPr="004A7093" w:rsidRDefault="004A7093" w:rsidP="004A7093">
      <w:pPr>
        <w:keepNext/>
        <w:rPr>
          <w:b/>
          <w:szCs w:val="22"/>
          <w:u w:val="single"/>
        </w:rPr>
      </w:pPr>
      <w:r w:rsidRPr="004A7093">
        <w:rPr>
          <w:b/>
          <w:szCs w:val="22"/>
          <w:u w:val="single"/>
        </w:rPr>
        <w:t>Purpose of RIP</w:t>
      </w:r>
    </w:p>
    <w:p w:rsidR="004A7093" w:rsidRPr="004A7093" w:rsidRDefault="004A7093" w:rsidP="00654761">
      <w:pPr>
        <w:pStyle w:val="BodyText2"/>
        <w:keepN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b w:val="0"/>
          <w:szCs w:val="22"/>
        </w:rPr>
      </w:pPr>
    </w:p>
    <w:p w:rsidR="004A7093" w:rsidRPr="004A7093" w:rsidRDefault="004A7093" w:rsidP="00654761">
      <w:pPr>
        <w:pStyle w:val="BodyText2"/>
        <w:keepN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b w:val="0"/>
          <w:szCs w:val="22"/>
        </w:rPr>
      </w:pPr>
      <w:r w:rsidRPr="004A7093">
        <w:rPr>
          <w:b w:val="0"/>
          <w:szCs w:val="22"/>
        </w:rPr>
        <w:t>The purpose of this RIP is to establish a framework and timeframe for implementing relief for NPA 709. This RIP addresses the:</w:t>
      </w:r>
    </w:p>
    <w:p w:rsidR="004A7093" w:rsidRPr="004A7093" w:rsidRDefault="004A7093" w:rsidP="00654761">
      <w:pPr>
        <w:pStyle w:val="BodyText2"/>
        <w:keepN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b w:val="0"/>
          <w:szCs w:val="22"/>
        </w:rPr>
      </w:pPr>
    </w:p>
    <w:p w:rsidR="00847D1A" w:rsidRDefault="00406866" w:rsidP="00D338A0">
      <w:pPr>
        <w:pStyle w:val="BodyText2"/>
        <w:numPr>
          <w:ilvl w:val="0"/>
          <w:numId w:val="2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b w:val="0"/>
          <w:szCs w:val="22"/>
        </w:rPr>
      </w:pPr>
      <w:r>
        <w:rPr>
          <w:b w:val="0"/>
          <w:szCs w:val="22"/>
        </w:rPr>
        <w:t>I</w:t>
      </w:r>
      <w:r w:rsidRPr="004A7093">
        <w:rPr>
          <w:b w:val="0"/>
          <w:szCs w:val="22"/>
        </w:rPr>
        <w:t xml:space="preserve">ntroduction </w:t>
      </w:r>
      <w:r w:rsidR="004A7093" w:rsidRPr="004A7093">
        <w:rPr>
          <w:b w:val="0"/>
          <w:szCs w:val="22"/>
        </w:rPr>
        <w:t>of mandatory 10-digit dialling for all local calls originating within and to the NPA 709 region prior to the introduction of new NPA Code 879.</w:t>
      </w:r>
    </w:p>
    <w:p w:rsidR="00A00F0D" w:rsidRDefault="00A00F0D" w:rsidP="00A00F0D">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720"/>
        <w:rPr>
          <w:b w:val="0"/>
          <w:szCs w:val="22"/>
        </w:rPr>
      </w:pPr>
    </w:p>
    <w:p w:rsidR="00C2269C" w:rsidRPr="00847D1A" w:rsidRDefault="00406866" w:rsidP="00D338A0">
      <w:pPr>
        <w:pStyle w:val="BodyText2"/>
        <w:numPr>
          <w:ilvl w:val="0"/>
          <w:numId w:val="2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b w:val="0"/>
          <w:szCs w:val="22"/>
        </w:rPr>
      </w:pPr>
      <w:r w:rsidRPr="00847D1A">
        <w:rPr>
          <w:b w:val="0"/>
          <w:szCs w:val="22"/>
        </w:rPr>
        <w:t xml:space="preserve">Implementation </w:t>
      </w:r>
      <w:r w:rsidR="004A7093" w:rsidRPr="00847D1A">
        <w:rPr>
          <w:b w:val="0"/>
          <w:szCs w:val="22"/>
        </w:rPr>
        <w:t>of new NPA Code 879 as a distributed overlay to the NPA 709 region.</w:t>
      </w:r>
    </w:p>
    <w:p w:rsidR="004A7093" w:rsidRPr="004A7093" w:rsidRDefault="004A7093" w:rsidP="00654761">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b w:val="0"/>
          <w:szCs w:val="22"/>
        </w:rPr>
      </w:pPr>
    </w:p>
    <w:p w:rsidR="004A7093" w:rsidRPr="004A7093" w:rsidRDefault="004A7093" w:rsidP="004A7093">
      <w:pPr>
        <w:pStyle w:val="Style1"/>
        <w:rPr>
          <w:b w:val="0"/>
          <w:sz w:val="22"/>
          <w:szCs w:val="22"/>
        </w:rPr>
      </w:pPr>
      <w:r w:rsidRPr="004A7093">
        <w:rPr>
          <w:rFonts w:cs="Arial"/>
          <w:b w:val="0"/>
          <w:sz w:val="22"/>
          <w:szCs w:val="22"/>
        </w:rPr>
        <w:t>This RIP</w:t>
      </w:r>
      <w:r w:rsidRPr="004A7093">
        <w:rPr>
          <w:b w:val="0"/>
          <w:sz w:val="22"/>
          <w:szCs w:val="22"/>
        </w:rPr>
        <w:t xml:space="preserve"> contains a</w:t>
      </w:r>
      <w:ins w:id="72" w:author="Morrison, Daniel" w:date="2017-09-29T08:14:00Z">
        <w:r w:rsidR="0022046E">
          <w:rPr>
            <w:b w:val="0"/>
            <w:sz w:val="22"/>
            <w:szCs w:val="22"/>
          </w:rPr>
          <w:t xml:space="preserve"> revised</w:t>
        </w:r>
      </w:ins>
      <w:r w:rsidRPr="004A7093">
        <w:rPr>
          <w:b w:val="0"/>
          <w:sz w:val="22"/>
          <w:szCs w:val="22"/>
        </w:rPr>
        <w:t xml:space="preserve"> Relief Implementation Schedule (see Section 4)</w:t>
      </w:r>
      <w:ins w:id="73" w:author="Morrison, Daniel" w:date="2017-09-29T08:15:00Z">
        <w:r w:rsidR="008716EB">
          <w:rPr>
            <w:b w:val="0"/>
            <w:sz w:val="22"/>
            <w:szCs w:val="22"/>
          </w:rPr>
          <w:t xml:space="preserve">. </w:t>
        </w:r>
        <w:r w:rsidR="0022046E">
          <w:rPr>
            <w:b w:val="0"/>
            <w:sz w:val="22"/>
            <w:szCs w:val="22"/>
          </w:rPr>
          <w:t>This RIP also contains the existing</w:t>
        </w:r>
      </w:ins>
      <w:del w:id="74" w:author="Morrison, Daniel" w:date="2017-09-29T08:15:00Z">
        <w:r w:rsidRPr="004A7093" w:rsidDel="0022046E">
          <w:rPr>
            <w:b w:val="0"/>
            <w:sz w:val="22"/>
            <w:szCs w:val="22"/>
          </w:rPr>
          <w:delText>,</w:delText>
        </w:r>
      </w:del>
      <w:r w:rsidRPr="004A7093">
        <w:rPr>
          <w:b w:val="0"/>
          <w:sz w:val="22"/>
          <w:szCs w:val="22"/>
        </w:rPr>
        <w:t xml:space="preserve"> Consumer Awareness Program (CAP) (see Attachment 1) and Network Implementation Plan (NIP) (see Attachment 2).</w:t>
      </w:r>
    </w:p>
    <w:p w:rsidR="004A7093" w:rsidRPr="004A7093" w:rsidRDefault="004A7093" w:rsidP="004A7093">
      <w:pPr>
        <w:pStyle w:val="Style1"/>
        <w:rPr>
          <w:b w:val="0"/>
          <w:sz w:val="22"/>
          <w:szCs w:val="22"/>
        </w:rPr>
      </w:pPr>
    </w:p>
    <w:p w:rsidR="004A7093" w:rsidRPr="004A7093" w:rsidRDefault="004A7093" w:rsidP="004A7093">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exact"/>
        <w:rPr>
          <w:b w:val="0"/>
          <w:szCs w:val="22"/>
        </w:rPr>
      </w:pPr>
      <w:r w:rsidRPr="004A7093">
        <w:rPr>
          <w:b w:val="0"/>
          <w:szCs w:val="22"/>
        </w:rPr>
        <w:t>This RIP addresses the activities, deliverables, and events impacting more than one individual TSP. It does not cover activities internal to each TSP. Attachment 3, Individual Telecommunications Service Provider Responsibilities, provides a list of activities that each TSP will need to address in its own network, systems and business operations.</w:t>
      </w:r>
    </w:p>
    <w:p w:rsidR="004A7093" w:rsidRPr="004A7093" w:rsidRDefault="004A7093" w:rsidP="004A7093">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exact"/>
        <w:rPr>
          <w:b w:val="0"/>
          <w:szCs w:val="22"/>
        </w:rPr>
      </w:pPr>
    </w:p>
    <w:p w:rsidR="004A7093" w:rsidRPr="004A7093" w:rsidRDefault="004A7093" w:rsidP="004A7093">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exact"/>
        <w:rPr>
          <w:b w:val="0"/>
          <w:szCs w:val="22"/>
        </w:rPr>
      </w:pPr>
      <w:r w:rsidRPr="004A7093">
        <w:rPr>
          <w:b w:val="0"/>
          <w:szCs w:val="22"/>
        </w:rPr>
        <w:t>In addition, this RIP does not cover issues for which there is already an established process for coordination between TSPs to establish service (e.g., interconnection agreements between carriers).</w:t>
      </w:r>
    </w:p>
    <w:p w:rsidR="004A7093" w:rsidRPr="004A7093" w:rsidRDefault="004A7093" w:rsidP="004A7093">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exact"/>
        <w:ind w:right="-720"/>
        <w:rPr>
          <w:b w:val="0"/>
          <w:szCs w:val="22"/>
        </w:rPr>
      </w:pPr>
    </w:p>
    <w:p w:rsidR="00791E55" w:rsidRPr="00791E55" w:rsidRDefault="00791E55" w:rsidP="00791E55">
      <w:pPr>
        <w:pStyle w:val="Style1"/>
        <w:rPr>
          <w:sz w:val="22"/>
        </w:rPr>
      </w:pPr>
      <w:r w:rsidRPr="00791E55">
        <w:rPr>
          <w:sz w:val="22"/>
        </w:rPr>
        <w:t>Telecom Notice of Consultation CRTC 20</w:t>
      </w:r>
      <w:r>
        <w:rPr>
          <w:sz w:val="22"/>
        </w:rPr>
        <w:t>16</w:t>
      </w:r>
      <w:r w:rsidRPr="00791E55">
        <w:rPr>
          <w:sz w:val="22"/>
        </w:rPr>
        <w:t>-</w:t>
      </w:r>
      <w:r>
        <w:rPr>
          <w:sz w:val="22"/>
        </w:rPr>
        <w:t>205</w:t>
      </w:r>
    </w:p>
    <w:p w:rsidR="00791E55" w:rsidRPr="00791E55" w:rsidRDefault="00791E55" w:rsidP="00791E55">
      <w:pPr>
        <w:pStyle w:val="Style1"/>
        <w:tabs>
          <w:tab w:val="left" w:pos="4050"/>
        </w:tabs>
        <w:rPr>
          <w:sz w:val="22"/>
        </w:rPr>
      </w:pPr>
    </w:p>
    <w:p w:rsidR="00791E55" w:rsidRPr="00791E55" w:rsidRDefault="00791E55" w:rsidP="00791E55">
      <w:pPr>
        <w:pStyle w:val="Style1"/>
        <w:rPr>
          <w:b w:val="0"/>
          <w:sz w:val="22"/>
        </w:rPr>
      </w:pPr>
      <w:r w:rsidRPr="00791E55">
        <w:rPr>
          <w:b w:val="0"/>
          <w:sz w:val="22"/>
        </w:rPr>
        <w:t xml:space="preserve">On </w:t>
      </w:r>
      <w:r>
        <w:rPr>
          <w:b w:val="0"/>
          <w:sz w:val="22"/>
        </w:rPr>
        <w:t>9 March</w:t>
      </w:r>
      <w:r w:rsidRPr="00791E55">
        <w:rPr>
          <w:b w:val="0"/>
          <w:sz w:val="22"/>
        </w:rPr>
        <w:t xml:space="preserve"> 20</w:t>
      </w:r>
      <w:r>
        <w:rPr>
          <w:b w:val="0"/>
          <w:sz w:val="22"/>
        </w:rPr>
        <w:t>16</w:t>
      </w:r>
      <w:r w:rsidRPr="00791E55">
        <w:rPr>
          <w:b w:val="0"/>
          <w:sz w:val="22"/>
        </w:rPr>
        <w:t xml:space="preserve"> the CNA advised CRTC staff that NPA 709 was in a Jeopardy Condition, and asked the CRTC to issue a Telecom Notice of Consultation (</w:t>
      </w:r>
      <w:proofErr w:type="spellStart"/>
      <w:r w:rsidRPr="00791E55">
        <w:rPr>
          <w:b w:val="0"/>
          <w:sz w:val="22"/>
        </w:rPr>
        <w:t>NoC</w:t>
      </w:r>
      <w:proofErr w:type="spellEnd"/>
      <w:r w:rsidRPr="00791E55">
        <w:rPr>
          <w:b w:val="0"/>
          <w:sz w:val="22"/>
        </w:rPr>
        <w:t>) for the establishment of a CRTC Interconnection Steering Committee (CISC) ad hoc committee for area code relief planning in Area Code 709 for the province of Newfoundland and Labrador.</w:t>
      </w:r>
    </w:p>
    <w:p w:rsidR="00791E55" w:rsidRPr="00791E55" w:rsidRDefault="00791E55" w:rsidP="00791E55">
      <w:pPr>
        <w:pStyle w:val="Style1"/>
        <w:rPr>
          <w:b w:val="0"/>
          <w:sz w:val="22"/>
        </w:rPr>
      </w:pPr>
    </w:p>
    <w:p w:rsidR="00791E55" w:rsidRDefault="00791E55" w:rsidP="00791E55">
      <w:pPr>
        <w:rPr>
          <w:ins w:id="75" w:author="Morrison, Daniel" w:date="2017-09-29T08:17:00Z"/>
          <w:szCs w:val="22"/>
        </w:rPr>
      </w:pPr>
      <w:r w:rsidRPr="00791E55">
        <w:lastRenderedPageBreak/>
        <w:t>On 31 May 2016, the CRTC issued Telecom Notice of Consultation CRTC 20</w:t>
      </w:r>
      <w:r>
        <w:t>16</w:t>
      </w:r>
      <w:r w:rsidRPr="00791E55">
        <w:t>-</w:t>
      </w:r>
      <w:r>
        <w:t>205</w:t>
      </w:r>
      <w:r w:rsidRPr="00791E55">
        <w:t xml:space="preserve"> </w:t>
      </w:r>
      <w:r w:rsidRPr="00791E55">
        <w:rPr>
          <w:i/>
        </w:rPr>
        <w:t>Establishment of a CISC ad hoc committee for relief planning for area code 709 in Newfoundland and Labrador</w:t>
      </w:r>
      <w:r w:rsidRPr="00791E55">
        <w:t xml:space="preserve">, </w:t>
      </w:r>
      <w:r w:rsidRPr="00B47D6C">
        <w:rPr>
          <w:szCs w:val="22"/>
        </w:rPr>
        <w:t xml:space="preserve">in which it established a CISC ad hoc Relief Planning Committee (RPC) to examine options for providing relief to </w:t>
      </w:r>
      <w:r>
        <w:rPr>
          <w:szCs w:val="22"/>
        </w:rPr>
        <w:t>A</w:t>
      </w:r>
      <w:r w:rsidRPr="00B47D6C">
        <w:rPr>
          <w:szCs w:val="22"/>
        </w:rPr>
        <w:t xml:space="preserve">rea </w:t>
      </w:r>
      <w:r>
        <w:rPr>
          <w:szCs w:val="22"/>
        </w:rPr>
        <w:t>C</w:t>
      </w:r>
      <w:r w:rsidRPr="00B47D6C">
        <w:rPr>
          <w:szCs w:val="22"/>
        </w:rPr>
        <w:t>ode</w:t>
      </w:r>
      <w:r>
        <w:rPr>
          <w:szCs w:val="22"/>
        </w:rPr>
        <w:t> 709</w:t>
      </w:r>
      <w:r w:rsidRPr="00B47D6C">
        <w:rPr>
          <w:szCs w:val="22"/>
        </w:rPr>
        <w:t xml:space="preserve"> in </w:t>
      </w:r>
      <w:r>
        <w:rPr>
          <w:szCs w:val="22"/>
        </w:rPr>
        <w:t>Newfoundland and Labrador.</w:t>
      </w:r>
    </w:p>
    <w:p w:rsidR="00980B08" w:rsidRDefault="00980B08" w:rsidP="00791E55">
      <w:pPr>
        <w:rPr>
          <w:ins w:id="76" w:author="Morrison, Daniel" w:date="2017-09-29T08:17:00Z"/>
          <w:szCs w:val="22"/>
        </w:rPr>
      </w:pPr>
    </w:p>
    <w:p w:rsidR="00975280" w:rsidRDefault="00472A67" w:rsidP="00472A67">
      <w:pPr>
        <w:rPr>
          <w:ins w:id="77" w:author="Morrison, Daniel" w:date="2017-10-05T09:28:00Z"/>
          <w:szCs w:val="22"/>
        </w:rPr>
      </w:pPr>
      <w:ins w:id="78" w:author="Morrison, Daniel" w:date="2017-09-29T08:18:00Z">
        <w:r>
          <w:rPr>
            <w:szCs w:val="22"/>
          </w:rPr>
          <w:t xml:space="preserve">On 20 Sept 2017 the </w:t>
        </w:r>
        <w:r w:rsidR="00994C12">
          <w:rPr>
            <w:szCs w:val="22"/>
          </w:rPr>
          <w:t>C</w:t>
        </w:r>
        <w:r>
          <w:rPr>
            <w:szCs w:val="22"/>
          </w:rPr>
          <w:t>N</w:t>
        </w:r>
      </w:ins>
      <w:ins w:id="79" w:author="Morrison, Daniel" w:date="2017-09-29T08:22:00Z">
        <w:r w:rsidR="00994C12">
          <w:rPr>
            <w:szCs w:val="22"/>
          </w:rPr>
          <w:t>A</w:t>
        </w:r>
      </w:ins>
      <w:ins w:id="80" w:author="Morrison, Daniel" w:date="2017-09-29T08:18:00Z">
        <w:r>
          <w:rPr>
            <w:szCs w:val="22"/>
          </w:rPr>
          <w:t xml:space="preserve"> released the July 2017 J-NRUF results for NPA 709 (NL)</w:t>
        </w:r>
      </w:ins>
      <w:ins w:id="81" w:author="Morrison, Daniel" w:date="2017-09-29T08:19:00Z">
        <w:r>
          <w:rPr>
            <w:szCs w:val="22"/>
          </w:rPr>
          <w:t xml:space="preserve">.  </w:t>
        </w:r>
      </w:ins>
      <w:ins w:id="82" w:author="Morrison, Daniel" w:date="2017-09-29T08:20:00Z">
        <w:r w:rsidRPr="00472A67">
          <w:rPr>
            <w:szCs w:val="22"/>
            <w:rPrChange w:id="83" w:author="Morrison, Daniel" w:date="2017-09-29T08:21:00Z">
              <w:rPr>
                <w:rFonts w:ascii="ArialMT" w:hAnsi="ArialMT" w:cs="ArialMT"/>
                <w:sz w:val="24"/>
                <w:szCs w:val="24"/>
                <w:lang w:val="en-CA"/>
              </w:rPr>
            </w:rPrChange>
          </w:rPr>
          <w:t>Based on th</w:t>
        </w:r>
        <w:r w:rsidR="00994C12" w:rsidRPr="00994C12">
          <w:rPr>
            <w:szCs w:val="22"/>
          </w:rPr>
          <w:t>e July 2017 J-NRUF results,</w:t>
        </w:r>
        <w:r w:rsidRPr="00472A67">
          <w:rPr>
            <w:szCs w:val="22"/>
            <w:rPrChange w:id="84" w:author="Morrison, Daniel" w:date="2017-09-29T08:21:00Z">
              <w:rPr>
                <w:rFonts w:ascii="ArialMT" w:hAnsi="ArialMT" w:cs="ArialMT"/>
                <w:sz w:val="24"/>
                <w:szCs w:val="24"/>
                <w:lang w:val="en-CA"/>
              </w:rPr>
            </w:rPrChange>
          </w:rPr>
          <w:t xml:space="preserve"> the Jeopardy Condition</w:t>
        </w:r>
        <w:r w:rsidR="00994C12" w:rsidRPr="00994C12">
          <w:rPr>
            <w:szCs w:val="22"/>
          </w:rPr>
          <w:t xml:space="preserve"> w</w:t>
        </w:r>
      </w:ins>
      <w:ins w:id="85" w:author="Morrison, Daniel" w:date="2017-09-29T08:22:00Z">
        <w:r w:rsidR="00994C12">
          <w:rPr>
            <w:szCs w:val="22"/>
          </w:rPr>
          <w:t>as</w:t>
        </w:r>
      </w:ins>
      <w:ins w:id="86" w:author="Morrison, Daniel" w:date="2017-09-29T08:20:00Z">
        <w:r w:rsidRPr="00472A67">
          <w:rPr>
            <w:szCs w:val="22"/>
            <w:rPrChange w:id="87" w:author="Morrison, Daniel" w:date="2017-09-29T08:21:00Z">
              <w:rPr>
                <w:rFonts w:ascii="ArialMT" w:hAnsi="ArialMT" w:cs="ArialMT"/>
                <w:sz w:val="24"/>
                <w:szCs w:val="24"/>
                <w:lang w:val="en-CA"/>
              </w:rPr>
            </w:rPrChange>
          </w:rPr>
          <w:t xml:space="preserve"> suspended on 5 September 2017.</w:t>
        </w:r>
      </w:ins>
      <w:ins w:id="88" w:author="Morrison, Daniel" w:date="2017-09-29T08:21:00Z">
        <w:r>
          <w:rPr>
            <w:szCs w:val="22"/>
          </w:rPr>
          <w:t xml:space="preserve">  </w:t>
        </w:r>
        <w:r w:rsidR="004B7E51">
          <w:rPr>
            <w:szCs w:val="22"/>
          </w:rPr>
          <w:t>The PED for NPA 709 is now forecasted to be 1Q 2024</w:t>
        </w:r>
      </w:ins>
      <w:ins w:id="89" w:author="Morrison, Daniel" w:date="2017-09-29T08:23:00Z">
        <w:r w:rsidR="00994C12">
          <w:rPr>
            <w:szCs w:val="22"/>
          </w:rPr>
          <w:t>.</w:t>
        </w:r>
      </w:ins>
      <w:ins w:id="90" w:author="Morrison, Daniel" w:date="2017-10-05T09:28:00Z">
        <w:r w:rsidR="00975280">
          <w:rPr>
            <w:szCs w:val="22"/>
          </w:rPr>
          <w:t xml:space="preserve">  </w:t>
        </w:r>
      </w:ins>
      <w:ins w:id="91" w:author="Morrison, Daniel" w:date="2017-09-29T08:23:00Z">
        <w:r w:rsidR="00994C12">
          <w:rPr>
            <w:szCs w:val="22"/>
          </w:rPr>
          <w:t>In accordance with this change,</w:t>
        </w:r>
      </w:ins>
      <w:ins w:id="92" w:author="Morrison, Daniel" w:date="2017-10-05T09:17:00Z">
        <w:r w:rsidR="008716EB">
          <w:rPr>
            <w:szCs w:val="22"/>
          </w:rPr>
          <w:t xml:space="preserve"> </w:t>
        </w:r>
      </w:ins>
      <w:ins w:id="93" w:author="Morrison, Daniel" w:date="2017-09-29T08:22:00Z">
        <w:r w:rsidR="00994C12">
          <w:rPr>
            <w:szCs w:val="22"/>
          </w:rPr>
          <w:t xml:space="preserve">Bell Canada proposes to </w:t>
        </w:r>
      </w:ins>
      <w:ins w:id="94" w:author="Morrison, Daniel" w:date="2017-09-29T08:23:00Z">
        <w:r w:rsidR="00994C12">
          <w:rPr>
            <w:szCs w:val="22"/>
          </w:rPr>
          <w:t>defer</w:t>
        </w:r>
      </w:ins>
      <w:ins w:id="95" w:author="Morrison, Daniel" w:date="2017-09-29T08:22:00Z">
        <w:r w:rsidR="00994C12">
          <w:rPr>
            <w:szCs w:val="22"/>
          </w:rPr>
          <w:t xml:space="preserve"> the relief imple</w:t>
        </w:r>
      </w:ins>
      <w:ins w:id="96" w:author="Morrison, Daniel" w:date="2017-09-29T08:23:00Z">
        <w:r w:rsidR="00994C12">
          <w:rPr>
            <w:szCs w:val="22"/>
          </w:rPr>
          <w:t xml:space="preserve">mentation date to 20 May 2022 as outlined </w:t>
        </w:r>
      </w:ins>
      <w:ins w:id="97" w:author="Morrison, Daniel" w:date="2017-09-29T08:24:00Z">
        <w:r w:rsidR="00994C12">
          <w:rPr>
            <w:szCs w:val="22"/>
          </w:rPr>
          <w:t>in the</w:t>
        </w:r>
      </w:ins>
      <w:ins w:id="98" w:author="Morrison, Daniel" w:date="2017-09-29T08:23:00Z">
        <w:r w:rsidR="00994C12">
          <w:rPr>
            <w:szCs w:val="22"/>
          </w:rPr>
          <w:t xml:space="preserve"> </w:t>
        </w:r>
      </w:ins>
      <w:ins w:id="99" w:author="Morrison, Daniel" w:date="2017-09-29T08:24:00Z">
        <w:r w:rsidR="00D22581">
          <w:rPr>
            <w:szCs w:val="22"/>
          </w:rPr>
          <w:t>revised RIP schedule below (see section 3).</w:t>
        </w:r>
      </w:ins>
    </w:p>
    <w:p w:rsidR="00975280" w:rsidRDefault="00975280" w:rsidP="00472A67">
      <w:pPr>
        <w:rPr>
          <w:ins w:id="100" w:author="Morrison, Daniel" w:date="2017-10-05T09:28:00Z"/>
          <w:szCs w:val="22"/>
        </w:rPr>
      </w:pPr>
    </w:p>
    <w:p w:rsidR="00980B08" w:rsidDel="00472A67" w:rsidRDefault="008716EB" w:rsidP="00472A67">
      <w:pPr>
        <w:rPr>
          <w:del w:id="101" w:author="Morrison, Daniel" w:date="2017-09-29T08:20:00Z"/>
          <w:szCs w:val="22"/>
        </w:rPr>
      </w:pPr>
      <w:ins w:id="102" w:author="Morrison, Daniel" w:date="2017-10-05T09:19:00Z">
        <w:r>
          <w:rPr>
            <w:szCs w:val="22"/>
          </w:rPr>
          <w:t>A</w:t>
        </w:r>
      </w:ins>
      <w:ins w:id="103" w:author="Morrison, Daniel" w:date="2017-10-05T09:20:00Z">
        <w:r>
          <w:rPr>
            <w:szCs w:val="22"/>
          </w:rPr>
          <w:t xml:space="preserve"> delay</w:t>
        </w:r>
      </w:ins>
      <w:ins w:id="104" w:author="Morrison, Daniel" w:date="2017-10-05T09:28:00Z">
        <w:r w:rsidR="00975280">
          <w:rPr>
            <w:szCs w:val="22"/>
          </w:rPr>
          <w:t xml:space="preserve"> to</w:t>
        </w:r>
      </w:ins>
      <w:ins w:id="105" w:author="Morrison, Daniel" w:date="2017-10-05T09:20:00Z">
        <w:r>
          <w:rPr>
            <w:szCs w:val="22"/>
          </w:rPr>
          <w:t xml:space="preserve"> the relief implementation date would defer the need for any </w:t>
        </w:r>
      </w:ins>
      <w:ins w:id="106" w:author="Morrison, Daniel" w:date="2017-10-05T09:21:00Z">
        <w:r>
          <w:rPr>
            <w:szCs w:val="22"/>
          </w:rPr>
          <w:t>immediate</w:t>
        </w:r>
      </w:ins>
      <w:ins w:id="107" w:author="Morrison, Daniel" w:date="2017-10-05T09:20:00Z">
        <w:r>
          <w:rPr>
            <w:szCs w:val="22"/>
          </w:rPr>
          <w:t xml:space="preserve"> dial plan changes in accordance with the </w:t>
        </w:r>
      </w:ins>
      <w:ins w:id="108" w:author="Morrison, Daniel" w:date="2017-10-05T09:22:00Z">
        <w:r>
          <w:rPr>
            <w:szCs w:val="22"/>
          </w:rPr>
          <w:t>Distributed O</w:t>
        </w:r>
      </w:ins>
      <w:ins w:id="109" w:author="Morrison, Daniel" w:date="2017-10-05T09:20:00Z">
        <w:r w:rsidR="00975280">
          <w:rPr>
            <w:szCs w:val="22"/>
          </w:rPr>
          <w:t>verlay.</w:t>
        </w:r>
      </w:ins>
      <w:ins w:id="110" w:author="Morrison, Daniel" w:date="2017-10-05T09:28:00Z">
        <w:r w:rsidR="00975280">
          <w:rPr>
            <w:szCs w:val="22"/>
          </w:rPr>
          <w:t xml:space="preserve">  </w:t>
        </w:r>
      </w:ins>
      <w:ins w:id="111" w:author="Morrison, Daniel" w:date="2017-10-05T09:24:00Z">
        <w:r>
          <w:rPr>
            <w:szCs w:val="22"/>
          </w:rPr>
          <w:t>This would</w:t>
        </w:r>
      </w:ins>
      <w:ins w:id="112" w:author="Morrison, Daniel" w:date="2017-10-05T09:20:00Z">
        <w:r>
          <w:rPr>
            <w:szCs w:val="22"/>
          </w:rPr>
          <w:t xml:space="preserve"> result in less customer confusion</w:t>
        </w:r>
      </w:ins>
      <w:ins w:id="113" w:author="Morrison, Daniel" w:date="2017-10-05T09:22:00Z">
        <w:r w:rsidR="00975280">
          <w:rPr>
            <w:szCs w:val="22"/>
          </w:rPr>
          <w:t xml:space="preserve"> and allow</w:t>
        </w:r>
        <w:r>
          <w:rPr>
            <w:szCs w:val="22"/>
          </w:rPr>
          <w:t xml:space="preserve"> more time for consumers and businesses to prepare for the inevitable</w:t>
        </w:r>
      </w:ins>
      <w:ins w:id="114" w:author="Morrison, Daniel" w:date="2017-10-05T09:29:00Z">
        <w:r w:rsidR="00975280">
          <w:rPr>
            <w:szCs w:val="22"/>
          </w:rPr>
          <w:t xml:space="preserve"> 7D to 10 D local</w:t>
        </w:r>
      </w:ins>
      <w:ins w:id="115" w:author="Morrison, Daniel" w:date="2017-10-05T09:22:00Z">
        <w:r>
          <w:rPr>
            <w:szCs w:val="22"/>
          </w:rPr>
          <w:t xml:space="preserve"> </w:t>
        </w:r>
      </w:ins>
      <w:ins w:id="116" w:author="Morrison, Daniel" w:date="2017-10-05T09:28:00Z">
        <w:r w:rsidR="00975280">
          <w:rPr>
            <w:szCs w:val="22"/>
          </w:rPr>
          <w:t xml:space="preserve">dial plan </w:t>
        </w:r>
      </w:ins>
      <w:ins w:id="117" w:author="Morrison, Daniel" w:date="2017-10-05T09:22:00Z">
        <w:r>
          <w:rPr>
            <w:szCs w:val="22"/>
          </w:rPr>
          <w:t xml:space="preserve">change. </w:t>
        </w:r>
      </w:ins>
      <w:ins w:id="118" w:author="Morrison, Daniel" w:date="2017-10-05T09:23:00Z">
        <w:r>
          <w:rPr>
            <w:szCs w:val="22"/>
          </w:rPr>
          <w:t xml:space="preserve"> </w:t>
        </w:r>
      </w:ins>
      <w:ins w:id="119" w:author="Morrison, Daniel" w:date="2017-10-05T09:25:00Z">
        <w:r>
          <w:rPr>
            <w:szCs w:val="22"/>
          </w:rPr>
          <w:t>Consumers</w:t>
        </w:r>
      </w:ins>
      <w:ins w:id="120" w:author="Morrison, Daniel" w:date="2017-10-05T09:23:00Z">
        <w:r>
          <w:rPr>
            <w:szCs w:val="22"/>
          </w:rPr>
          <w:t xml:space="preserve"> would </w:t>
        </w:r>
      </w:ins>
      <w:ins w:id="121" w:author="Morrison, Daniel" w:date="2017-10-05T09:25:00Z">
        <w:r>
          <w:rPr>
            <w:szCs w:val="22"/>
          </w:rPr>
          <w:t xml:space="preserve">also </w:t>
        </w:r>
      </w:ins>
      <w:ins w:id="122" w:author="Morrison, Daniel" w:date="2017-10-05T09:23:00Z">
        <w:r>
          <w:rPr>
            <w:szCs w:val="22"/>
          </w:rPr>
          <w:t xml:space="preserve">benefit </w:t>
        </w:r>
      </w:ins>
      <w:ins w:id="123" w:author="Morrison, Daniel" w:date="2017-10-05T09:25:00Z">
        <w:r>
          <w:rPr>
            <w:szCs w:val="22"/>
          </w:rPr>
          <w:t xml:space="preserve">from the delay as they would be able to defer costs associated with equipment changes that </w:t>
        </w:r>
      </w:ins>
      <w:ins w:id="124" w:author="Morrison, Daniel" w:date="2017-10-05T09:29:00Z">
        <w:r w:rsidR="00975280">
          <w:rPr>
            <w:szCs w:val="22"/>
          </w:rPr>
          <w:t>c</w:t>
        </w:r>
      </w:ins>
      <w:ins w:id="125" w:author="Morrison, Daniel" w:date="2017-10-05T09:25:00Z">
        <w:r>
          <w:rPr>
            <w:szCs w:val="22"/>
          </w:rPr>
          <w:t>ould</w:t>
        </w:r>
      </w:ins>
      <w:ins w:id="126" w:author="Morrison, Daniel" w:date="2017-10-05T09:26:00Z">
        <w:r>
          <w:rPr>
            <w:szCs w:val="22"/>
          </w:rPr>
          <w:t xml:space="preserve"> be</w:t>
        </w:r>
      </w:ins>
      <w:ins w:id="127" w:author="Morrison, Daniel" w:date="2017-10-05T09:25:00Z">
        <w:r>
          <w:rPr>
            <w:szCs w:val="22"/>
          </w:rPr>
          <w:t xml:space="preserve"> required </w:t>
        </w:r>
      </w:ins>
      <w:ins w:id="128" w:author="Morrison, Daniel" w:date="2017-10-05T09:27:00Z">
        <w:r w:rsidR="00975280">
          <w:rPr>
            <w:szCs w:val="22"/>
          </w:rPr>
          <w:t>as a result of the Distributed Overlay.</w:t>
        </w:r>
      </w:ins>
      <w:ins w:id="129" w:author="Morrison, Daniel" w:date="2017-10-05T09:29:00Z">
        <w:r w:rsidR="00975280">
          <w:rPr>
            <w:szCs w:val="22"/>
          </w:rPr>
          <w:t xml:space="preserve">  </w:t>
        </w:r>
      </w:ins>
      <w:ins w:id="130" w:author="Morrison, Daniel" w:date="2017-10-05T09:27:00Z">
        <w:r w:rsidR="00975280">
          <w:rPr>
            <w:szCs w:val="22"/>
          </w:rPr>
          <w:t>TSP’s would also benefit from a delay in the relief date as they would be able to defer</w:t>
        </w:r>
      </w:ins>
      <w:ins w:id="131" w:author="Morrison, Daniel" w:date="2017-10-05T09:23:00Z">
        <w:r>
          <w:rPr>
            <w:szCs w:val="22"/>
          </w:rPr>
          <w:t xml:space="preserve"> network and communication costs associated with this relief effort by nearly 4 years.</w:t>
        </w:r>
      </w:ins>
    </w:p>
    <w:p w:rsidR="004A7093" w:rsidRDefault="004A7093" w:rsidP="00537D02">
      <w:pPr>
        <w:rPr>
          <w:lang w:val="en-CA"/>
        </w:rPr>
      </w:pPr>
    </w:p>
    <w:p w:rsidR="006A29B0" w:rsidRPr="00BE499B" w:rsidRDefault="006A29B0" w:rsidP="006A29B0">
      <w:pPr>
        <w:keepNext/>
        <w:rPr>
          <w:b/>
          <w:strike/>
          <w:rPrChange w:id="132" w:author="Morrison, Daniel" w:date="2017-10-05T10:56:00Z">
            <w:rPr>
              <w:b/>
            </w:rPr>
          </w:rPrChange>
        </w:rPr>
      </w:pPr>
      <w:r w:rsidRPr="00BE499B">
        <w:rPr>
          <w:b/>
          <w:strike/>
          <w:rPrChange w:id="133" w:author="Morrison, Daniel" w:date="2017-10-05T10:56:00Z">
            <w:rPr>
              <w:b/>
            </w:rPr>
          </w:rPrChange>
        </w:rPr>
        <w:t>Planning Document (PD)</w:t>
      </w:r>
    </w:p>
    <w:p w:rsidR="00BD0821" w:rsidRPr="00BE499B" w:rsidRDefault="00BD0821" w:rsidP="00BC245B">
      <w:pPr>
        <w:rPr>
          <w:strike/>
          <w:szCs w:val="22"/>
          <w:rPrChange w:id="134" w:author="Morrison, Daniel" w:date="2017-10-05T10:56:00Z">
            <w:rPr>
              <w:szCs w:val="22"/>
            </w:rPr>
          </w:rPrChange>
        </w:rPr>
      </w:pPr>
    </w:p>
    <w:p w:rsidR="003866C8" w:rsidRPr="00BE499B" w:rsidRDefault="003866C8" w:rsidP="003866C8">
      <w:pPr>
        <w:autoSpaceDE w:val="0"/>
        <w:autoSpaceDN w:val="0"/>
        <w:adjustRightInd w:val="0"/>
        <w:rPr>
          <w:rFonts w:cs="Arial"/>
          <w:strike/>
          <w:color w:val="000000"/>
          <w:lang w:val="en-US"/>
          <w:rPrChange w:id="135" w:author="Morrison, Daniel" w:date="2017-10-05T10:56:00Z">
            <w:rPr>
              <w:rFonts w:cs="Arial"/>
              <w:color w:val="000000"/>
              <w:lang w:val="en-US"/>
            </w:rPr>
          </w:rPrChange>
        </w:rPr>
      </w:pPr>
      <w:r w:rsidRPr="00BE499B">
        <w:rPr>
          <w:rFonts w:cs="Arial"/>
          <w:strike/>
          <w:color w:val="000000"/>
          <w:lang w:val="en-US"/>
          <w:rPrChange w:id="136" w:author="Morrison, Daniel" w:date="2017-10-05T10:56:00Z">
            <w:rPr>
              <w:rFonts w:cs="Arial"/>
              <w:color w:val="000000"/>
              <w:lang w:val="en-US"/>
            </w:rPr>
          </w:rPrChange>
        </w:rPr>
        <w:t>This RIP has been developed in accordance with the recommendations contained in</w:t>
      </w:r>
      <w:r w:rsidR="00406866" w:rsidRPr="00BE499B">
        <w:rPr>
          <w:rFonts w:cs="Arial"/>
          <w:strike/>
          <w:color w:val="000000"/>
          <w:lang w:val="en-US"/>
          <w:rPrChange w:id="137" w:author="Morrison, Daniel" w:date="2017-10-05T10:56:00Z">
            <w:rPr>
              <w:rFonts w:cs="Arial"/>
              <w:color w:val="000000"/>
              <w:lang w:val="en-US"/>
            </w:rPr>
          </w:rPrChange>
        </w:rPr>
        <w:t xml:space="preserve"> </w:t>
      </w:r>
      <w:r w:rsidRPr="00BE499B">
        <w:rPr>
          <w:rFonts w:cs="Arial"/>
          <w:strike/>
          <w:color w:val="000000"/>
          <w:lang w:val="en-US"/>
          <w:rPrChange w:id="138" w:author="Morrison, Daniel" w:date="2017-10-05T10:56:00Z">
            <w:rPr>
              <w:rFonts w:cs="Arial"/>
              <w:color w:val="000000"/>
              <w:lang w:val="en-US"/>
            </w:rPr>
          </w:rPrChange>
        </w:rPr>
        <w:t>the Planning Document (PD). In an effort to expedite the process, due to the Jeopardy</w:t>
      </w:r>
    </w:p>
    <w:p w:rsidR="003866C8" w:rsidRPr="00BE499B" w:rsidRDefault="003866C8" w:rsidP="003866C8">
      <w:pPr>
        <w:autoSpaceDE w:val="0"/>
        <w:autoSpaceDN w:val="0"/>
        <w:adjustRightInd w:val="0"/>
        <w:rPr>
          <w:rFonts w:cs="Arial"/>
          <w:strike/>
          <w:color w:val="000000"/>
          <w:lang w:val="en-US"/>
          <w:rPrChange w:id="139" w:author="Morrison, Daniel" w:date="2017-10-05T10:56:00Z">
            <w:rPr>
              <w:rFonts w:cs="Arial"/>
              <w:color w:val="000000"/>
              <w:lang w:val="en-US"/>
            </w:rPr>
          </w:rPrChange>
        </w:rPr>
      </w:pPr>
      <w:r w:rsidRPr="00BE499B">
        <w:rPr>
          <w:rFonts w:cs="Arial"/>
          <w:strike/>
          <w:color w:val="000000"/>
          <w:lang w:val="en-US"/>
          <w:rPrChange w:id="140" w:author="Morrison, Daniel" w:date="2017-10-05T10:56:00Z">
            <w:rPr>
              <w:rFonts w:cs="Arial"/>
              <w:color w:val="000000"/>
              <w:lang w:val="en-US"/>
            </w:rPr>
          </w:rPrChange>
        </w:rPr>
        <w:t>Condition in NPA 709, the RIP &amp; PD are being jointly submitted to the CRTC for</w:t>
      </w:r>
      <w:r w:rsidR="00406866" w:rsidRPr="00BE499B">
        <w:rPr>
          <w:rFonts w:cs="Arial"/>
          <w:strike/>
          <w:color w:val="000000"/>
          <w:lang w:val="en-US"/>
          <w:rPrChange w:id="141" w:author="Morrison, Daniel" w:date="2017-10-05T10:56:00Z">
            <w:rPr>
              <w:rFonts w:cs="Arial"/>
              <w:color w:val="000000"/>
              <w:lang w:val="en-US"/>
            </w:rPr>
          </w:rPrChange>
        </w:rPr>
        <w:t xml:space="preserve"> </w:t>
      </w:r>
      <w:r w:rsidRPr="00BE499B">
        <w:rPr>
          <w:rFonts w:cs="Arial"/>
          <w:strike/>
          <w:color w:val="000000"/>
          <w:lang w:val="en-US"/>
          <w:rPrChange w:id="142" w:author="Morrison, Daniel" w:date="2017-10-05T10:56:00Z">
            <w:rPr>
              <w:rFonts w:cs="Arial"/>
              <w:color w:val="000000"/>
              <w:lang w:val="en-US"/>
            </w:rPr>
          </w:rPrChange>
        </w:rPr>
        <w:t>approval.</w:t>
      </w:r>
    </w:p>
    <w:p w:rsidR="003866C8" w:rsidRPr="00BE499B" w:rsidRDefault="003866C8" w:rsidP="003866C8">
      <w:pPr>
        <w:autoSpaceDE w:val="0"/>
        <w:autoSpaceDN w:val="0"/>
        <w:adjustRightInd w:val="0"/>
        <w:rPr>
          <w:rFonts w:cs="Arial"/>
          <w:strike/>
          <w:color w:val="000000"/>
          <w:lang w:val="en-US"/>
          <w:rPrChange w:id="143" w:author="Morrison, Daniel" w:date="2017-10-05T10:56:00Z">
            <w:rPr>
              <w:rFonts w:cs="Arial"/>
              <w:color w:val="000000"/>
              <w:lang w:val="en-US"/>
            </w:rPr>
          </w:rPrChange>
        </w:rPr>
      </w:pPr>
    </w:p>
    <w:p w:rsidR="003866C8" w:rsidRPr="00BE499B" w:rsidRDefault="003866C8" w:rsidP="003866C8">
      <w:pPr>
        <w:autoSpaceDE w:val="0"/>
        <w:autoSpaceDN w:val="0"/>
        <w:adjustRightInd w:val="0"/>
        <w:rPr>
          <w:rFonts w:cs="Arial"/>
          <w:strike/>
          <w:color w:val="000000"/>
          <w:lang w:val="en-US"/>
          <w:rPrChange w:id="144" w:author="Morrison, Daniel" w:date="2017-10-05T10:56:00Z">
            <w:rPr>
              <w:rFonts w:cs="Arial"/>
              <w:color w:val="000000"/>
              <w:lang w:val="en-US"/>
            </w:rPr>
          </w:rPrChange>
        </w:rPr>
      </w:pPr>
      <w:r w:rsidRPr="00BE499B">
        <w:rPr>
          <w:rFonts w:cs="Arial"/>
          <w:strike/>
          <w:color w:val="000000"/>
          <w:lang w:val="en-US"/>
          <w:rPrChange w:id="145" w:author="Morrison, Daniel" w:date="2017-10-05T10:56:00Z">
            <w:rPr>
              <w:rFonts w:cs="Arial"/>
              <w:color w:val="000000"/>
              <w:lang w:val="en-US"/>
            </w:rPr>
          </w:rPrChange>
        </w:rPr>
        <w:t>After assessing the Relief Options and other issues contained in the PD, the RPC</w:t>
      </w:r>
      <w:r w:rsidR="00406866" w:rsidRPr="00BE499B">
        <w:rPr>
          <w:rFonts w:cs="Arial"/>
          <w:strike/>
          <w:color w:val="000000"/>
          <w:lang w:val="en-US"/>
          <w:rPrChange w:id="146" w:author="Morrison, Daniel" w:date="2017-10-05T10:56:00Z">
            <w:rPr>
              <w:rFonts w:cs="Arial"/>
              <w:color w:val="000000"/>
              <w:lang w:val="en-US"/>
            </w:rPr>
          </w:rPrChange>
        </w:rPr>
        <w:t xml:space="preserve"> </w:t>
      </w:r>
      <w:r w:rsidRPr="00BE499B">
        <w:rPr>
          <w:rFonts w:cs="Arial"/>
          <w:strike/>
          <w:color w:val="000000"/>
          <w:lang w:val="en-US"/>
          <w:rPrChange w:id="147" w:author="Morrison, Daniel" w:date="2017-10-05T10:56:00Z">
            <w:rPr>
              <w:rFonts w:cs="Arial"/>
              <w:color w:val="000000"/>
              <w:lang w:val="en-US"/>
            </w:rPr>
          </w:rPrChange>
        </w:rPr>
        <w:t>submitted the following recommendations to the CISC and CRTC:</w:t>
      </w:r>
    </w:p>
    <w:p w:rsidR="003866C8" w:rsidRPr="00BE499B" w:rsidRDefault="003866C8" w:rsidP="00BC245B">
      <w:pPr>
        <w:rPr>
          <w:strike/>
          <w:szCs w:val="22"/>
          <w:lang w:val="en-US"/>
          <w:rPrChange w:id="148" w:author="Morrison, Daniel" w:date="2017-10-05T10:56:00Z">
            <w:rPr>
              <w:szCs w:val="22"/>
              <w:lang w:val="en-US"/>
            </w:rPr>
          </w:rPrChange>
        </w:rPr>
      </w:pPr>
    </w:p>
    <w:p w:rsidR="003866C8" w:rsidRPr="00BE499B" w:rsidRDefault="003866C8" w:rsidP="00D338A0">
      <w:pPr>
        <w:pStyle w:val="ListParagraph"/>
        <w:numPr>
          <w:ilvl w:val="0"/>
          <w:numId w:val="21"/>
        </w:numPr>
        <w:autoSpaceDE w:val="0"/>
        <w:autoSpaceDN w:val="0"/>
        <w:adjustRightInd w:val="0"/>
        <w:contextualSpacing/>
        <w:rPr>
          <w:rFonts w:cs="Arial"/>
          <w:strike/>
          <w:lang w:val="en-US"/>
          <w:rPrChange w:id="149" w:author="Morrison, Daniel" w:date="2017-10-05T10:56:00Z">
            <w:rPr>
              <w:rFonts w:cs="Arial"/>
              <w:lang w:val="en-US"/>
            </w:rPr>
          </w:rPrChange>
        </w:rPr>
      </w:pPr>
      <w:r w:rsidRPr="00BE499B">
        <w:rPr>
          <w:rFonts w:cs="Arial"/>
          <w:strike/>
          <w:lang w:val="en-US"/>
          <w:rPrChange w:id="150" w:author="Morrison, Daniel" w:date="2017-10-05T10:56:00Z">
            <w:rPr>
              <w:rFonts w:cs="Arial"/>
              <w:lang w:val="en-US"/>
            </w:rPr>
          </w:rPrChange>
        </w:rPr>
        <w:t>The Relief Method should be a distributed overlay of a new NPA Code on Newfoundland and Labrador NPA 709;</w:t>
      </w:r>
    </w:p>
    <w:p w:rsidR="003866C8" w:rsidRPr="00BE499B" w:rsidRDefault="003866C8" w:rsidP="00D338A0">
      <w:pPr>
        <w:pStyle w:val="ListParagraph"/>
        <w:numPr>
          <w:ilvl w:val="0"/>
          <w:numId w:val="21"/>
        </w:numPr>
        <w:autoSpaceDE w:val="0"/>
        <w:autoSpaceDN w:val="0"/>
        <w:adjustRightInd w:val="0"/>
        <w:contextualSpacing/>
        <w:rPr>
          <w:rFonts w:cs="Arial"/>
          <w:strike/>
          <w:lang w:val="en-US"/>
          <w:rPrChange w:id="151" w:author="Morrison, Daniel" w:date="2017-10-05T10:56:00Z">
            <w:rPr>
              <w:rFonts w:cs="Arial"/>
              <w:lang w:val="en-US"/>
            </w:rPr>
          </w:rPrChange>
        </w:rPr>
      </w:pPr>
      <w:r w:rsidRPr="00BE499B">
        <w:rPr>
          <w:rFonts w:cs="Arial"/>
          <w:strike/>
          <w:lang w:val="en-US"/>
          <w:rPrChange w:id="152" w:author="Morrison, Daniel" w:date="2017-10-05T10:56:00Z">
            <w:rPr>
              <w:rFonts w:cs="Arial"/>
              <w:lang w:val="en-US"/>
            </w:rPr>
          </w:rPrChange>
        </w:rPr>
        <w:t xml:space="preserve">NPA Code 879 should be the Relief NPA Code (In </w:t>
      </w:r>
      <w:r w:rsidRPr="00BE499B">
        <w:rPr>
          <w:strike/>
          <w:szCs w:val="22"/>
          <w:rPrChange w:id="153" w:author="Morrison, Daniel" w:date="2017-10-05T10:56:00Z">
            <w:rPr>
              <w:szCs w:val="22"/>
            </w:rPr>
          </w:rPrChange>
        </w:rPr>
        <w:t xml:space="preserve">Telecom Decision CRTC 2010-784 </w:t>
      </w:r>
      <w:r w:rsidRPr="00BE499B">
        <w:rPr>
          <w:i/>
          <w:strike/>
          <w:szCs w:val="22"/>
          <w:rPrChange w:id="154" w:author="Morrison, Daniel" w:date="2017-10-05T10:56:00Z">
            <w:rPr>
              <w:i/>
              <w:szCs w:val="22"/>
            </w:rPr>
          </w:rPrChange>
        </w:rPr>
        <w:t>CRTC Interconnection Steering Committee consensus item – Reservation of area codes for future area code relief</w:t>
      </w:r>
      <w:r w:rsidRPr="00BE499B">
        <w:rPr>
          <w:rFonts w:cs="Arial"/>
          <w:strike/>
          <w:lang w:val="en-US"/>
          <w:rPrChange w:id="155" w:author="Morrison, Daniel" w:date="2017-10-05T10:56:00Z">
            <w:rPr>
              <w:rFonts w:cs="Arial"/>
              <w:lang w:val="en-US"/>
            </w:rPr>
          </w:rPrChange>
        </w:rPr>
        <w:t xml:space="preserve">, </w:t>
      </w:r>
      <w:r w:rsidRPr="00BE499B">
        <w:rPr>
          <w:strike/>
          <w:szCs w:val="22"/>
          <w:rPrChange w:id="156" w:author="Morrison, Daniel" w:date="2017-10-05T10:56:00Z">
            <w:rPr>
              <w:szCs w:val="22"/>
            </w:rPr>
          </w:rPrChange>
        </w:rPr>
        <w:t>the CRTC directed the CNA to set aside NPA 879 for the relief of NPA 709.</w:t>
      </w:r>
      <w:r w:rsidRPr="00BE499B">
        <w:rPr>
          <w:rFonts w:cs="Arial"/>
          <w:strike/>
          <w:lang w:val="en-US"/>
          <w:rPrChange w:id="157" w:author="Morrison, Daniel" w:date="2017-10-05T10:56:00Z">
            <w:rPr>
              <w:rFonts w:cs="Arial"/>
              <w:lang w:val="en-US"/>
            </w:rPr>
          </w:rPrChange>
        </w:rPr>
        <w:t>);</w:t>
      </w:r>
    </w:p>
    <w:p w:rsidR="003866C8" w:rsidRPr="00BE499B" w:rsidRDefault="003866C8" w:rsidP="00D338A0">
      <w:pPr>
        <w:pStyle w:val="ListParagraph"/>
        <w:numPr>
          <w:ilvl w:val="0"/>
          <w:numId w:val="21"/>
        </w:numPr>
        <w:autoSpaceDE w:val="0"/>
        <w:autoSpaceDN w:val="0"/>
        <w:adjustRightInd w:val="0"/>
        <w:contextualSpacing/>
        <w:rPr>
          <w:rFonts w:cs="Arial"/>
          <w:strike/>
          <w:lang w:val="en-US"/>
          <w:rPrChange w:id="158" w:author="Morrison, Daniel" w:date="2017-10-05T10:56:00Z">
            <w:rPr>
              <w:rFonts w:cs="Arial"/>
              <w:lang w:val="en-US"/>
            </w:rPr>
          </w:rPrChange>
        </w:rPr>
      </w:pPr>
      <w:r w:rsidRPr="00BE499B">
        <w:rPr>
          <w:rFonts w:cs="Arial"/>
          <w:strike/>
          <w:lang w:val="en-US"/>
          <w:rPrChange w:id="159" w:author="Morrison, Daniel" w:date="2017-10-05T10:56:00Z">
            <w:rPr>
              <w:rFonts w:cs="Arial"/>
              <w:lang w:val="en-US"/>
            </w:rPr>
          </w:rPrChange>
        </w:rPr>
        <w:t xml:space="preserve">The Relief Date should be </w:t>
      </w:r>
      <w:del w:id="160" w:author="Morrison, Daniel" w:date="2017-09-29T08:24:00Z">
        <w:r w:rsidRPr="00BE499B" w:rsidDel="00E04B17">
          <w:rPr>
            <w:rFonts w:cs="Arial"/>
            <w:strike/>
            <w:lang w:val="en-US"/>
            <w:rPrChange w:id="161" w:author="Morrison, Daniel" w:date="2017-10-05T10:56:00Z">
              <w:rPr>
                <w:rFonts w:cs="Arial"/>
                <w:lang w:val="en-US"/>
              </w:rPr>
            </w:rPrChange>
          </w:rPr>
          <w:delText xml:space="preserve">24 November 2018 </w:delText>
        </w:r>
      </w:del>
      <w:ins w:id="162" w:author="Morrison, Daniel" w:date="2017-09-29T08:24:00Z">
        <w:r w:rsidR="00E04B17" w:rsidRPr="00BE499B">
          <w:rPr>
            <w:rFonts w:cs="Arial"/>
            <w:strike/>
            <w:lang w:val="en-US"/>
            <w:rPrChange w:id="163" w:author="Morrison, Daniel" w:date="2017-10-05T10:56:00Z">
              <w:rPr>
                <w:rFonts w:cs="Arial"/>
                <w:lang w:val="en-US"/>
              </w:rPr>
            </w:rPrChange>
          </w:rPr>
          <w:t xml:space="preserve">20 May 2022 </w:t>
        </w:r>
      </w:ins>
      <w:r w:rsidRPr="00BE499B">
        <w:rPr>
          <w:rFonts w:cs="Arial"/>
          <w:strike/>
          <w:lang w:val="en-US"/>
          <w:rPrChange w:id="164" w:author="Morrison, Daniel" w:date="2017-10-05T10:56:00Z">
            <w:rPr>
              <w:rFonts w:cs="Arial"/>
              <w:lang w:val="en-US"/>
            </w:rPr>
          </w:rPrChange>
        </w:rPr>
        <w:t>in order to provide Carriers and customers with advanced notification and sufficient lead-time to implement relief given the Jeopardy Condition in NPA 709;</w:t>
      </w:r>
    </w:p>
    <w:p w:rsidR="003866C8" w:rsidRPr="00BE499B" w:rsidRDefault="003866C8" w:rsidP="00D338A0">
      <w:pPr>
        <w:pStyle w:val="ListParagraph"/>
        <w:numPr>
          <w:ilvl w:val="0"/>
          <w:numId w:val="21"/>
        </w:numPr>
        <w:autoSpaceDE w:val="0"/>
        <w:autoSpaceDN w:val="0"/>
        <w:adjustRightInd w:val="0"/>
        <w:contextualSpacing/>
        <w:rPr>
          <w:rFonts w:cs="Arial"/>
          <w:strike/>
          <w:lang w:val="en-US"/>
          <w:rPrChange w:id="165" w:author="Morrison, Daniel" w:date="2017-10-05T10:56:00Z">
            <w:rPr>
              <w:rFonts w:cs="Arial"/>
              <w:lang w:val="en-US"/>
            </w:rPr>
          </w:rPrChange>
        </w:rPr>
      </w:pPr>
      <w:r w:rsidRPr="00BE499B">
        <w:rPr>
          <w:rFonts w:cs="Arial"/>
          <w:strike/>
          <w:lang w:val="en-US"/>
          <w:rPrChange w:id="166" w:author="Morrison, Daniel" w:date="2017-10-05T10:56:00Z">
            <w:rPr>
              <w:rFonts w:cs="Arial"/>
              <w:lang w:val="en-US"/>
            </w:rPr>
          </w:rPrChange>
        </w:rPr>
        <w:t xml:space="preserve">The local </w:t>
      </w:r>
      <w:proofErr w:type="spellStart"/>
      <w:r w:rsidRPr="00BE499B">
        <w:rPr>
          <w:rFonts w:cs="Arial"/>
          <w:strike/>
          <w:lang w:val="en-US"/>
          <w:rPrChange w:id="167" w:author="Morrison, Daniel" w:date="2017-10-05T10:56:00Z">
            <w:rPr>
              <w:rFonts w:cs="Arial"/>
              <w:lang w:val="en-US"/>
            </w:rPr>
          </w:rPrChange>
        </w:rPr>
        <w:t>dialling</w:t>
      </w:r>
      <w:proofErr w:type="spellEnd"/>
      <w:r w:rsidRPr="00BE499B">
        <w:rPr>
          <w:rFonts w:cs="Arial"/>
          <w:strike/>
          <w:lang w:val="en-US"/>
          <w:rPrChange w:id="168" w:author="Morrison, Daniel" w:date="2017-10-05T10:56:00Z">
            <w:rPr>
              <w:rFonts w:cs="Arial"/>
              <w:lang w:val="en-US"/>
            </w:rPr>
          </w:rPrChange>
        </w:rPr>
        <w:t xml:space="preserve"> plan should be changed to 10 digits for all local calls </w:t>
      </w:r>
      <w:r w:rsidR="00406866" w:rsidRPr="00BE499B">
        <w:rPr>
          <w:rFonts w:cs="Arial"/>
          <w:strike/>
          <w:lang w:val="en-US"/>
          <w:rPrChange w:id="169" w:author="Morrison, Daniel" w:date="2017-10-05T10:56:00Z">
            <w:rPr>
              <w:rFonts w:cs="Arial"/>
              <w:lang w:val="en-US"/>
            </w:rPr>
          </w:rPrChange>
        </w:rPr>
        <w:t xml:space="preserve">originating in </w:t>
      </w:r>
      <w:r w:rsidRPr="00BE499B">
        <w:rPr>
          <w:rFonts w:cs="Arial"/>
          <w:strike/>
          <w:lang w:val="en-US"/>
          <w:rPrChange w:id="170" w:author="Morrison, Daniel" w:date="2017-10-05T10:56:00Z">
            <w:rPr>
              <w:rFonts w:cs="Arial"/>
              <w:lang w:val="en-US"/>
            </w:rPr>
          </w:rPrChange>
        </w:rPr>
        <w:t>NPA 709;</w:t>
      </w:r>
    </w:p>
    <w:p w:rsidR="003866C8" w:rsidRPr="00BE499B" w:rsidRDefault="003866C8" w:rsidP="00D338A0">
      <w:pPr>
        <w:pStyle w:val="ListParagraph"/>
        <w:numPr>
          <w:ilvl w:val="0"/>
          <w:numId w:val="21"/>
        </w:numPr>
        <w:autoSpaceDE w:val="0"/>
        <w:autoSpaceDN w:val="0"/>
        <w:adjustRightInd w:val="0"/>
        <w:contextualSpacing/>
        <w:rPr>
          <w:rFonts w:cs="Arial"/>
          <w:strike/>
          <w:lang w:val="en-US"/>
          <w:rPrChange w:id="171" w:author="Morrison, Daniel" w:date="2017-10-05T10:56:00Z">
            <w:rPr>
              <w:rFonts w:cs="Arial"/>
              <w:lang w:val="en-US"/>
            </w:rPr>
          </w:rPrChange>
        </w:rPr>
      </w:pPr>
      <w:r w:rsidRPr="00BE499B">
        <w:rPr>
          <w:rFonts w:cs="Arial"/>
          <w:strike/>
          <w:lang w:val="en-US"/>
          <w:rPrChange w:id="172" w:author="Morrison, Daniel" w:date="2017-10-05T10:56:00Z">
            <w:rPr>
              <w:rFonts w:cs="Arial"/>
              <w:lang w:val="en-US"/>
            </w:rPr>
          </w:rPrChange>
        </w:rPr>
        <w:t xml:space="preserve">A 7- to 10-digit local </w:t>
      </w:r>
      <w:proofErr w:type="spellStart"/>
      <w:r w:rsidRPr="00BE499B">
        <w:rPr>
          <w:rFonts w:cs="Arial"/>
          <w:strike/>
          <w:lang w:val="en-US"/>
          <w:rPrChange w:id="173" w:author="Morrison, Daniel" w:date="2017-10-05T10:56:00Z">
            <w:rPr>
              <w:rFonts w:cs="Arial"/>
              <w:lang w:val="en-US"/>
            </w:rPr>
          </w:rPrChange>
        </w:rPr>
        <w:t>dialling</w:t>
      </w:r>
      <w:proofErr w:type="spellEnd"/>
      <w:r w:rsidRPr="00BE499B">
        <w:rPr>
          <w:rFonts w:cs="Arial"/>
          <w:strike/>
          <w:lang w:val="en-US"/>
          <w:rPrChange w:id="174" w:author="Morrison, Daniel" w:date="2017-10-05T10:56:00Z">
            <w:rPr>
              <w:rFonts w:cs="Arial"/>
              <w:lang w:val="en-US"/>
            </w:rPr>
          </w:rPrChange>
        </w:rPr>
        <w:t xml:space="preserve"> transition period should be implemented commencing on</w:t>
      </w:r>
      <w:del w:id="175" w:author="Morrison, Daniel" w:date="2017-09-29T08:25:00Z">
        <w:r w:rsidRPr="00BE499B" w:rsidDel="00E04B17">
          <w:rPr>
            <w:rFonts w:cs="Arial"/>
            <w:strike/>
            <w:lang w:val="en-US"/>
            <w:rPrChange w:id="176" w:author="Morrison, Daniel" w:date="2017-10-05T10:56:00Z">
              <w:rPr>
                <w:rFonts w:cs="Arial"/>
                <w:lang w:val="en-US"/>
              </w:rPr>
            </w:rPrChange>
          </w:rPr>
          <w:delText xml:space="preserve"> 17 August 2018</w:delText>
        </w:r>
      </w:del>
      <w:ins w:id="177" w:author="Morrison, Daniel" w:date="2017-09-29T08:25:00Z">
        <w:r w:rsidR="00E04B17" w:rsidRPr="00BE499B">
          <w:rPr>
            <w:rFonts w:cs="Arial"/>
            <w:strike/>
            <w:lang w:val="en-US"/>
            <w:rPrChange w:id="178" w:author="Morrison, Daniel" w:date="2017-10-05T10:56:00Z">
              <w:rPr>
                <w:rFonts w:cs="Arial"/>
                <w:lang w:val="en-US"/>
              </w:rPr>
            </w:rPrChange>
          </w:rPr>
          <w:t>11 Feb</w:t>
        </w:r>
      </w:ins>
      <w:ins w:id="179" w:author="Morrison, Daniel" w:date="2017-09-29T08:26:00Z">
        <w:r w:rsidR="00E04B17" w:rsidRPr="00BE499B">
          <w:rPr>
            <w:rFonts w:cs="Arial"/>
            <w:strike/>
            <w:lang w:val="en-US"/>
            <w:rPrChange w:id="180" w:author="Morrison, Daniel" w:date="2017-10-05T10:56:00Z">
              <w:rPr>
                <w:rFonts w:cs="Arial"/>
                <w:lang w:val="en-US"/>
              </w:rPr>
            </w:rPrChange>
          </w:rPr>
          <w:t>ruary</w:t>
        </w:r>
      </w:ins>
      <w:ins w:id="181" w:author="Morrison, Daniel" w:date="2017-09-29T08:25:00Z">
        <w:r w:rsidR="00E04B17" w:rsidRPr="00BE499B">
          <w:rPr>
            <w:rFonts w:cs="Arial"/>
            <w:strike/>
            <w:lang w:val="en-US"/>
            <w:rPrChange w:id="182" w:author="Morrison, Daniel" w:date="2017-10-05T10:56:00Z">
              <w:rPr>
                <w:rFonts w:cs="Arial"/>
                <w:lang w:val="en-US"/>
              </w:rPr>
            </w:rPrChange>
          </w:rPr>
          <w:t xml:space="preserve"> 2022</w:t>
        </w:r>
      </w:ins>
      <w:r w:rsidRPr="00BE499B">
        <w:rPr>
          <w:rFonts w:cs="Arial"/>
          <w:strike/>
          <w:lang w:val="en-US"/>
          <w:rPrChange w:id="183" w:author="Morrison, Daniel" w:date="2017-10-05T10:56:00Z">
            <w:rPr>
              <w:rFonts w:cs="Arial"/>
              <w:lang w:val="en-US"/>
            </w:rPr>
          </w:rPrChange>
        </w:rPr>
        <w:t>, with network announcements on calls dialed using 7 digits phased in over one week between</w:t>
      </w:r>
      <w:del w:id="184" w:author="Morrison, Daniel" w:date="2017-09-29T08:25:00Z">
        <w:r w:rsidRPr="00BE499B" w:rsidDel="00E04B17">
          <w:rPr>
            <w:rFonts w:cs="Arial"/>
            <w:strike/>
            <w:lang w:val="en-US"/>
            <w:rPrChange w:id="185" w:author="Morrison, Daniel" w:date="2017-10-05T10:56:00Z">
              <w:rPr>
                <w:rFonts w:cs="Arial"/>
                <w:lang w:val="en-US"/>
              </w:rPr>
            </w:rPrChange>
          </w:rPr>
          <w:delText xml:space="preserve"> 17 August 2018 and 24 August 2018</w:delText>
        </w:r>
      </w:del>
      <w:ins w:id="186" w:author="Morrison, Daniel" w:date="2017-09-29T08:25:00Z">
        <w:r w:rsidR="00E04B17" w:rsidRPr="00BE499B">
          <w:rPr>
            <w:rFonts w:cs="Arial"/>
            <w:strike/>
            <w:lang w:val="en-US"/>
            <w:rPrChange w:id="187" w:author="Morrison, Daniel" w:date="2017-10-05T10:56:00Z">
              <w:rPr>
                <w:rFonts w:cs="Arial"/>
                <w:lang w:val="en-US"/>
              </w:rPr>
            </w:rPrChange>
          </w:rPr>
          <w:t xml:space="preserve"> 11 February 2022 and 18 February 2022.</w:t>
        </w:r>
      </w:ins>
      <w:r w:rsidRPr="00BE499B">
        <w:rPr>
          <w:rFonts w:cs="Arial"/>
          <w:strike/>
          <w:lang w:val="en-US"/>
          <w:rPrChange w:id="188" w:author="Morrison, Daniel" w:date="2017-10-05T10:56:00Z">
            <w:rPr>
              <w:rFonts w:cs="Arial"/>
              <w:lang w:val="en-US"/>
            </w:rPr>
          </w:rPrChange>
        </w:rPr>
        <w:t xml:space="preserve">; </w:t>
      </w:r>
    </w:p>
    <w:p w:rsidR="003866C8" w:rsidRPr="00BE499B" w:rsidRDefault="003866C8" w:rsidP="00D338A0">
      <w:pPr>
        <w:pStyle w:val="ListParagraph"/>
        <w:numPr>
          <w:ilvl w:val="0"/>
          <w:numId w:val="21"/>
        </w:numPr>
        <w:autoSpaceDE w:val="0"/>
        <w:autoSpaceDN w:val="0"/>
        <w:adjustRightInd w:val="0"/>
        <w:contextualSpacing/>
        <w:rPr>
          <w:rFonts w:cs="Arial"/>
          <w:strike/>
          <w:lang w:val="en-US"/>
          <w:rPrChange w:id="189" w:author="Morrison, Daniel" w:date="2017-10-05T10:56:00Z">
            <w:rPr>
              <w:rFonts w:cs="Arial"/>
              <w:lang w:val="en-US"/>
            </w:rPr>
          </w:rPrChange>
        </w:rPr>
      </w:pPr>
      <w:r w:rsidRPr="00BE499B">
        <w:rPr>
          <w:rFonts w:cs="Arial"/>
          <w:strike/>
          <w:lang w:val="en-US"/>
          <w:rPrChange w:id="190" w:author="Morrison, Daniel" w:date="2017-10-05T10:56:00Z">
            <w:rPr>
              <w:rFonts w:cs="Arial"/>
              <w:lang w:val="en-US"/>
            </w:rPr>
          </w:rPrChange>
        </w:rPr>
        <w:t xml:space="preserve">Mandatory 10-digit local </w:t>
      </w:r>
      <w:proofErr w:type="spellStart"/>
      <w:r w:rsidRPr="00BE499B">
        <w:rPr>
          <w:rFonts w:cs="Arial"/>
          <w:strike/>
          <w:lang w:val="en-US"/>
          <w:rPrChange w:id="191" w:author="Morrison, Daniel" w:date="2017-10-05T10:56:00Z">
            <w:rPr>
              <w:rFonts w:cs="Arial"/>
              <w:lang w:val="en-US"/>
            </w:rPr>
          </w:rPrChange>
        </w:rPr>
        <w:t>dialling</w:t>
      </w:r>
      <w:proofErr w:type="spellEnd"/>
      <w:r w:rsidRPr="00BE499B">
        <w:rPr>
          <w:rFonts w:cs="Arial"/>
          <w:strike/>
          <w:lang w:val="en-US"/>
          <w:rPrChange w:id="192" w:author="Morrison, Daniel" w:date="2017-10-05T10:56:00Z">
            <w:rPr>
              <w:rFonts w:cs="Arial"/>
              <w:lang w:val="en-US"/>
            </w:rPr>
          </w:rPrChange>
        </w:rPr>
        <w:t xml:space="preserve"> should be implemented commencing on</w:t>
      </w:r>
      <w:del w:id="193" w:author="Morrison, Daniel" w:date="2017-09-29T08:26:00Z">
        <w:r w:rsidRPr="00BE499B" w:rsidDel="00E04B17">
          <w:rPr>
            <w:rFonts w:cs="Arial"/>
            <w:strike/>
            <w:lang w:val="en-US"/>
            <w:rPrChange w:id="194" w:author="Morrison, Daniel" w:date="2017-10-05T10:56:00Z">
              <w:rPr>
                <w:rFonts w:cs="Arial"/>
                <w:lang w:val="en-US"/>
              </w:rPr>
            </w:rPrChange>
          </w:rPr>
          <w:delText xml:space="preserve"> 10 November 2018</w:delText>
        </w:r>
      </w:del>
      <w:ins w:id="195" w:author="Morrison, Daniel" w:date="2017-09-29T08:26:00Z">
        <w:r w:rsidR="00E04B17" w:rsidRPr="00BE499B">
          <w:rPr>
            <w:rFonts w:cs="Arial"/>
            <w:strike/>
            <w:lang w:val="en-US"/>
            <w:rPrChange w:id="196" w:author="Morrison, Daniel" w:date="2017-10-05T10:56:00Z">
              <w:rPr>
                <w:rFonts w:cs="Arial"/>
                <w:lang w:val="en-US"/>
              </w:rPr>
            </w:rPrChange>
          </w:rPr>
          <w:t xml:space="preserve"> 6 May 2022</w:t>
        </w:r>
      </w:ins>
      <w:r w:rsidRPr="00BE499B">
        <w:rPr>
          <w:rFonts w:cs="Arial"/>
          <w:strike/>
          <w:lang w:val="en-US"/>
          <w:rPrChange w:id="197" w:author="Morrison, Daniel" w:date="2017-10-05T10:56:00Z">
            <w:rPr>
              <w:rFonts w:cs="Arial"/>
              <w:lang w:val="en-US"/>
            </w:rPr>
          </w:rPrChange>
        </w:rPr>
        <w:t xml:space="preserve">, with network announcements on calls </w:t>
      </w:r>
      <w:proofErr w:type="spellStart"/>
      <w:r w:rsidRPr="00BE499B">
        <w:rPr>
          <w:rFonts w:cs="Arial"/>
          <w:strike/>
          <w:lang w:val="en-US"/>
          <w:rPrChange w:id="198" w:author="Morrison, Daniel" w:date="2017-10-05T10:56:00Z">
            <w:rPr>
              <w:rFonts w:cs="Arial"/>
              <w:lang w:val="en-US"/>
            </w:rPr>
          </w:rPrChange>
        </w:rPr>
        <w:t>dialled</w:t>
      </w:r>
      <w:proofErr w:type="spellEnd"/>
      <w:r w:rsidRPr="00BE499B">
        <w:rPr>
          <w:rFonts w:cs="Arial"/>
          <w:strike/>
          <w:lang w:val="en-US"/>
          <w:rPrChange w:id="199" w:author="Morrison, Daniel" w:date="2017-10-05T10:56:00Z">
            <w:rPr>
              <w:rFonts w:cs="Arial"/>
              <w:lang w:val="en-US"/>
            </w:rPr>
          </w:rPrChange>
        </w:rPr>
        <w:t xml:space="preserve"> using 7 digits phased in over one week between</w:t>
      </w:r>
      <w:del w:id="200" w:author="Morrison, Daniel" w:date="2017-09-29T08:26:00Z">
        <w:r w:rsidRPr="00BE499B" w:rsidDel="00E04B17">
          <w:rPr>
            <w:rFonts w:cs="Arial"/>
            <w:strike/>
            <w:lang w:val="en-US"/>
            <w:rPrChange w:id="201" w:author="Morrison, Daniel" w:date="2017-10-05T10:56:00Z">
              <w:rPr>
                <w:rFonts w:cs="Arial"/>
                <w:lang w:val="en-US"/>
              </w:rPr>
            </w:rPrChange>
          </w:rPr>
          <w:delText xml:space="preserve"> 10 November 2018 and 17 November 2018</w:delText>
        </w:r>
      </w:del>
      <w:ins w:id="202" w:author="Morrison, Daniel" w:date="2017-09-29T08:26:00Z">
        <w:r w:rsidR="00E04B17" w:rsidRPr="00BE499B">
          <w:rPr>
            <w:rFonts w:cs="Arial"/>
            <w:strike/>
            <w:lang w:val="en-US"/>
            <w:rPrChange w:id="203" w:author="Morrison, Daniel" w:date="2017-10-05T10:56:00Z">
              <w:rPr>
                <w:rFonts w:cs="Arial"/>
                <w:lang w:val="en-US"/>
              </w:rPr>
            </w:rPrChange>
          </w:rPr>
          <w:t xml:space="preserve"> 6 May 2022 and </w:t>
        </w:r>
      </w:ins>
      <w:ins w:id="204" w:author="Morrison, Daniel" w:date="2017-09-29T08:27:00Z">
        <w:r w:rsidR="00E04B17" w:rsidRPr="00BE499B">
          <w:rPr>
            <w:rFonts w:cs="Arial"/>
            <w:strike/>
            <w:lang w:val="en-US"/>
            <w:rPrChange w:id="205" w:author="Morrison, Daniel" w:date="2017-10-05T10:56:00Z">
              <w:rPr>
                <w:rFonts w:cs="Arial"/>
                <w:lang w:val="en-US"/>
              </w:rPr>
            </w:rPrChange>
          </w:rPr>
          <w:t>13</w:t>
        </w:r>
      </w:ins>
      <w:ins w:id="206" w:author="Morrison, Daniel" w:date="2017-09-29T08:26:00Z">
        <w:r w:rsidR="00E04B17" w:rsidRPr="00BE499B">
          <w:rPr>
            <w:rFonts w:cs="Arial"/>
            <w:strike/>
            <w:lang w:val="en-US"/>
            <w:rPrChange w:id="207" w:author="Morrison, Daniel" w:date="2017-10-05T10:56:00Z">
              <w:rPr>
                <w:rFonts w:cs="Arial"/>
                <w:lang w:val="en-US"/>
              </w:rPr>
            </w:rPrChange>
          </w:rPr>
          <w:t xml:space="preserve"> May 2022</w:t>
        </w:r>
      </w:ins>
      <w:r w:rsidRPr="00BE499B">
        <w:rPr>
          <w:rFonts w:cs="Arial"/>
          <w:strike/>
          <w:lang w:val="en-US"/>
          <w:rPrChange w:id="208" w:author="Morrison, Daniel" w:date="2017-10-05T10:56:00Z">
            <w:rPr>
              <w:rFonts w:cs="Arial"/>
              <w:lang w:val="en-US"/>
            </w:rPr>
          </w:rPrChange>
        </w:rPr>
        <w:t>; and</w:t>
      </w:r>
    </w:p>
    <w:p w:rsidR="00C2269C" w:rsidRPr="00BE499B" w:rsidRDefault="003866C8" w:rsidP="00D338A0">
      <w:pPr>
        <w:pStyle w:val="ListParagraph"/>
        <w:numPr>
          <w:ilvl w:val="0"/>
          <w:numId w:val="21"/>
        </w:numPr>
        <w:autoSpaceDE w:val="0"/>
        <w:autoSpaceDN w:val="0"/>
        <w:adjustRightInd w:val="0"/>
        <w:contextualSpacing/>
        <w:rPr>
          <w:rFonts w:cs="Arial"/>
          <w:strike/>
          <w:lang w:val="en-US"/>
          <w:rPrChange w:id="209" w:author="Morrison, Daniel" w:date="2017-10-05T10:56:00Z">
            <w:rPr>
              <w:rFonts w:cs="Arial"/>
              <w:lang w:val="en-US"/>
            </w:rPr>
          </w:rPrChange>
        </w:rPr>
      </w:pPr>
      <w:r w:rsidRPr="00BE499B">
        <w:rPr>
          <w:rFonts w:cs="Arial"/>
          <w:strike/>
          <w:lang w:val="en-US"/>
          <w:rPrChange w:id="210" w:author="Morrison, Daniel" w:date="2017-10-05T10:56:00Z">
            <w:rPr>
              <w:rFonts w:cs="Arial"/>
              <w:lang w:val="en-US"/>
            </w:rPr>
          </w:rPrChange>
        </w:rPr>
        <w:t xml:space="preserve">Standard network announcements should be implemented commencing on </w:t>
      </w:r>
      <w:del w:id="211" w:author="Morrison, Daniel" w:date="2017-09-29T08:27:00Z">
        <w:r w:rsidRPr="00BE499B" w:rsidDel="00E04B17">
          <w:rPr>
            <w:rFonts w:cs="Arial"/>
            <w:strike/>
            <w:lang w:val="en-US"/>
            <w:rPrChange w:id="212" w:author="Morrison, Daniel" w:date="2017-10-05T10:56:00Z">
              <w:rPr>
                <w:rFonts w:cs="Arial"/>
                <w:lang w:val="en-US"/>
              </w:rPr>
            </w:rPrChange>
          </w:rPr>
          <w:delText xml:space="preserve">2 Feb 2019 </w:delText>
        </w:r>
      </w:del>
      <w:ins w:id="213" w:author="Morrison, Daniel" w:date="2017-09-29T08:27:00Z">
        <w:r w:rsidR="00E04B17" w:rsidRPr="00BE499B">
          <w:rPr>
            <w:rFonts w:cs="Arial"/>
            <w:strike/>
            <w:lang w:val="en-US"/>
            <w:rPrChange w:id="214" w:author="Morrison, Daniel" w:date="2017-10-05T10:56:00Z">
              <w:rPr>
                <w:rFonts w:cs="Arial"/>
                <w:lang w:val="en-US"/>
              </w:rPr>
            </w:rPrChange>
          </w:rPr>
          <w:t xml:space="preserve">22 August 2022 </w:t>
        </w:r>
      </w:ins>
      <w:r w:rsidRPr="00BE499B">
        <w:rPr>
          <w:rFonts w:cs="Arial"/>
          <w:strike/>
          <w:lang w:val="en-US"/>
          <w:rPrChange w:id="215" w:author="Morrison, Daniel" w:date="2017-10-05T10:56:00Z">
            <w:rPr>
              <w:rFonts w:cs="Arial"/>
              <w:lang w:val="en-US"/>
            </w:rPr>
          </w:rPrChange>
        </w:rPr>
        <w:t xml:space="preserve">and completed within one month by </w:t>
      </w:r>
      <w:del w:id="216" w:author="Morrison, Daniel" w:date="2017-09-29T08:27:00Z">
        <w:r w:rsidRPr="00BE499B" w:rsidDel="00E04B17">
          <w:rPr>
            <w:rFonts w:cs="Arial"/>
            <w:strike/>
            <w:lang w:val="en-US"/>
            <w:rPrChange w:id="217" w:author="Morrison, Daniel" w:date="2017-10-05T10:56:00Z">
              <w:rPr>
                <w:rFonts w:cs="Arial"/>
                <w:lang w:val="en-US"/>
              </w:rPr>
            </w:rPrChange>
          </w:rPr>
          <w:delText>2 March 2019.</w:delText>
        </w:r>
      </w:del>
      <w:ins w:id="218" w:author="Morrison, Daniel" w:date="2017-09-29T08:27:00Z">
        <w:r w:rsidR="00E04B17" w:rsidRPr="00BE499B">
          <w:rPr>
            <w:rFonts w:cs="Arial"/>
            <w:strike/>
            <w:lang w:val="en-US"/>
            <w:rPrChange w:id="219" w:author="Morrison, Daniel" w:date="2017-10-05T10:56:00Z">
              <w:rPr>
                <w:rFonts w:cs="Arial"/>
                <w:lang w:val="en-US"/>
              </w:rPr>
            </w:rPrChange>
          </w:rPr>
          <w:t xml:space="preserve"> 22 September 2022.</w:t>
        </w:r>
      </w:ins>
    </w:p>
    <w:p w:rsidR="00146193" w:rsidRPr="00BE499B" w:rsidRDefault="00146193" w:rsidP="00BC245B">
      <w:pPr>
        <w:rPr>
          <w:strike/>
          <w:szCs w:val="22"/>
          <w:lang w:val="en-US"/>
          <w:rPrChange w:id="220" w:author="Morrison, Daniel" w:date="2017-10-05T10:56:00Z">
            <w:rPr>
              <w:szCs w:val="22"/>
              <w:lang w:val="en-US"/>
            </w:rPr>
          </w:rPrChange>
        </w:rPr>
      </w:pPr>
    </w:p>
    <w:p w:rsidR="00C55E2F" w:rsidRPr="00BE499B" w:rsidRDefault="00C55E2F" w:rsidP="00C55E2F">
      <w:pPr>
        <w:autoSpaceDE w:val="0"/>
        <w:autoSpaceDN w:val="0"/>
        <w:adjustRightInd w:val="0"/>
        <w:rPr>
          <w:rFonts w:cs="Arial"/>
          <w:b/>
          <w:bCs/>
          <w:strike/>
          <w:szCs w:val="22"/>
          <w:lang w:val="en-US"/>
          <w:rPrChange w:id="221" w:author="Morrison, Daniel" w:date="2017-10-05T10:56:00Z">
            <w:rPr>
              <w:rFonts w:cs="Arial"/>
              <w:b/>
              <w:bCs/>
              <w:szCs w:val="22"/>
              <w:lang w:val="en-US"/>
            </w:rPr>
          </w:rPrChange>
        </w:rPr>
      </w:pPr>
      <w:r w:rsidRPr="00BE499B">
        <w:rPr>
          <w:rFonts w:cs="Arial"/>
          <w:b/>
          <w:bCs/>
          <w:strike/>
          <w:szCs w:val="22"/>
          <w:lang w:val="en-US"/>
          <w:rPrChange w:id="222" w:author="Morrison, Daniel" w:date="2017-10-05T10:56:00Z">
            <w:rPr>
              <w:rFonts w:cs="Arial"/>
              <w:b/>
              <w:bCs/>
              <w:szCs w:val="22"/>
              <w:lang w:val="en-US"/>
            </w:rPr>
          </w:rPrChange>
        </w:rPr>
        <w:lastRenderedPageBreak/>
        <w:t>RIP Recommendations</w:t>
      </w:r>
    </w:p>
    <w:p w:rsidR="00C55E2F" w:rsidRPr="00BE499B" w:rsidRDefault="00C55E2F" w:rsidP="00C55E2F">
      <w:pPr>
        <w:autoSpaceDE w:val="0"/>
        <w:autoSpaceDN w:val="0"/>
        <w:adjustRightInd w:val="0"/>
        <w:rPr>
          <w:rFonts w:cs="Arial"/>
          <w:b/>
          <w:bCs/>
          <w:strike/>
          <w:szCs w:val="22"/>
          <w:lang w:val="en-US"/>
          <w:rPrChange w:id="223" w:author="Morrison, Daniel" w:date="2017-10-05T10:56:00Z">
            <w:rPr>
              <w:rFonts w:cs="Arial"/>
              <w:b/>
              <w:bCs/>
              <w:szCs w:val="22"/>
              <w:lang w:val="en-US"/>
            </w:rPr>
          </w:rPrChange>
        </w:rPr>
      </w:pPr>
    </w:p>
    <w:p w:rsidR="00C55E2F" w:rsidRPr="00BE499B" w:rsidRDefault="00C55E2F" w:rsidP="00D338A0">
      <w:pPr>
        <w:pStyle w:val="ListParagraph"/>
        <w:numPr>
          <w:ilvl w:val="0"/>
          <w:numId w:val="16"/>
        </w:numPr>
        <w:autoSpaceDE w:val="0"/>
        <w:autoSpaceDN w:val="0"/>
        <w:adjustRightInd w:val="0"/>
        <w:rPr>
          <w:rFonts w:cs="Arial"/>
          <w:strike/>
          <w:szCs w:val="22"/>
          <w:lang w:val="en-US"/>
          <w:rPrChange w:id="224" w:author="Morrison, Daniel" w:date="2017-10-05T10:56:00Z">
            <w:rPr>
              <w:rFonts w:cs="Arial"/>
              <w:szCs w:val="22"/>
              <w:lang w:val="en-US"/>
            </w:rPr>
          </w:rPrChange>
        </w:rPr>
      </w:pPr>
      <w:r w:rsidRPr="00BE499B">
        <w:rPr>
          <w:rFonts w:cs="Arial"/>
          <w:strike/>
          <w:szCs w:val="22"/>
          <w:lang w:val="en-US"/>
          <w:rPrChange w:id="225" w:author="Morrison, Daniel" w:date="2017-10-05T10:56:00Z">
            <w:rPr>
              <w:rFonts w:cs="Arial"/>
              <w:szCs w:val="22"/>
              <w:lang w:val="en-US"/>
            </w:rPr>
          </w:rPrChange>
        </w:rPr>
        <w:t xml:space="preserve">In accordance with the CRTC direction contained in Telecom Regulatory Policy CRTC 2009-156, section 13, regarding </w:t>
      </w:r>
      <w:proofErr w:type="spellStart"/>
      <w:r w:rsidRPr="00BE499B">
        <w:rPr>
          <w:rFonts w:cs="Arial"/>
          <w:strike/>
          <w:szCs w:val="22"/>
          <w:lang w:val="en-US"/>
          <w:rPrChange w:id="226" w:author="Morrison, Daniel" w:date="2017-10-05T10:56:00Z">
            <w:rPr>
              <w:rFonts w:cs="Arial"/>
              <w:szCs w:val="22"/>
              <w:lang w:val="en-US"/>
            </w:rPr>
          </w:rPrChange>
        </w:rPr>
        <w:t>dialling</w:t>
      </w:r>
      <w:proofErr w:type="spellEnd"/>
      <w:r w:rsidRPr="00BE499B">
        <w:rPr>
          <w:rFonts w:cs="Arial"/>
          <w:strike/>
          <w:szCs w:val="22"/>
          <w:lang w:val="en-US"/>
          <w:rPrChange w:id="227" w:author="Morrison, Daniel" w:date="2017-10-05T10:56:00Z">
            <w:rPr>
              <w:rFonts w:cs="Arial"/>
              <w:szCs w:val="22"/>
              <w:lang w:val="en-US"/>
            </w:rPr>
          </w:rPrChange>
        </w:rPr>
        <w:t xml:space="preserve"> plan changes, the RPC notes that the Commission has retained the general obligation for all relevant Telecommunications Service Providers (TSPs) to inform all customers about </w:t>
      </w:r>
      <w:proofErr w:type="spellStart"/>
      <w:r w:rsidRPr="00BE499B">
        <w:rPr>
          <w:rFonts w:cs="Arial"/>
          <w:strike/>
          <w:szCs w:val="22"/>
          <w:lang w:val="en-US"/>
          <w:rPrChange w:id="228" w:author="Morrison, Daniel" w:date="2017-10-05T10:56:00Z">
            <w:rPr>
              <w:rFonts w:cs="Arial"/>
              <w:szCs w:val="22"/>
              <w:lang w:val="en-US"/>
            </w:rPr>
          </w:rPrChange>
        </w:rPr>
        <w:t>dialling</w:t>
      </w:r>
      <w:proofErr w:type="spellEnd"/>
      <w:r w:rsidRPr="00BE499B">
        <w:rPr>
          <w:rFonts w:cs="Arial"/>
          <w:strike/>
          <w:szCs w:val="22"/>
          <w:lang w:val="en-US"/>
          <w:rPrChange w:id="229" w:author="Morrison, Daniel" w:date="2017-10-05T10:56:00Z">
            <w:rPr>
              <w:rFonts w:cs="Arial"/>
              <w:szCs w:val="22"/>
              <w:lang w:val="en-US"/>
            </w:rPr>
          </w:rPrChange>
        </w:rPr>
        <w:t xml:space="preserve"> plan changes; however, TSPs may determine the appropriate methods to inform their customers.</w:t>
      </w:r>
    </w:p>
    <w:p w:rsidR="00C55E2F" w:rsidRPr="00BE499B" w:rsidRDefault="00C55E2F" w:rsidP="00C55E2F">
      <w:pPr>
        <w:autoSpaceDE w:val="0"/>
        <w:autoSpaceDN w:val="0"/>
        <w:adjustRightInd w:val="0"/>
        <w:rPr>
          <w:rFonts w:cs="Arial"/>
          <w:strike/>
          <w:szCs w:val="22"/>
          <w:lang w:val="en-US"/>
          <w:rPrChange w:id="230" w:author="Morrison, Daniel" w:date="2017-10-05T10:56:00Z">
            <w:rPr>
              <w:rFonts w:cs="Arial"/>
              <w:szCs w:val="22"/>
              <w:lang w:val="en-US"/>
            </w:rPr>
          </w:rPrChange>
        </w:rPr>
      </w:pPr>
    </w:p>
    <w:p w:rsidR="00847D1A" w:rsidRPr="00BE499B" w:rsidRDefault="00C55E2F" w:rsidP="00D338A0">
      <w:pPr>
        <w:pStyle w:val="ListParagraph"/>
        <w:numPr>
          <w:ilvl w:val="0"/>
          <w:numId w:val="16"/>
        </w:numPr>
        <w:autoSpaceDE w:val="0"/>
        <w:autoSpaceDN w:val="0"/>
        <w:adjustRightInd w:val="0"/>
        <w:rPr>
          <w:rFonts w:cs="Arial"/>
          <w:strike/>
          <w:szCs w:val="22"/>
          <w:lang w:val="en-US"/>
          <w:rPrChange w:id="231" w:author="Morrison, Daniel" w:date="2017-10-05T10:56:00Z">
            <w:rPr>
              <w:rFonts w:cs="Arial"/>
              <w:szCs w:val="22"/>
              <w:lang w:val="en-US"/>
            </w:rPr>
          </w:rPrChange>
        </w:rPr>
      </w:pPr>
      <w:r w:rsidRPr="00BE499B">
        <w:rPr>
          <w:rFonts w:cs="Arial"/>
          <w:strike/>
          <w:szCs w:val="22"/>
          <w:lang w:val="en-US"/>
          <w:rPrChange w:id="232" w:author="Morrison, Daniel" w:date="2017-10-05T10:56:00Z">
            <w:rPr>
              <w:rFonts w:cs="Arial"/>
              <w:szCs w:val="22"/>
              <w:lang w:val="en-US"/>
            </w:rPr>
          </w:rPrChange>
        </w:rPr>
        <w:t xml:space="preserve">All Carriers must have modified their network </w:t>
      </w:r>
      <w:r w:rsidR="00D920AA" w:rsidRPr="00BE499B">
        <w:rPr>
          <w:rFonts w:cs="Arial"/>
          <w:strike/>
          <w:szCs w:val="22"/>
          <w:lang w:val="en-US"/>
          <w:rPrChange w:id="233" w:author="Morrison, Daniel" w:date="2017-10-05T10:56:00Z">
            <w:rPr>
              <w:rFonts w:cs="Arial"/>
              <w:szCs w:val="22"/>
              <w:lang w:val="en-US"/>
            </w:rPr>
          </w:rPrChange>
        </w:rPr>
        <w:t xml:space="preserve">infrastructure </w:t>
      </w:r>
      <w:r w:rsidRPr="00BE499B">
        <w:rPr>
          <w:rFonts w:cs="Arial"/>
          <w:strike/>
          <w:szCs w:val="22"/>
          <w:lang w:val="en-US"/>
          <w:rPrChange w:id="234" w:author="Morrison, Daniel" w:date="2017-10-05T10:56:00Z">
            <w:rPr>
              <w:rFonts w:cs="Arial"/>
              <w:szCs w:val="22"/>
              <w:lang w:val="en-US"/>
            </w:rPr>
          </w:rPrChange>
        </w:rPr>
        <w:t xml:space="preserve">to permit 10-digit local </w:t>
      </w:r>
      <w:proofErr w:type="spellStart"/>
      <w:r w:rsidRPr="00BE499B">
        <w:rPr>
          <w:rFonts w:cs="Arial"/>
          <w:strike/>
          <w:szCs w:val="22"/>
          <w:lang w:val="en-US"/>
          <w:rPrChange w:id="235" w:author="Morrison, Daniel" w:date="2017-10-05T10:56:00Z">
            <w:rPr>
              <w:rFonts w:cs="Arial"/>
              <w:szCs w:val="22"/>
              <w:lang w:val="en-US"/>
            </w:rPr>
          </w:rPrChange>
        </w:rPr>
        <w:t>dialling</w:t>
      </w:r>
      <w:proofErr w:type="spellEnd"/>
      <w:r w:rsidRPr="00BE499B">
        <w:rPr>
          <w:rFonts w:cs="Arial"/>
          <w:strike/>
          <w:szCs w:val="22"/>
          <w:lang w:val="en-US"/>
          <w:rPrChange w:id="236" w:author="Morrison, Daniel" w:date="2017-10-05T10:56:00Z">
            <w:rPr>
              <w:rFonts w:cs="Arial"/>
              <w:szCs w:val="22"/>
              <w:lang w:val="en-US"/>
            </w:rPr>
          </w:rPrChange>
        </w:rPr>
        <w:t xml:space="preserve"> by </w:t>
      </w:r>
      <w:del w:id="237" w:author="Morrison, Daniel" w:date="2017-09-29T08:29:00Z">
        <w:r w:rsidRPr="00BE499B" w:rsidDel="00E04B17">
          <w:rPr>
            <w:rFonts w:cs="Arial"/>
            <w:strike/>
            <w:szCs w:val="22"/>
            <w:lang w:val="en-US"/>
            <w:rPrChange w:id="238" w:author="Morrison, Daniel" w:date="2017-10-05T10:56:00Z">
              <w:rPr>
                <w:rFonts w:cs="Arial"/>
                <w:szCs w:val="22"/>
                <w:lang w:val="en-US"/>
              </w:rPr>
            </w:rPrChange>
          </w:rPr>
          <w:delText>24 May 2018.</w:delText>
        </w:r>
      </w:del>
      <w:ins w:id="239" w:author="Morrison, Daniel" w:date="2017-09-29T08:29:00Z">
        <w:r w:rsidR="00E04B17" w:rsidRPr="00BE499B">
          <w:rPr>
            <w:rFonts w:cs="Arial"/>
            <w:strike/>
            <w:szCs w:val="22"/>
            <w:lang w:val="en-US"/>
            <w:rPrChange w:id="240" w:author="Morrison, Daniel" w:date="2017-10-05T10:56:00Z">
              <w:rPr>
                <w:rFonts w:cs="Arial"/>
                <w:szCs w:val="22"/>
                <w:lang w:val="en-US"/>
              </w:rPr>
            </w:rPrChange>
          </w:rPr>
          <w:t>12 November 2021.</w:t>
        </w:r>
      </w:ins>
    </w:p>
    <w:p w:rsidR="00C55E2F" w:rsidRPr="00BE499B" w:rsidRDefault="00847D1A" w:rsidP="00847D1A">
      <w:pPr>
        <w:rPr>
          <w:strike/>
          <w:lang w:val="en-US"/>
          <w:rPrChange w:id="241" w:author="Morrison, Daniel" w:date="2017-10-05T10:56:00Z">
            <w:rPr>
              <w:lang w:val="en-US"/>
            </w:rPr>
          </w:rPrChange>
        </w:rPr>
      </w:pPr>
      <w:r w:rsidRPr="00BE499B">
        <w:rPr>
          <w:strike/>
          <w:lang w:val="en-US"/>
          <w:rPrChange w:id="242" w:author="Morrison, Daniel" w:date="2017-10-05T10:56:00Z">
            <w:rPr>
              <w:lang w:val="en-US"/>
            </w:rPr>
          </w:rPrChange>
        </w:rPr>
        <w:br w:type="page"/>
      </w:r>
    </w:p>
    <w:p w:rsidR="00BE499B" w:rsidRPr="00BE499B" w:rsidRDefault="00BE499B">
      <w:pPr>
        <w:rPr>
          <w:ins w:id="243" w:author="Morrison, Daniel" w:date="2017-10-05T10:57:00Z"/>
          <w:b/>
          <w:u w:val="single"/>
          <w:rPrChange w:id="244" w:author="Morrison, Daniel" w:date="2017-10-05T10:57:00Z">
            <w:rPr>
              <w:ins w:id="245" w:author="Morrison, Daniel" w:date="2017-10-05T10:57:00Z"/>
              <w:b w:val="0"/>
            </w:rPr>
          </w:rPrChange>
        </w:rPr>
        <w:pPrChange w:id="246" w:author="Morrison, Daniel" w:date="2017-10-05T10:57:00Z">
          <w:pPr>
            <w:pStyle w:val="Style1"/>
          </w:pPr>
        </w:pPrChange>
      </w:pPr>
      <w:ins w:id="247" w:author="Morrison, Daniel" w:date="2017-10-05T10:57:00Z">
        <w:r w:rsidRPr="00BE499B">
          <w:rPr>
            <w:b/>
            <w:u w:val="single"/>
            <w:rPrChange w:id="248" w:author="Morrison, Daniel" w:date="2017-10-05T10:57:00Z">
              <w:rPr>
                <w:b w:val="0"/>
              </w:rPr>
            </w:rPrChange>
          </w:rPr>
          <w:lastRenderedPageBreak/>
          <w:t>Projected Exhaust Dates</w:t>
        </w:r>
      </w:ins>
    </w:p>
    <w:p w:rsidR="00BE499B" w:rsidRPr="00BE499B" w:rsidRDefault="00BE499B" w:rsidP="00BE499B">
      <w:pPr>
        <w:pStyle w:val="Style1"/>
        <w:rPr>
          <w:ins w:id="249" w:author="Morrison, Daniel" w:date="2017-10-05T10:57:00Z"/>
          <w:b w:val="0"/>
          <w:sz w:val="22"/>
          <w:szCs w:val="22"/>
          <w:rPrChange w:id="250" w:author="Morrison, Daniel" w:date="2017-10-05T10:57:00Z">
            <w:rPr>
              <w:ins w:id="251" w:author="Morrison, Daniel" w:date="2017-10-05T10:57:00Z"/>
            </w:rPr>
          </w:rPrChange>
        </w:rPr>
      </w:pPr>
    </w:p>
    <w:p w:rsidR="00BE499B" w:rsidRPr="00BE499B" w:rsidRDefault="00BE499B" w:rsidP="00BE499B">
      <w:pPr>
        <w:pStyle w:val="Style1"/>
        <w:rPr>
          <w:ins w:id="252" w:author="Morrison, Daniel" w:date="2017-10-05T10:57:00Z"/>
          <w:b w:val="0"/>
          <w:sz w:val="22"/>
          <w:szCs w:val="22"/>
          <w:rPrChange w:id="253" w:author="Morrison, Daniel" w:date="2017-10-05T10:57:00Z">
            <w:rPr>
              <w:ins w:id="254" w:author="Morrison, Daniel" w:date="2017-10-05T10:57:00Z"/>
            </w:rPr>
          </w:rPrChange>
        </w:rPr>
      </w:pPr>
      <w:ins w:id="255" w:author="Morrison, Daniel" w:date="2017-10-05T10:57:00Z">
        <w:r w:rsidRPr="00BE499B">
          <w:rPr>
            <w:b w:val="0"/>
            <w:sz w:val="22"/>
            <w:szCs w:val="22"/>
            <w:rPrChange w:id="256" w:author="Morrison, Daniel" w:date="2017-10-05T10:57:00Z">
              <w:rPr/>
            </w:rPrChange>
          </w:rPr>
          <w:t xml:space="preserve">The Projected Exhaust Date for an NPA is the date on which it is expected that the NPA will run out of assignable CO Codes (NXXs). When an NPA is projected to exhaust within about a </w:t>
        </w:r>
        <w:proofErr w:type="gramStart"/>
        <w:r w:rsidRPr="00BE499B">
          <w:rPr>
            <w:b w:val="0"/>
            <w:sz w:val="22"/>
            <w:szCs w:val="22"/>
            <w:rPrChange w:id="257" w:author="Morrison, Daniel" w:date="2017-10-05T10:57:00Z">
              <w:rPr/>
            </w:rPrChange>
          </w:rPr>
          <w:t>6 year</w:t>
        </w:r>
        <w:proofErr w:type="gramEnd"/>
        <w:r w:rsidRPr="00BE499B">
          <w:rPr>
            <w:b w:val="0"/>
            <w:sz w:val="22"/>
            <w:szCs w:val="22"/>
            <w:rPrChange w:id="258" w:author="Morrison, Daniel" w:date="2017-10-05T10:57:00Z">
              <w:rPr/>
            </w:rPrChange>
          </w:rPr>
          <w:t xml:space="preserve"> period, the CNA initiates relief planning for that NPA with the objective of implementing relief 12 to 18 months in advance of the then Projected Exhaust Date. Over time, the Projected Exhaust Date may change as the forecast requirement for CO Codes and telephone numbers changes in response to customer demand for existing and new telecommunications services and the requirements of existing and new </w:t>
        </w:r>
        <w:proofErr w:type="spellStart"/>
        <w:r w:rsidRPr="00BE499B">
          <w:rPr>
            <w:b w:val="0"/>
            <w:sz w:val="22"/>
            <w:szCs w:val="22"/>
            <w:rPrChange w:id="259" w:author="Morrison, Daniel" w:date="2017-10-05T10:57:00Z">
              <w:rPr/>
            </w:rPrChange>
          </w:rPr>
          <w:t>TSPs.</w:t>
        </w:r>
        <w:proofErr w:type="spellEnd"/>
        <w:r w:rsidRPr="00BE499B">
          <w:rPr>
            <w:b w:val="0"/>
            <w:sz w:val="22"/>
            <w:szCs w:val="22"/>
            <w:rPrChange w:id="260" w:author="Morrison, Daniel" w:date="2017-10-05T10:57:00Z">
              <w:rPr/>
            </w:rPrChange>
          </w:rPr>
          <w:t xml:space="preserve"> The CNA monitors assignment data and conducts special studies called the C-NRUF in order to predict NPA exhaust.</w:t>
        </w:r>
      </w:ins>
    </w:p>
    <w:p w:rsidR="00BE499B" w:rsidRPr="006D3980" w:rsidRDefault="00BE499B">
      <w:pPr>
        <w:pStyle w:val="Style1"/>
        <w:rPr>
          <w:ins w:id="261" w:author="Morrison, Daniel" w:date="2017-10-05T10:57:00Z"/>
          <w:szCs w:val="22"/>
        </w:rPr>
        <w:pPrChange w:id="262" w:author="Morrison, Daniel" w:date="2017-10-05T10:57:00Z">
          <w:pPr/>
        </w:pPrChange>
      </w:pPr>
    </w:p>
    <w:p w:rsidR="00BE499B" w:rsidRPr="006D3980" w:rsidRDefault="00BE499B">
      <w:pPr>
        <w:pStyle w:val="Style1"/>
        <w:rPr>
          <w:ins w:id="263" w:author="Morrison, Daniel" w:date="2017-10-05T10:57:00Z"/>
          <w:szCs w:val="22"/>
        </w:rPr>
        <w:pPrChange w:id="264" w:author="Morrison, Daniel" w:date="2017-10-05T10:57:00Z">
          <w:pPr/>
        </w:pPrChange>
      </w:pPr>
      <w:ins w:id="265" w:author="Morrison, Daniel" w:date="2017-10-05T10:57:00Z">
        <w:r w:rsidRPr="00BE499B">
          <w:rPr>
            <w:b w:val="0"/>
            <w:sz w:val="22"/>
            <w:szCs w:val="22"/>
            <w:rPrChange w:id="266" w:author="Morrison, Daniel" w:date="2017-10-05T10:57:00Z">
              <w:rPr>
                <w:b/>
              </w:rPr>
            </w:rPrChange>
          </w:rPr>
          <w:t>The following table summarizes the various Projected Exhaust Dates forecast by the CNA:</w:t>
        </w:r>
      </w:ins>
    </w:p>
    <w:p w:rsidR="00BE499B" w:rsidRPr="00BC790B" w:rsidRDefault="00BE499B">
      <w:pPr>
        <w:pStyle w:val="Style1"/>
        <w:rPr>
          <w:ins w:id="267" w:author="Morrison, Daniel" w:date="2017-10-05T10:57:00Z"/>
          <w:szCs w:val="22"/>
        </w:rPr>
        <w:pPrChange w:id="268" w:author="Morrison, Daniel" w:date="2017-10-05T10:57:00Z">
          <w:pPr/>
        </w:pPrChange>
      </w:pPr>
    </w:p>
    <w:p w:rsidR="00BE499B" w:rsidRPr="00BE499B" w:rsidRDefault="00BE499B">
      <w:pPr>
        <w:pStyle w:val="Style1"/>
        <w:rPr>
          <w:ins w:id="269" w:author="Morrison, Daniel" w:date="2017-10-05T10:57:00Z"/>
          <w:b w:val="0"/>
          <w:sz w:val="22"/>
          <w:szCs w:val="22"/>
          <w:rPrChange w:id="270" w:author="Morrison, Daniel" w:date="2017-10-05T10:57:00Z">
            <w:rPr>
              <w:ins w:id="271" w:author="Morrison, Daniel" w:date="2017-10-05T10:57:00Z"/>
              <w:b w:val="0"/>
            </w:rPr>
          </w:rPrChange>
        </w:rPr>
        <w:pPrChange w:id="272" w:author="Morrison, Daniel" w:date="2017-10-05T10:57:00Z">
          <w:pPr>
            <w:pStyle w:val="Style1"/>
            <w:jc w:val="center"/>
          </w:pPr>
        </w:pPrChange>
      </w:pPr>
      <w:ins w:id="273" w:author="Morrison, Daniel" w:date="2017-10-05T10:57:00Z">
        <w:r w:rsidRPr="00BE499B">
          <w:rPr>
            <w:b w:val="0"/>
            <w:sz w:val="22"/>
            <w:szCs w:val="22"/>
            <w:rPrChange w:id="274" w:author="Morrison, Daniel" w:date="2017-10-05T10:57:00Z">
              <w:rPr/>
            </w:rPrChange>
          </w:rPr>
          <w:t>Summary of Projected Exhaust Dates</w:t>
        </w:r>
      </w:ins>
    </w:p>
    <w:p w:rsidR="00BE499B" w:rsidRDefault="00BE499B" w:rsidP="00BE499B">
      <w:pPr>
        <w:pStyle w:val="Style1"/>
        <w:jc w:val="center"/>
        <w:rPr>
          <w:ins w:id="275" w:author="Morrison, Daniel" w:date="2017-10-05T10:57:00Z"/>
          <w:b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90"/>
        <w:gridCol w:w="2430"/>
      </w:tblGrid>
      <w:tr w:rsidR="00BE499B" w:rsidRPr="00C04E3E" w:rsidTr="008D3BEB">
        <w:trPr>
          <w:trHeight w:val="760"/>
          <w:jc w:val="center"/>
          <w:ins w:id="276" w:author="Morrison, Daniel" w:date="2017-10-05T10:57:00Z"/>
        </w:trPr>
        <w:tc>
          <w:tcPr>
            <w:tcW w:w="3690" w:type="dxa"/>
            <w:tcBorders>
              <w:right w:val="single" w:sz="4" w:space="0" w:color="auto"/>
            </w:tcBorders>
          </w:tcPr>
          <w:p w:rsidR="00BE499B" w:rsidRPr="00C04E3E" w:rsidRDefault="00BE499B" w:rsidP="008D3B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center"/>
              <w:rPr>
                <w:ins w:id="277" w:author="Morrison, Daniel" w:date="2017-10-05T10:57:00Z"/>
                <w:rFonts w:cs="Arial"/>
                <w:b/>
                <w:szCs w:val="22"/>
              </w:rPr>
            </w:pPr>
            <w:ins w:id="278" w:author="Morrison, Daniel" w:date="2017-10-05T10:57:00Z">
              <w:r>
                <w:rPr>
                  <w:rFonts w:cs="Arial"/>
                  <w:b/>
                  <w:bCs/>
                  <w:szCs w:val="22"/>
                </w:rPr>
                <w:t>709</w:t>
              </w:r>
              <w:r w:rsidRPr="00D36B2C">
                <w:rPr>
                  <w:rFonts w:cs="Arial"/>
                  <w:szCs w:val="22"/>
                </w:rPr>
                <w:t xml:space="preserve"> </w:t>
              </w:r>
              <w:r w:rsidRPr="00D36B2C">
                <w:rPr>
                  <w:rFonts w:cs="Arial"/>
                  <w:b/>
                  <w:szCs w:val="22"/>
                </w:rPr>
                <w:t>NRUF</w:t>
              </w:r>
            </w:ins>
          </w:p>
        </w:tc>
        <w:tc>
          <w:tcPr>
            <w:tcW w:w="2430" w:type="dxa"/>
            <w:tcBorders>
              <w:top w:val="single" w:sz="4" w:space="0" w:color="auto"/>
              <w:left w:val="single" w:sz="4" w:space="0" w:color="auto"/>
              <w:right w:val="single" w:sz="4" w:space="0" w:color="auto"/>
            </w:tcBorders>
          </w:tcPr>
          <w:p w:rsidR="00BE499B" w:rsidRPr="00C04E3E" w:rsidRDefault="00BE499B" w:rsidP="008D3B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ins w:id="279" w:author="Morrison, Daniel" w:date="2017-10-05T10:57:00Z"/>
                <w:rFonts w:cs="Arial"/>
                <w:b/>
                <w:szCs w:val="22"/>
              </w:rPr>
            </w:pPr>
            <w:ins w:id="280" w:author="Morrison, Daniel" w:date="2017-10-05T10:57:00Z">
              <w:r w:rsidRPr="00D36B2C">
                <w:rPr>
                  <w:rFonts w:cs="Arial"/>
                  <w:b/>
                  <w:szCs w:val="22"/>
                </w:rPr>
                <w:t>Projected Exhaust Date</w:t>
              </w:r>
            </w:ins>
          </w:p>
        </w:tc>
      </w:tr>
      <w:tr w:rsidR="00BE499B" w:rsidRPr="00C04E3E" w:rsidTr="008D3BEB">
        <w:trPr>
          <w:jc w:val="center"/>
          <w:ins w:id="281" w:author="Morrison, Daniel" w:date="2017-10-05T10:57:00Z"/>
        </w:trPr>
        <w:tc>
          <w:tcPr>
            <w:tcW w:w="3690" w:type="dxa"/>
          </w:tcPr>
          <w:p w:rsidR="00BE499B" w:rsidRPr="00C04E3E" w:rsidRDefault="00BE499B" w:rsidP="008D3B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ns w:id="282" w:author="Morrison, Daniel" w:date="2017-10-05T10:57:00Z"/>
                <w:rFonts w:cs="Arial"/>
                <w:szCs w:val="22"/>
              </w:rPr>
            </w:pPr>
            <w:ins w:id="283" w:author="Morrison, Daniel" w:date="2017-10-05T10:57:00Z">
              <w:r w:rsidRPr="00D36B2C">
                <w:rPr>
                  <w:rFonts w:cs="Arial"/>
                  <w:szCs w:val="22"/>
                </w:rPr>
                <w:t>G-NRUF January 201</w:t>
              </w:r>
              <w:r w:rsidR="006D3980">
                <w:rPr>
                  <w:rFonts w:cs="Arial"/>
                  <w:szCs w:val="22"/>
                </w:rPr>
                <w:t>5</w:t>
              </w:r>
            </w:ins>
          </w:p>
        </w:tc>
        <w:tc>
          <w:tcPr>
            <w:tcW w:w="2430" w:type="dxa"/>
            <w:tcBorders>
              <w:top w:val="single" w:sz="4" w:space="0" w:color="auto"/>
            </w:tcBorders>
          </w:tcPr>
          <w:p w:rsidR="00BE499B" w:rsidRPr="00C04E3E" w:rsidRDefault="006D3980" w:rsidP="008D3B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ns w:id="284" w:author="Morrison, Daniel" w:date="2017-10-05T10:57:00Z"/>
                <w:rFonts w:cs="Arial"/>
                <w:szCs w:val="22"/>
              </w:rPr>
            </w:pPr>
            <w:ins w:id="285" w:author="Morrison, Daniel" w:date="2017-10-05T10:57:00Z">
              <w:r>
                <w:rPr>
                  <w:rFonts w:cs="Arial"/>
                  <w:szCs w:val="22"/>
                </w:rPr>
                <w:t>August 2024</w:t>
              </w:r>
            </w:ins>
          </w:p>
        </w:tc>
      </w:tr>
      <w:tr w:rsidR="00BE499B" w:rsidRPr="00C04E3E" w:rsidTr="008D3BEB">
        <w:trPr>
          <w:jc w:val="center"/>
          <w:ins w:id="286" w:author="Morrison, Daniel" w:date="2017-10-05T10:57:00Z"/>
        </w:trPr>
        <w:tc>
          <w:tcPr>
            <w:tcW w:w="3690" w:type="dxa"/>
          </w:tcPr>
          <w:p w:rsidR="00BE499B" w:rsidRPr="00C04E3E" w:rsidRDefault="006D3980" w:rsidP="006D39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ns w:id="287" w:author="Morrison, Daniel" w:date="2017-10-05T10:57:00Z"/>
                <w:rFonts w:cs="Arial"/>
                <w:szCs w:val="22"/>
              </w:rPr>
            </w:pPr>
            <w:ins w:id="288" w:author="Morrison, Daniel" w:date="2017-10-05T10:57:00Z">
              <w:r>
                <w:rPr>
                  <w:rFonts w:cs="Arial"/>
                  <w:szCs w:val="22"/>
                </w:rPr>
                <w:t>G</w:t>
              </w:r>
              <w:r w:rsidR="00BE499B" w:rsidRPr="00D36B2C">
                <w:rPr>
                  <w:rFonts w:cs="Arial"/>
                  <w:szCs w:val="22"/>
                </w:rPr>
                <w:t xml:space="preserve">-NRUF </w:t>
              </w:r>
            </w:ins>
            <w:ins w:id="289" w:author="Morrison, Daniel" w:date="2017-10-05T14:51:00Z">
              <w:r>
                <w:rPr>
                  <w:rFonts w:cs="Arial"/>
                  <w:szCs w:val="22"/>
                </w:rPr>
                <w:t>January 2016</w:t>
              </w:r>
            </w:ins>
          </w:p>
        </w:tc>
        <w:tc>
          <w:tcPr>
            <w:tcW w:w="2430" w:type="dxa"/>
          </w:tcPr>
          <w:p w:rsidR="00BE499B" w:rsidRPr="00C04E3E" w:rsidRDefault="006D3980" w:rsidP="008D3B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ns w:id="290" w:author="Morrison, Daniel" w:date="2017-10-05T10:57:00Z"/>
                <w:rFonts w:cs="Arial"/>
                <w:szCs w:val="22"/>
              </w:rPr>
            </w:pPr>
            <w:ins w:id="291" w:author="Morrison, Daniel" w:date="2017-10-05T14:51:00Z">
              <w:r>
                <w:rPr>
                  <w:rFonts w:cs="Arial"/>
                  <w:szCs w:val="22"/>
                </w:rPr>
                <w:t>May 2019</w:t>
              </w:r>
            </w:ins>
          </w:p>
        </w:tc>
      </w:tr>
      <w:tr w:rsidR="00BE499B" w:rsidRPr="00C04E3E" w:rsidTr="008D3BEB">
        <w:trPr>
          <w:jc w:val="center"/>
          <w:ins w:id="292" w:author="Morrison, Daniel" w:date="2017-10-05T10:57:00Z"/>
        </w:trPr>
        <w:tc>
          <w:tcPr>
            <w:tcW w:w="3690" w:type="dxa"/>
          </w:tcPr>
          <w:p w:rsidR="00BE499B" w:rsidRPr="00C04E3E" w:rsidRDefault="006D3980" w:rsidP="00CB42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ns w:id="293" w:author="Morrison, Daniel" w:date="2017-10-05T10:57:00Z"/>
                <w:rFonts w:cs="Arial"/>
                <w:szCs w:val="22"/>
              </w:rPr>
            </w:pPr>
            <w:ins w:id="294" w:author="Morrison, Daniel" w:date="2017-10-05T14:51:00Z">
              <w:r>
                <w:rPr>
                  <w:rFonts w:cs="Arial"/>
                  <w:szCs w:val="22"/>
                </w:rPr>
                <w:t>J-NRUF April 2016</w:t>
              </w:r>
            </w:ins>
            <w:ins w:id="295" w:author="Morrison, Daniel" w:date="2017-10-05T14:56:00Z">
              <w:r w:rsidR="00CB42AA">
                <w:rPr>
                  <w:rFonts w:cs="Arial"/>
                  <w:szCs w:val="22"/>
                </w:rPr>
                <w:t xml:space="preserve"> - </w:t>
              </w:r>
              <w:r w:rsidR="00CB42AA" w:rsidRPr="00D36B2C">
                <w:rPr>
                  <w:rFonts w:cs="Arial"/>
                  <w:szCs w:val="22"/>
                </w:rPr>
                <w:t xml:space="preserve">adjusted per Telecom </w:t>
              </w:r>
              <w:r w:rsidR="00CB42AA">
                <w:rPr>
                  <w:rFonts w:cs="Arial"/>
                  <w:szCs w:val="22"/>
                </w:rPr>
                <w:t>Notice of Consultation CRTC 2016</w:t>
              </w:r>
              <w:r w:rsidR="00CB42AA" w:rsidRPr="00D36B2C">
                <w:rPr>
                  <w:rFonts w:cs="Arial"/>
                  <w:szCs w:val="22"/>
                </w:rPr>
                <w:noBreakHyphen/>
              </w:r>
            </w:ins>
            <w:ins w:id="296" w:author="Morrison, Daniel" w:date="2017-10-05T14:57:00Z">
              <w:r w:rsidR="00CB42AA">
                <w:rPr>
                  <w:rFonts w:cs="Arial"/>
                  <w:szCs w:val="22"/>
                </w:rPr>
                <w:t>20</w:t>
              </w:r>
            </w:ins>
            <w:ins w:id="297" w:author="Morrison, Daniel" w:date="2017-10-05T14:56:00Z">
              <w:r w:rsidR="00CB42AA" w:rsidRPr="00D36B2C">
                <w:rPr>
                  <w:rFonts w:cs="Arial"/>
                  <w:szCs w:val="22"/>
                </w:rPr>
                <w:t xml:space="preserve">5 directive setting aside </w:t>
              </w:r>
            </w:ins>
            <w:ins w:id="298" w:author="Morrison, Daniel" w:date="2017-10-05T14:57:00Z">
              <w:r w:rsidR="00CB42AA">
                <w:rPr>
                  <w:lang w:val="en"/>
                </w:rPr>
                <w:t>two CO codes from area code 709 to be made available for new entrants</w:t>
              </w:r>
            </w:ins>
          </w:p>
        </w:tc>
        <w:tc>
          <w:tcPr>
            <w:tcW w:w="2430" w:type="dxa"/>
          </w:tcPr>
          <w:p w:rsidR="006D3980" w:rsidRPr="00C04E3E" w:rsidRDefault="006D3980" w:rsidP="008D3B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ns w:id="299" w:author="Morrison, Daniel" w:date="2017-10-05T10:57:00Z"/>
                <w:rFonts w:cs="Arial"/>
                <w:szCs w:val="22"/>
              </w:rPr>
            </w:pPr>
            <w:ins w:id="300" w:author="Morrison, Daniel" w:date="2017-10-05T14:52:00Z">
              <w:r>
                <w:rPr>
                  <w:rFonts w:cs="Arial"/>
                  <w:szCs w:val="22"/>
                </w:rPr>
                <w:t>March 2019</w:t>
              </w:r>
            </w:ins>
          </w:p>
        </w:tc>
      </w:tr>
      <w:tr w:rsidR="00BE499B" w:rsidRPr="00C04E3E" w:rsidTr="008D3BEB">
        <w:trPr>
          <w:jc w:val="center"/>
          <w:ins w:id="301" w:author="Morrison, Daniel" w:date="2017-10-05T10:57:00Z"/>
        </w:trPr>
        <w:tc>
          <w:tcPr>
            <w:tcW w:w="3690" w:type="dxa"/>
          </w:tcPr>
          <w:p w:rsidR="00BE499B" w:rsidRPr="00D36B2C" w:rsidRDefault="006D3980" w:rsidP="008D3B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ns w:id="302" w:author="Morrison, Daniel" w:date="2017-10-05T10:57:00Z"/>
                <w:rFonts w:cs="Arial"/>
                <w:szCs w:val="22"/>
              </w:rPr>
            </w:pPr>
            <w:ins w:id="303" w:author="Morrison, Daniel" w:date="2017-10-05T14:52:00Z">
              <w:r>
                <w:rPr>
                  <w:rFonts w:cs="Arial"/>
                  <w:szCs w:val="22"/>
                </w:rPr>
                <w:t>J-NRUF July 2016</w:t>
              </w:r>
            </w:ins>
          </w:p>
        </w:tc>
        <w:tc>
          <w:tcPr>
            <w:tcW w:w="2430" w:type="dxa"/>
          </w:tcPr>
          <w:p w:rsidR="00BE499B" w:rsidRPr="00D36B2C" w:rsidRDefault="006D3980" w:rsidP="008D3B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ns w:id="304" w:author="Morrison, Daniel" w:date="2017-10-05T10:57:00Z"/>
                <w:rFonts w:cs="Arial"/>
                <w:szCs w:val="22"/>
              </w:rPr>
            </w:pPr>
            <w:ins w:id="305" w:author="Morrison, Daniel" w:date="2017-10-05T14:52:00Z">
              <w:r>
                <w:rPr>
                  <w:rFonts w:cs="Arial"/>
                  <w:szCs w:val="22"/>
                </w:rPr>
                <w:t>March 2019</w:t>
              </w:r>
            </w:ins>
          </w:p>
        </w:tc>
      </w:tr>
      <w:tr w:rsidR="00BE499B" w:rsidRPr="00C04E3E" w:rsidTr="008D3BEB">
        <w:trPr>
          <w:jc w:val="center"/>
          <w:ins w:id="306" w:author="Morrison, Daniel" w:date="2017-10-05T10:57:00Z"/>
        </w:trPr>
        <w:tc>
          <w:tcPr>
            <w:tcW w:w="3690" w:type="dxa"/>
          </w:tcPr>
          <w:p w:rsidR="00BE499B" w:rsidRDefault="006D3980" w:rsidP="008D3B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ns w:id="307" w:author="Morrison, Daniel" w:date="2017-10-05T10:57:00Z"/>
                <w:rFonts w:cs="Arial"/>
                <w:szCs w:val="22"/>
              </w:rPr>
            </w:pPr>
            <w:ins w:id="308" w:author="Morrison, Daniel" w:date="2017-10-05T14:52:00Z">
              <w:r>
                <w:rPr>
                  <w:rFonts w:cs="Arial"/>
                  <w:szCs w:val="22"/>
                </w:rPr>
                <w:t>J-NRUF October 2016</w:t>
              </w:r>
            </w:ins>
          </w:p>
        </w:tc>
        <w:tc>
          <w:tcPr>
            <w:tcW w:w="2430" w:type="dxa"/>
          </w:tcPr>
          <w:p w:rsidR="00BE499B" w:rsidRDefault="006D3980" w:rsidP="008D3B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ns w:id="309" w:author="Morrison, Daniel" w:date="2017-10-05T10:57:00Z"/>
                <w:rFonts w:cs="Arial"/>
                <w:szCs w:val="22"/>
              </w:rPr>
            </w:pPr>
            <w:ins w:id="310" w:author="Morrison, Daniel" w:date="2017-10-05T14:52:00Z">
              <w:r>
                <w:rPr>
                  <w:rFonts w:cs="Arial"/>
                  <w:szCs w:val="22"/>
                </w:rPr>
                <w:t>March 2019</w:t>
              </w:r>
            </w:ins>
          </w:p>
        </w:tc>
      </w:tr>
      <w:tr w:rsidR="006D3980" w:rsidRPr="00C04E3E" w:rsidTr="008D3BEB">
        <w:trPr>
          <w:jc w:val="center"/>
          <w:ins w:id="311" w:author="Morrison, Daniel" w:date="2017-10-05T14:52:00Z"/>
        </w:trPr>
        <w:tc>
          <w:tcPr>
            <w:tcW w:w="3690" w:type="dxa"/>
          </w:tcPr>
          <w:p w:rsidR="006D3980" w:rsidRDefault="006D3980" w:rsidP="008D3B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ns w:id="312" w:author="Morrison, Daniel" w:date="2017-10-05T14:52:00Z"/>
                <w:rFonts w:cs="Arial"/>
                <w:szCs w:val="22"/>
              </w:rPr>
            </w:pPr>
            <w:ins w:id="313" w:author="Morrison, Daniel" w:date="2017-10-05T14:52:00Z">
              <w:r>
                <w:rPr>
                  <w:rFonts w:cs="Arial"/>
                  <w:szCs w:val="22"/>
                </w:rPr>
                <w:t>J-NRUF Jan 2017</w:t>
              </w:r>
            </w:ins>
          </w:p>
        </w:tc>
        <w:tc>
          <w:tcPr>
            <w:tcW w:w="2430" w:type="dxa"/>
          </w:tcPr>
          <w:p w:rsidR="006D3980" w:rsidRDefault="006D3980" w:rsidP="008D3B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ns w:id="314" w:author="Morrison, Daniel" w:date="2017-10-05T14:52:00Z"/>
                <w:rFonts w:cs="Arial"/>
                <w:szCs w:val="22"/>
              </w:rPr>
            </w:pPr>
            <w:ins w:id="315" w:author="Morrison, Daniel" w:date="2017-10-05T14:52:00Z">
              <w:r>
                <w:rPr>
                  <w:rFonts w:cs="Arial"/>
                  <w:szCs w:val="22"/>
                </w:rPr>
                <w:t>Aug</w:t>
              </w:r>
            </w:ins>
            <w:ins w:id="316" w:author="Morrison, Daniel" w:date="2017-10-05T14:53:00Z">
              <w:r>
                <w:rPr>
                  <w:rFonts w:cs="Arial"/>
                  <w:szCs w:val="22"/>
                </w:rPr>
                <w:t>ust</w:t>
              </w:r>
            </w:ins>
            <w:ins w:id="317" w:author="Morrison, Daniel" w:date="2017-10-05T14:52:00Z">
              <w:r>
                <w:rPr>
                  <w:rFonts w:cs="Arial"/>
                  <w:szCs w:val="22"/>
                </w:rPr>
                <w:t xml:space="preserve"> 2019</w:t>
              </w:r>
            </w:ins>
          </w:p>
        </w:tc>
      </w:tr>
      <w:tr w:rsidR="006D3980" w:rsidRPr="00C04E3E" w:rsidTr="008D3BEB">
        <w:trPr>
          <w:jc w:val="center"/>
          <w:ins w:id="318" w:author="Morrison, Daniel" w:date="2017-10-05T14:52:00Z"/>
        </w:trPr>
        <w:tc>
          <w:tcPr>
            <w:tcW w:w="3690" w:type="dxa"/>
          </w:tcPr>
          <w:p w:rsidR="006D3980" w:rsidRDefault="006D3980" w:rsidP="008D3B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ns w:id="319" w:author="Morrison, Daniel" w:date="2017-10-05T14:52:00Z"/>
                <w:rFonts w:cs="Arial"/>
                <w:szCs w:val="22"/>
              </w:rPr>
            </w:pPr>
            <w:ins w:id="320" w:author="Morrison, Daniel" w:date="2017-10-05T14:52:00Z">
              <w:r>
                <w:rPr>
                  <w:rFonts w:cs="Arial"/>
                  <w:szCs w:val="22"/>
                </w:rPr>
                <w:t>J-NRUF April 2017</w:t>
              </w:r>
            </w:ins>
          </w:p>
        </w:tc>
        <w:tc>
          <w:tcPr>
            <w:tcW w:w="2430" w:type="dxa"/>
          </w:tcPr>
          <w:p w:rsidR="006D3980" w:rsidRDefault="006D3980" w:rsidP="008D3B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ns w:id="321" w:author="Morrison, Daniel" w:date="2017-10-05T14:52:00Z"/>
                <w:rFonts w:cs="Arial"/>
                <w:szCs w:val="22"/>
              </w:rPr>
            </w:pPr>
            <w:ins w:id="322" w:author="Morrison, Daniel" w:date="2017-10-05T14:53:00Z">
              <w:r>
                <w:rPr>
                  <w:rFonts w:cs="Arial"/>
                  <w:szCs w:val="22"/>
                </w:rPr>
                <w:t>August 2019</w:t>
              </w:r>
            </w:ins>
          </w:p>
        </w:tc>
      </w:tr>
      <w:tr w:rsidR="006D3980" w:rsidRPr="00C04E3E" w:rsidTr="008D3BEB">
        <w:trPr>
          <w:jc w:val="center"/>
          <w:ins w:id="323" w:author="Morrison, Daniel" w:date="2017-10-05T14:52:00Z"/>
        </w:trPr>
        <w:tc>
          <w:tcPr>
            <w:tcW w:w="3690" w:type="dxa"/>
          </w:tcPr>
          <w:p w:rsidR="006D3980" w:rsidRDefault="006D3980" w:rsidP="008D3B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ns w:id="324" w:author="Morrison, Daniel" w:date="2017-10-05T14:52:00Z"/>
                <w:rFonts w:cs="Arial"/>
                <w:szCs w:val="22"/>
              </w:rPr>
            </w:pPr>
            <w:ins w:id="325" w:author="Morrison, Daniel" w:date="2017-10-05T14:53:00Z">
              <w:r>
                <w:rPr>
                  <w:rFonts w:cs="Arial"/>
                  <w:szCs w:val="22"/>
                </w:rPr>
                <w:t>J-NRUF July 2017</w:t>
              </w:r>
            </w:ins>
          </w:p>
        </w:tc>
        <w:tc>
          <w:tcPr>
            <w:tcW w:w="2430" w:type="dxa"/>
          </w:tcPr>
          <w:p w:rsidR="006D3980" w:rsidRDefault="006D3980" w:rsidP="008D3B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ns w:id="326" w:author="Morrison, Daniel" w:date="2017-10-05T14:52:00Z"/>
                <w:rFonts w:cs="Arial"/>
                <w:szCs w:val="22"/>
              </w:rPr>
            </w:pPr>
            <w:ins w:id="327" w:author="Morrison, Daniel" w:date="2017-10-05T14:53:00Z">
              <w:r>
                <w:rPr>
                  <w:rFonts w:cs="Arial"/>
                  <w:szCs w:val="22"/>
                </w:rPr>
                <w:t>March 2024</w:t>
              </w:r>
            </w:ins>
          </w:p>
        </w:tc>
      </w:tr>
    </w:tbl>
    <w:p w:rsidR="00BE499B" w:rsidRDefault="00BE499B" w:rsidP="00BE499B">
      <w:pPr>
        <w:pStyle w:val="Style1"/>
        <w:jc w:val="center"/>
        <w:rPr>
          <w:ins w:id="328" w:author="Morrison, Daniel" w:date="2017-10-05T10:57:00Z"/>
          <w:b w:val="0"/>
        </w:rPr>
      </w:pPr>
    </w:p>
    <w:p w:rsidR="00BE499B" w:rsidRPr="00BE499B" w:rsidRDefault="00BE499B" w:rsidP="00BE499B">
      <w:pPr>
        <w:pStyle w:val="Style1"/>
        <w:rPr>
          <w:ins w:id="329" w:author="Morrison, Daniel" w:date="2017-10-05T10:57:00Z"/>
          <w:b w:val="0"/>
          <w:sz w:val="22"/>
          <w:szCs w:val="22"/>
          <w:rPrChange w:id="330" w:author="Morrison, Daniel" w:date="2017-10-05T10:57:00Z">
            <w:rPr>
              <w:ins w:id="331" w:author="Morrison, Daniel" w:date="2017-10-05T10:57:00Z"/>
            </w:rPr>
          </w:rPrChange>
        </w:rPr>
      </w:pPr>
      <w:ins w:id="332" w:author="Morrison, Daniel" w:date="2017-10-05T10:57:00Z">
        <w:r w:rsidRPr="00BE499B">
          <w:rPr>
            <w:b w:val="0"/>
            <w:sz w:val="22"/>
            <w:szCs w:val="22"/>
            <w:rPrChange w:id="333" w:author="Morrison, Daniel" w:date="2017-10-05T10:57:00Z">
              <w:rPr>
                <w:rFonts w:cs="Arial"/>
                <w:szCs w:val="22"/>
              </w:rPr>
            </w:rPrChange>
          </w:rPr>
          <w:t>This revised RIP</w:t>
        </w:r>
        <w:r w:rsidRPr="00BE499B">
          <w:rPr>
            <w:b w:val="0"/>
            <w:sz w:val="22"/>
            <w:szCs w:val="22"/>
            <w:rPrChange w:id="334" w:author="Morrison, Daniel" w:date="2017-10-05T10:57:00Z">
              <w:rPr/>
            </w:rPrChange>
          </w:rPr>
          <w:t xml:space="preserve"> contains a revised Relief Implementation Schedule, Consumer Awareness Program (CAP) (see Attachment 1) and Network Implementation Plan (NIP) (see Attachment 2).</w:t>
        </w:r>
      </w:ins>
    </w:p>
    <w:p w:rsidR="00BE499B" w:rsidRPr="00BE499B" w:rsidRDefault="00BE499B" w:rsidP="003866C8">
      <w:pPr>
        <w:rPr>
          <w:ins w:id="335" w:author="Morrison, Daniel" w:date="2017-10-05T10:57:00Z"/>
          <w:b/>
          <w:u w:val="single"/>
          <w:lang w:val="en-US"/>
          <w:rPrChange w:id="336" w:author="Morrison, Daniel" w:date="2017-10-05T10:57:00Z">
            <w:rPr>
              <w:ins w:id="337" w:author="Morrison, Daniel" w:date="2017-10-05T10:57:00Z"/>
              <w:b/>
              <w:u w:val="single"/>
            </w:rPr>
          </w:rPrChange>
        </w:rPr>
      </w:pPr>
    </w:p>
    <w:p w:rsidR="003866C8" w:rsidRPr="00235A0A" w:rsidRDefault="003866C8" w:rsidP="003866C8">
      <w:pPr>
        <w:rPr>
          <w:b/>
          <w:u w:val="single"/>
        </w:rPr>
      </w:pPr>
      <w:r w:rsidRPr="00235A0A">
        <w:rPr>
          <w:b/>
          <w:u w:val="single"/>
        </w:rPr>
        <w:t xml:space="preserve">Map of NPA </w:t>
      </w:r>
      <w:r>
        <w:rPr>
          <w:b/>
          <w:u w:val="single"/>
        </w:rPr>
        <w:t>709</w:t>
      </w:r>
    </w:p>
    <w:p w:rsidR="003866C8" w:rsidRDefault="003866C8" w:rsidP="003866C8"/>
    <w:p w:rsidR="00821BFB" w:rsidRDefault="003866C8" w:rsidP="00847D1A">
      <w:pPr>
        <w:pStyle w:val="Style1"/>
        <w:rPr>
          <w:b w:val="0"/>
          <w:sz w:val="22"/>
          <w:szCs w:val="22"/>
        </w:rPr>
      </w:pPr>
      <w:r w:rsidRPr="003866C8">
        <w:rPr>
          <w:b w:val="0"/>
          <w:sz w:val="22"/>
          <w:szCs w:val="22"/>
        </w:rPr>
        <w:t>A map showing NPA 70</w:t>
      </w:r>
      <w:r>
        <w:rPr>
          <w:b w:val="0"/>
          <w:sz w:val="22"/>
          <w:szCs w:val="22"/>
        </w:rPr>
        <w:t>9</w:t>
      </w:r>
      <w:r w:rsidRPr="003866C8">
        <w:rPr>
          <w:b w:val="0"/>
          <w:sz w:val="22"/>
          <w:szCs w:val="22"/>
        </w:rPr>
        <w:t xml:space="preserve"> is on the following page. The 70</w:t>
      </w:r>
      <w:r>
        <w:rPr>
          <w:b w:val="0"/>
          <w:sz w:val="22"/>
          <w:szCs w:val="22"/>
        </w:rPr>
        <w:t>9</w:t>
      </w:r>
      <w:r w:rsidRPr="003866C8">
        <w:rPr>
          <w:b w:val="0"/>
          <w:sz w:val="22"/>
          <w:szCs w:val="22"/>
        </w:rPr>
        <w:t xml:space="preserve"> Numbering Plan Area (NPA) consists of </w:t>
      </w:r>
      <w:r w:rsidR="00386F63" w:rsidRPr="00386F63">
        <w:rPr>
          <w:b w:val="0"/>
          <w:sz w:val="22"/>
          <w:szCs w:val="22"/>
        </w:rPr>
        <w:t>211 Exchange Areas serving the province of Newfoundland and Labrador which includes the major communities of Corner Brook, Gander, Grand Falls, Happy Valley</w:t>
      </w:r>
      <w:r w:rsidR="00386F63" w:rsidRPr="00386F63">
        <w:rPr>
          <w:b w:val="0"/>
          <w:sz w:val="22"/>
          <w:szCs w:val="22"/>
        </w:rPr>
        <w:noBreakHyphen/>
        <w:t>Goose Bay, Labrador City</w:t>
      </w:r>
      <w:r w:rsidR="00386F63" w:rsidRPr="00386F63">
        <w:rPr>
          <w:b w:val="0"/>
          <w:sz w:val="22"/>
          <w:szCs w:val="22"/>
        </w:rPr>
        <w:noBreakHyphen/>
      </w:r>
      <w:proofErr w:type="spellStart"/>
      <w:r w:rsidR="00386F63" w:rsidRPr="00386F63">
        <w:rPr>
          <w:b w:val="0"/>
          <w:sz w:val="22"/>
          <w:szCs w:val="22"/>
        </w:rPr>
        <w:t>Wabush</w:t>
      </w:r>
      <w:proofErr w:type="spellEnd"/>
      <w:r w:rsidR="00386F63" w:rsidRPr="00386F63">
        <w:rPr>
          <w:b w:val="0"/>
          <w:sz w:val="22"/>
          <w:szCs w:val="22"/>
        </w:rPr>
        <w:t xml:space="preserve">, </w:t>
      </w:r>
      <w:proofErr w:type="spellStart"/>
      <w:r w:rsidR="00386F63" w:rsidRPr="00386F63">
        <w:rPr>
          <w:b w:val="0"/>
          <w:sz w:val="22"/>
          <w:szCs w:val="22"/>
        </w:rPr>
        <w:t>Marystown</w:t>
      </w:r>
      <w:proofErr w:type="spellEnd"/>
      <w:r w:rsidR="00386F63" w:rsidRPr="00386F63">
        <w:rPr>
          <w:b w:val="0"/>
          <w:sz w:val="22"/>
          <w:szCs w:val="22"/>
        </w:rPr>
        <w:t xml:space="preserve"> and St. John’s.</w:t>
      </w:r>
    </w:p>
    <w:p w:rsidR="00847D1A" w:rsidRDefault="00847D1A" w:rsidP="00847D1A">
      <w:pPr>
        <w:pStyle w:val="Style1"/>
        <w:rPr>
          <w:szCs w:val="22"/>
          <w:highlight w:val="yellow"/>
        </w:rPr>
      </w:pPr>
    </w:p>
    <w:p w:rsidR="00386F63" w:rsidRDefault="00534886" w:rsidP="00847D1A">
      <w:pPr>
        <w:jc w:val="center"/>
        <w:rPr>
          <w:szCs w:val="22"/>
        </w:rPr>
      </w:pPr>
      <w:r w:rsidRPr="00534886">
        <w:rPr>
          <w:noProof/>
          <w:szCs w:val="22"/>
          <w:lang w:val="en-CA" w:eastAsia="en-CA"/>
        </w:rPr>
        <w:lastRenderedPageBreak/>
        <w:drawing>
          <wp:inline distT="0" distB="0" distL="0" distR="0" wp14:anchorId="32E59F32" wp14:editId="2E1905F3">
            <wp:extent cx="6075544" cy="7018467"/>
            <wp:effectExtent l="0" t="0" r="1905" b="0"/>
            <wp:docPr id="7" name="Picture 3" descr="OverviewAndAdjacentNPAs_MI_ex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verviewAndAdjacentNPAs_MI_expor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88689" cy="7033652"/>
                    </a:xfrm>
                    <a:prstGeom prst="rect">
                      <a:avLst/>
                    </a:prstGeom>
                    <a:noFill/>
                    <a:ln>
                      <a:noFill/>
                    </a:ln>
                  </pic:spPr>
                </pic:pic>
              </a:graphicData>
            </a:graphic>
          </wp:inline>
        </w:drawing>
      </w:r>
    </w:p>
    <w:p w:rsidR="00386F63" w:rsidRDefault="00386F63" w:rsidP="00BC245B">
      <w:pPr>
        <w:rPr>
          <w:szCs w:val="22"/>
        </w:rPr>
        <w:sectPr w:rsidR="00386F63" w:rsidSect="001732BE">
          <w:headerReference w:type="default" r:id="rId9"/>
          <w:footerReference w:type="default" r:id="rId10"/>
          <w:pgSz w:w="12240" w:h="15840" w:code="1"/>
          <w:pgMar w:top="1440" w:right="1440" w:bottom="1440" w:left="1440" w:header="720" w:footer="720" w:gutter="0"/>
          <w:pgNumType w:start="1" w:chapStyle="9"/>
          <w:cols w:space="720"/>
        </w:sectPr>
      </w:pPr>
    </w:p>
    <w:p w:rsidR="00386F63" w:rsidRPr="00386F63" w:rsidRDefault="00386F63" w:rsidP="00386F63">
      <w:pPr>
        <w:rPr>
          <w:b/>
          <w:u w:val="single"/>
        </w:rPr>
      </w:pPr>
      <w:r w:rsidRPr="00386F63">
        <w:rPr>
          <w:b/>
          <w:u w:val="single"/>
        </w:rPr>
        <w:lastRenderedPageBreak/>
        <w:t>Dial Plan Impacts</w:t>
      </w:r>
    </w:p>
    <w:p w:rsidR="00386F63" w:rsidRPr="00386F63" w:rsidRDefault="00386F63" w:rsidP="00386F63"/>
    <w:p w:rsidR="009019F2" w:rsidRPr="008E147D" w:rsidRDefault="009019F2" w:rsidP="009019F2">
      <w:pPr>
        <w:rPr>
          <w:rFonts w:cs="Arial"/>
          <w:szCs w:val="22"/>
        </w:rPr>
      </w:pPr>
      <w:r w:rsidRPr="008E147D">
        <w:rPr>
          <w:rFonts w:cs="Arial"/>
          <w:szCs w:val="22"/>
        </w:rPr>
        <w:t xml:space="preserve">Currently the dialling for local calls within NPA </w:t>
      </w:r>
      <w:r>
        <w:rPr>
          <w:rFonts w:cs="Arial"/>
          <w:szCs w:val="22"/>
        </w:rPr>
        <w:t>709</w:t>
      </w:r>
      <w:r w:rsidRPr="008E147D">
        <w:rPr>
          <w:rFonts w:cs="Arial"/>
          <w:szCs w:val="22"/>
        </w:rPr>
        <w:t xml:space="preserve"> and across its boundaries is as follows:</w:t>
      </w:r>
    </w:p>
    <w:p w:rsidR="009019F2" w:rsidRPr="008E147D" w:rsidRDefault="009019F2" w:rsidP="009019F2">
      <w:pPr>
        <w:rPr>
          <w:rFonts w:cs="Arial"/>
          <w:szCs w:val="22"/>
        </w:rPr>
      </w:pPr>
    </w:p>
    <w:p w:rsidR="00C2269C" w:rsidRDefault="009019F2">
      <w:pPr>
        <w:pStyle w:val="ListParagraph"/>
        <w:numPr>
          <w:ilvl w:val="0"/>
          <w:numId w:val="13"/>
        </w:numPr>
        <w:ind w:hanging="720"/>
        <w:rPr>
          <w:rFonts w:cs="Arial"/>
          <w:szCs w:val="22"/>
        </w:rPr>
      </w:pPr>
      <w:r w:rsidRPr="008E147D">
        <w:rPr>
          <w:rFonts w:cs="Arial"/>
          <w:szCs w:val="22"/>
        </w:rPr>
        <w:t>7-digit dialling for local calls within NPA 709;</w:t>
      </w:r>
    </w:p>
    <w:p w:rsidR="00C2269C" w:rsidRDefault="009019F2">
      <w:pPr>
        <w:pStyle w:val="ListParagraph"/>
        <w:numPr>
          <w:ilvl w:val="0"/>
          <w:numId w:val="13"/>
        </w:numPr>
        <w:ind w:hanging="720"/>
        <w:rPr>
          <w:rFonts w:cs="Arial"/>
          <w:szCs w:val="22"/>
        </w:rPr>
      </w:pPr>
      <w:r w:rsidRPr="00F43207">
        <w:rPr>
          <w:rFonts w:cs="Arial"/>
          <w:szCs w:val="22"/>
        </w:rPr>
        <w:t>in addition to providing 7-digit dialling for local calls within NPA 709, most TSPs permit 10</w:t>
      </w:r>
      <w:r w:rsidRPr="00F43207">
        <w:rPr>
          <w:rFonts w:cs="Arial"/>
          <w:szCs w:val="22"/>
        </w:rPr>
        <w:noBreakHyphen/>
        <w:t>digit dialling, or 10</w:t>
      </w:r>
      <w:r w:rsidRPr="00F43207">
        <w:rPr>
          <w:rFonts w:cs="Arial"/>
          <w:szCs w:val="22"/>
        </w:rPr>
        <w:noBreakHyphen/>
        <w:t xml:space="preserve"> and 11</w:t>
      </w:r>
      <w:r w:rsidRPr="00F43207">
        <w:rPr>
          <w:rFonts w:cs="Arial"/>
          <w:szCs w:val="22"/>
        </w:rPr>
        <w:noBreakHyphen/>
        <w:t>digit dialling;</w:t>
      </w:r>
    </w:p>
    <w:p w:rsidR="00C2269C" w:rsidRDefault="009019F2">
      <w:pPr>
        <w:pStyle w:val="ListParagraph"/>
        <w:numPr>
          <w:ilvl w:val="0"/>
          <w:numId w:val="13"/>
        </w:numPr>
        <w:ind w:hanging="720"/>
        <w:rPr>
          <w:rFonts w:cs="Arial"/>
          <w:szCs w:val="22"/>
        </w:rPr>
      </w:pPr>
      <w:r w:rsidRPr="00F43207">
        <w:rPr>
          <w:rFonts w:cs="Arial"/>
          <w:szCs w:val="22"/>
        </w:rPr>
        <w:t xml:space="preserve">7-digit local calling </w:t>
      </w:r>
      <w:r>
        <w:rPr>
          <w:rFonts w:cs="Arial"/>
          <w:szCs w:val="22"/>
        </w:rPr>
        <w:t>from</w:t>
      </w:r>
      <w:r w:rsidRPr="00F43207">
        <w:rPr>
          <w:rFonts w:cs="Arial"/>
          <w:szCs w:val="22"/>
        </w:rPr>
        <w:t xml:space="preserve"> NPA 709 and adjacent Canadian NPA 418/581 </w:t>
      </w:r>
      <w:r>
        <w:rPr>
          <w:rFonts w:cs="Arial"/>
          <w:szCs w:val="22"/>
        </w:rPr>
        <w:t>from</w:t>
      </w:r>
      <w:r w:rsidRPr="00F43207">
        <w:rPr>
          <w:rFonts w:cs="Arial"/>
          <w:szCs w:val="22"/>
        </w:rPr>
        <w:t xml:space="preserve"> Labrador City</w:t>
      </w:r>
      <w:r w:rsidRPr="00E3154F">
        <w:rPr>
          <w:rFonts w:cs="Arial"/>
          <w:szCs w:val="22"/>
        </w:rPr>
        <w:noBreakHyphen/>
      </w:r>
      <w:proofErr w:type="spellStart"/>
      <w:r w:rsidRPr="0047447B">
        <w:rPr>
          <w:rFonts w:cs="Arial"/>
          <w:szCs w:val="22"/>
        </w:rPr>
        <w:t>Wabush</w:t>
      </w:r>
      <w:proofErr w:type="spellEnd"/>
      <w:r w:rsidRPr="0047447B">
        <w:rPr>
          <w:rFonts w:cs="Arial"/>
          <w:szCs w:val="22"/>
        </w:rPr>
        <w:t>, Labrador and Fermont, Quebec;</w:t>
      </w:r>
    </w:p>
    <w:p w:rsidR="00C2269C" w:rsidRDefault="009019F2">
      <w:pPr>
        <w:pStyle w:val="ListParagraph"/>
        <w:numPr>
          <w:ilvl w:val="0"/>
          <w:numId w:val="13"/>
        </w:numPr>
        <w:ind w:hanging="720"/>
        <w:rPr>
          <w:rFonts w:cs="Arial"/>
          <w:szCs w:val="22"/>
        </w:rPr>
      </w:pPr>
      <w:r w:rsidRPr="0047447B">
        <w:rPr>
          <w:rFonts w:cs="Arial"/>
          <w:szCs w:val="22"/>
        </w:rPr>
        <w:t>10-digit local calling from Fermont, Quebec (NPA 418/581) to Labrador City</w:t>
      </w:r>
      <w:r w:rsidRPr="00E3154F">
        <w:rPr>
          <w:rFonts w:cs="Arial"/>
          <w:szCs w:val="22"/>
        </w:rPr>
        <w:noBreakHyphen/>
      </w:r>
      <w:proofErr w:type="spellStart"/>
      <w:r w:rsidRPr="0047447B">
        <w:rPr>
          <w:rFonts w:cs="Arial"/>
          <w:szCs w:val="22"/>
        </w:rPr>
        <w:t>Wabush</w:t>
      </w:r>
      <w:proofErr w:type="spellEnd"/>
      <w:r w:rsidRPr="0047447B">
        <w:rPr>
          <w:rFonts w:cs="Arial"/>
          <w:szCs w:val="22"/>
        </w:rPr>
        <w:t>,</w:t>
      </w:r>
      <w:r w:rsidRPr="0022562F">
        <w:rPr>
          <w:rFonts w:cs="Arial"/>
          <w:szCs w:val="22"/>
        </w:rPr>
        <w:t xml:space="preserve"> Labrador</w:t>
      </w:r>
      <w:r>
        <w:rPr>
          <w:rFonts w:cs="Arial"/>
          <w:szCs w:val="22"/>
        </w:rPr>
        <w:t xml:space="preserve">; </w:t>
      </w:r>
      <w:r w:rsidRPr="00F43207">
        <w:rPr>
          <w:rFonts w:cs="Arial"/>
          <w:szCs w:val="22"/>
        </w:rPr>
        <w:t>and</w:t>
      </w:r>
      <w:r>
        <w:rPr>
          <w:rFonts w:cs="Arial"/>
          <w:szCs w:val="22"/>
        </w:rPr>
        <w:t>,</w:t>
      </w:r>
    </w:p>
    <w:p w:rsidR="00C2269C" w:rsidRDefault="00D920AA">
      <w:pPr>
        <w:pStyle w:val="ListParagraph"/>
        <w:numPr>
          <w:ilvl w:val="0"/>
          <w:numId w:val="13"/>
        </w:numPr>
        <w:ind w:hanging="720"/>
        <w:rPr>
          <w:rFonts w:cs="Arial"/>
          <w:szCs w:val="22"/>
        </w:rPr>
      </w:pPr>
      <w:r>
        <w:rPr>
          <w:rFonts w:cs="Arial"/>
          <w:szCs w:val="22"/>
        </w:rPr>
        <w:t>N</w:t>
      </w:r>
      <w:r w:rsidRPr="00F43207">
        <w:rPr>
          <w:rFonts w:cs="Arial"/>
          <w:szCs w:val="22"/>
        </w:rPr>
        <w:t xml:space="preserve">o </w:t>
      </w:r>
      <w:r w:rsidR="009019F2" w:rsidRPr="00F43207">
        <w:rPr>
          <w:rFonts w:cs="Arial"/>
          <w:szCs w:val="22"/>
        </w:rPr>
        <w:t>local calling between NPA 709 and other adjacent NPAs.</w:t>
      </w:r>
    </w:p>
    <w:p w:rsidR="009019F2" w:rsidRPr="00E3154F" w:rsidRDefault="009019F2" w:rsidP="009019F2">
      <w:pPr>
        <w:ind w:left="1440" w:hanging="720"/>
      </w:pPr>
    </w:p>
    <w:p w:rsidR="009019F2" w:rsidRDefault="009019F2" w:rsidP="009019F2">
      <w:pPr>
        <w:autoSpaceDE w:val="0"/>
        <w:autoSpaceDN w:val="0"/>
        <w:adjustRightInd w:val="0"/>
        <w:rPr>
          <w:rFonts w:cs="Arial"/>
          <w:color w:val="000000"/>
          <w:lang w:val="en-US"/>
        </w:rPr>
      </w:pPr>
      <w:r>
        <w:rPr>
          <w:rFonts w:cs="Arial"/>
          <w:color w:val="000000"/>
          <w:lang w:val="en-US"/>
        </w:rPr>
        <w:t xml:space="preserve">NPA relief will have the following impacts on </w:t>
      </w:r>
      <w:proofErr w:type="spellStart"/>
      <w:r>
        <w:rPr>
          <w:rFonts w:cs="Arial"/>
          <w:color w:val="000000"/>
          <w:lang w:val="en-US"/>
        </w:rPr>
        <w:t>dialling</w:t>
      </w:r>
      <w:proofErr w:type="spellEnd"/>
      <w:r>
        <w:rPr>
          <w:rFonts w:cs="Arial"/>
          <w:color w:val="000000"/>
          <w:lang w:val="en-US"/>
        </w:rPr>
        <w:t xml:space="preserve"> for local calls originated in the</w:t>
      </w:r>
    </w:p>
    <w:p w:rsidR="009019F2" w:rsidRDefault="009019F2" w:rsidP="009019F2">
      <w:pPr>
        <w:autoSpaceDE w:val="0"/>
        <w:autoSpaceDN w:val="0"/>
        <w:adjustRightInd w:val="0"/>
        <w:rPr>
          <w:rFonts w:cs="Arial"/>
          <w:color w:val="000000"/>
          <w:lang w:val="en-US"/>
        </w:rPr>
      </w:pPr>
      <w:r>
        <w:rPr>
          <w:rFonts w:cs="Arial"/>
          <w:color w:val="000000"/>
          <w:lang w:val="en-US"/>
        </w:rPr>
        <w:t xml:space="preserve">NPA </w:t>
      </w:r>
      <w:r w:rsidR="00C2269C">
        <w:rPr>
          <w:rFonts w:cs="Arial"/>
          <w:color w:val="000000"/>
          <w:lang w:val="en-US"/>
        </w:rPr>
        <w:t xml:space="preserve">709 </w:t>
      </w:r>
      <w:r>
        <w:rPr>
          <w:rFonts w:cs="Arial"/>
          <w:color w:val="000000"/>
          <w:lang w:val="en-US"/>
        </w:rPr>
        <w:t>area:</w:t>
      </w:r>
    </w:p>
    <w:p w:rsidR="009019F2" w:rsidRDefault="009019F2" w:rsidP="009019F2">
      <w:pPr>
        <w:autoSpaceDE w:val="0"/>
        <w:autoSpaceDN w:val="0"/>
        <w:adjustRightInd w:val="0"/>
        <w:rPr>
          <w:rFonts w:cs="Arial"/>
          <w:color w:val="000000"/>
          <w:lang w:val="en-US"/>
        </w:rPr>
      </w:pPr>
    </w:p>
    <w:p w:rsidR="009019F2" w:rsidRPr="00D42F21" w:rsidRDefault="009019F2" w:rsidP="002F1B12">
      <w:pPr>
        <w:pStyle w:val="ListParagraph"/>
        <w:numPr>
          <w:ilvl w:val="0"/>
          <w:numId w:val="13"/>
        </w:numPr>
        <w:ind w:hanging="720"/>
        <w:rPr>
          <w:rFonts w:cs="Arial"/>
          <w:szCs w:val="22"/>
        </w:rPr>
      </w:pPr>
      <w:r w:rsidRPr="002F1B12">
        <w:rPr>
          <w:rFonts w:cs="Arial"/>
          <w:szCs w:val="22"/>
        </w:rPr>
        <w:t>All existing 7-digit dialling will be eliminated and 10-digit local dialling will become</w:t>
      </w:r>
      <w:r w:rsidR="00D42F21">
        <w:rPr>
          <w:rFonts w:cs="Arial"/>
          <w:szCs w:val="22"/>
        </w:rPr>
        <w:t xml:space="preserve"> </w:t>
      </w:r>
      <w:r w:rsidRPr="00D42F21">
        <w:rPr>
          <w:rFonts w:cs="Arial"/>
          <w:szCs w:val="22"/>
        </w:rPr>
        <w:t>mandatory.</w:t>
      </w:r>
    </w:p>
    <w:p w:rsidR="008E78F0" w:rsidRDefault="008E78F0" w:rsidP="008E78F0"/>
    <w:p w:rsidR="008E78F0" w:rsidRPr="00E3154F" w:rsidRDefault="008E78F0" w:rsidP="008E78F0">
      <w:r w:rsidRPr="00E3154F">
        <w:t>The Toll call dialling arrangement for NPA 709 is not impacted due to the NPA relief.</w:t>
      </w:r>
    </w:p>
    <w:p w:rsidR="00C00B94" w:rsidRPr="00C00B94" w:rsidRDefault="00C00B94" w:rsidP="00D338A0">
      <w:pPr>
        <w:pStyle w:val="Heading1"/>
        <w:numPr>
          <w:ilvl w:val="0"/>
          <w:numId w:val="19"/>
        </w:numPr>
        <w:rPr>
          <w:lang w:val="en-CA"/>
        </w:rPr>
      </w:pPr>
      <w:r w:rsidRPr="00C00B94">
        <w:rPr>
          <w:lang w:val="en-CA"/>
        </w:rPr>
        <w:t>NPA RELIEF PLANNING PROCESS</w:t>
      </w:r>
    </w:p>
    <w:p w:rsidR="00C00B94" w:rsidRPr="00C00B94" w:rsidRDefault="00C00B94" w:rsidP="00C00B94">
      <w:pPr>
        <w:rPr>
          <w:lang w:val="en-CA"/>
        </w:rPr>
      </w:pPr>
    </w:p>
    <w:p w:rsidR="00C00B94" w:rsidRPr="00C00B94" w:rsidRDefault="00C00B94" w:rsidP="00C00B94">
      <w:pPr>
        <w:rPr>
          <w:lang w:val="en-CA"/>
        </w:rPr>
      </w:pPr>
      <w:r w:rsidRPr="00C00B94">
        <w:rPr>
          <w:lang w:val="en-CA"/>
        </w:rPr>
        <w:t>NPA Relief Planning is conducted under the regulatory oversight of the Commission in accordance with the Canadian NPA Relief Planning Guidelines. Those Guidelines were developed by the Canadian Steering Committee on Numbering (CSCN), accepted by the CISC and approved by the Commission.</w:t>
      </w:r>
    </w:p>
    <w:p w:rsidR="00C00B94" w:rsidRPr="00C00B94" w:rsidRDefault="00C00B94" w:rsidP="00C00B94">
      <w:pPr>
        <w:rPr>
          <w:lang w:val="en-CA"/>
        </w:rPr>
      </w:pPr>
    </w:p>
    <w:p w:rsidR="00C00B94" w:rsidRPr="00C00B94" w:rsidRDefault="00C00B94" w:rsidP="00C00B94">
      <w:pPr>
        <w:rPr>
          <w:lang w:val="en-CA"/>
        </w:rPr>
      </w:pPr>
      <w:r w:rsidRPr="00C00B94">
        <w:rPr>
          <w:lang w:val="en-CA"/>
        </w:rPr>
        <w:t xml:space="preserve">The Canadian NPA Relief Planning Guidelines and related information on relief planning may be obtained from the </w:t>
      </w:r>
      <w:hyperlink r:id="rId11" w:history="1">
        <w:r w:rsidR="00D920AA" w:rsidRPr="00847D1A">
          <w:rPr>
            <w:rStyle w:val="Hyperlink"/>
            <w:color w:val="365F91" w:themeColor="accent1" w:themeShade="BF"/>
            <w:lang w:val="en-CA"/>
          </w:rPr>
          <w:t>http://www.crtc.gc.ca/cisc/eng/cisf3fg.htm</w:t>
        </w:r>
      </w:hyperlink>
      <w:r w:rsidRPr="00C00B94">
        <w:rPr>
          <w:lang w:val="en-CA"/>
        </w:rPr>
        <w:t xml:space="preserve">web site. The CISC operates under the CISC Administrative Guidelines that may be obtained from the Commission web site (see </w:t>
      </w:r>
      <w:hyperlink r:id="rId12" w:history="1">
        <w:r w:rsidR="00D920AA" w:rsidRPr="00847D1A">
          <w:rPr>
            <w:rStyle w:val="Hyperlink"/>
            <w:color w:val="365F91" w:themeColor="accent1" w:themeShade="BF"/>
            <w:lang w:val="en-CA"/>
          </w:rPr>
          <w:t>http://www.crtc.gc.ca/cisc/eng/cag.htm</w:t>
        </w:r>
      </w:hyperlink>
      <w:r w:rsidRPr="00C00B94">
        <w:rPr>
          <w:lang w:val="en-CA"/>
        </w:rPr>
        <w:t xml:space="preserve">). </w:t>
      </w:r>
    </w:p>
    <w:p w:rsidR="00C00B94" w:rsidRPr="00C00B94" w:rsidRDefault="00C00B94" w:rsidP="00C00B94">
      <w:pPr>
        <w:rPr>
          <w:lang w:val="en-CA"/>
        </w:rPr>
      </w:pPr>
    </w:p>
    <w:p w:rsidR="00C00B94" w:rsidRPr="00C00B94" w:rsidRDefault="00C00B94" w:rsidP="00C00B94">
      <w:pPr>
        <w:rPr>
          <w:lang w:val="en-CA"/>
        </w:rPr>
      </w:pPr>
      <w:r w:rsidRPr="00C00B94">
        <w:rPr>
          <w:lang w:val="en-CA"/>
        </w:rPr>
        <w:t>For each NPA projected to exhaust within a 72 month time period, the Commission informs the public that an RPC, chaired by the CNA, will be formed as an Ad Hoc Working Group of the CISC to do relief planning for the exhausting NPA. Any interested party may participate in the relief planning process. All RPCs operate as open public forums. Any party wanting to participate in this process is encouraged to visit the above web sites to obtain information on the process and schedule of events and activities. Any questions regarding the relief planning process may be directed to the CNA as follows:</w:t>
      </w:r>
    </w:p>
    <w:p w:rsidR="00C00B94" w:rsidRPr="00C00B94" w:rsidRDefault="00C00B94" w:rsidP="00C00B94">
      <w:pPr>
        <w:rPr>
          <w:lang w:val="en-CA"/>
        </w:rPr>
      </w:pPr>
    </w:p>
    <w:p w:rsidR="00C00B94" w:rsidRPr="00C00B94" w:rsidRDefault="00C00B94" w:rsidP="00C00B94">
      <w:pPr>
        <w:rPr>
          <w:lang w:val="en-CA"/>
        </w:rPr>
      </w:pPr>
      <w:r w:rsidRPr="00C00B94">
        <w:rPr>
          <w:lang w:val="en-CA"/>
        </w:rPr>
        <w:t>Contact:</w:t>
      </w:r>
      <w:r w:rsidRPr="00C00B94">
        <w:rPr>
          <w:lang w:val="en-CA"/>
        </w:rPr>
        <w:tab/>
        <w:t xml:space="preserve">Glen </w:t>
      </w:r>
      <w:r>
        <w:rPr>
          <w:lang w:val="en-CA"/>
        </w:rPr>
        <w:t>Brown</w:t>
      </w:r>
    </w:p>
    <w:p w:rsidR="00C00B94" w:rsidRPr="00C00B94" w:rsidRDefault="00C00B94" w:rsidP="00C00B94">
      <w:pPr>
        <w:rPr>
          <w:lang w:val="en-CA"/>
        </w:rPr>
      </w:pPr>
      <w:r w:rsidRPr="00C00B94">
        <w:rPr>
          <w:lang w:val="en-CA"/>
        </w:rPr>
        <w:t>Telephone:</w:t>
      </w:r>
      <w:r w:rsidRPr="00C00B94">
        <w:rPr>
          <w:lang w:val="en-CA"/>
        </w:rPr>
        <w:tab/>
        <w:t>613-683-32</w:t>
      </w:r>
      <w:r>
        <w:rPr>
          <w:lang w:val="en-CA"/>
        </w:rPr>
        <w:t>91</w:t>
      </w:r>
    </w:p>
    <w:p w:rsidR="00C00B94" w:rsidRPr="00C00B94" w:rsidRDefault="00C00B94" w:rsidP="00C00B94">
      <w:pPr>
        <w:rPr>
          <w:lang w:val="en-CA"/>
        </w:rPr>
      </w:pPr>
      <w:r w:rsidRPr="00C00B94">
        <w:rPr>
          <w:lang w:val="en-CA"/>
        </w:rPr>
        <w:t>Facsimile:</w:t>
      </w:r>
      <w:r w:rsidRPr="00C00B94">
        <w:rPr>
          <w:lang w:val="en-CA"/>
        </w:rPr>
        <w:tab/>
        <w:t>613-563-9293</w:t>
      </w:r>
    </w:p>
    <w:p w:rsidR="00C00B94" w:rsidRPr="008716EB" w:rsidRDefault="00C00B94" w:rsidP="00C00B94">
      <w:pPr>
        <w:rPr>
          <w:lang w:val="fr-FR"/>
          <w:rPrChange w:id="338" w:author="Morrison, Daniel" w:date="2017-10-05T09:17:00Z">
            <w:rPr>
              <w:lang w:val="fr-CA"/>
            </w:rPr>
          </w:rPrChange>
        </w:rPr>
      </w:pPr>
      <w:proofErr w:type="gramStart"/>
      <w:r w:rsidRPr="008716EB">
        <w:rPr>
          <w:lang w:val="fr-FR"/>
          <w:rPrChange w:id="339" w:author="Morrison, Daniel" w:date="2017-10-05T09:17:00Z">
            <w:rPr>
              <w:lang w:val="fr-CA"/>
            </w:rPr>
          </w:rPrChange>
        </w:rPr>
        <w:t>E-mail:</w:t>
      </w:r>
      <w:proofErr w:type="gramEnd"/>
      <w:r w:rsidRPr="008716EB">
        <w:rPr>
          <w:lang w:val="fr-FR"/>
          <w:rPrChange w:id="340" w:author="Morrison, Daniel" w:date="2017-10-05T09:17:00Z">
            <w:rPr>
              <w:lang w:val="fr-CA"/>
            </w:rPr>
          </w:rPrChange>
        </w:rPr>
        <w:t xml:space="preserve"> </w:t>
      </w:r>
      <w:r w:rsidRPr="008716EB">
        <w:rPr>
          <w:lang w:val="fr-FR"/>
          <w:rPrChange w:id="341" w:author="Morrison, Daniel" w:date="2017-10-05T09:17:00Z">
            <w:rPr>
              <w:lang w:val="fr-CA"/>
            </w:rPr>
          </w:rPrChange>
        </w:rPr>
        <w:tab/>
        <w:t>browng@leidos.ca</w:t>
      </w:r>
    </w:p>
    <w:p w:rsidR="00C00B94" w:rsidRPr="008716EB" w:rsidRDefault="00C00B94" w:rsidP="00C00B94">
      <w:pPr>
        <w:rPr>
          <w:lang w:val="fr-FR"/>
          <w:rPrChange w:id="342" w:author="Morrison, Daniel" w:date="2017-10-05T09:17:00Z">
            <w:rPr>
              <w:lang w:val="en-CA"/>
            </w:rPr>
          </w:rPrChange>
        </w:rPr>
      </w:pPr>
      <w:proofErr w:type="spellStart"/>
      <w:proofErr w:type="gramStart"/>
      <w:r w:rsidRPr="008716EB">
        <w:rPr>
          <w:lang w:val="fr-FR"/>
          <w:rPrChange w:id="343" w:author="Morrison, Daniel" w:date="2017-10-05T09:17:00Z">
            <w:rPr>
              <w:lang w:val="fr-CA"/>
            </w:rPr>
          </w:rPrChange>
        </w:rPr>
        <w:t>Address</w:t>
      </w:r>
      <w:proofErr w:type="spellEnd"/>
      <w:r w:rsidRPr="008716EB">
        <w:rPr>
          <w:lang w:val="fr-FR"/>
          <w:rPrChange w:id="344" w:author="Morrison, Daniel" w:date="2017-10-05T09:17:00Z">
            <w:rPr>
              <w:lang w:val="fr-CA"/>
            </w:rPr>
          </w:rPrChange>
        </w:rPr>
        <w:t>:</w:t>
      </w:r>
      <w:proofErr w:type="gramEnd"/>
      <w:r w:rsidRPr="008716EB">
        <w:rPr>
          <w:lang w:val="fr-FR"/>
          <w:rPrChange w:id="345" w:author="Morrison, Daniel" w:date="2017-10-05T09:17:00Z">
            <w:rPr>
              <w:lang w:val="fr-CA"/>
            </w:rPr>
          </w:rPrChange>
        </w:rPr>
        <w:tab/>
        <w:t>CNA – Leidos Canada</w:t>
      </w:r>
    </w:p>
    <w:p w:rsidR="00C00B94" w:rsidRPr="00C00B94" w:rsidRDefault="00C00B94" w:rsidP="00C00B94">
      <w:pPr>
        <w:rPr>
          <w:lang w:val="en-CA"/>
        </w:rPr>
      </w:pPr>
      <w:r w:rsidRPr="008716EB">
        <w:rPr>
          <w:lang w:val="fr-FR"/>
          <w:rPrChange w:id="346" w:author="Morrison, Daniel" w:date="2017-10-05T09:17:00Z">
            <w:rPr>
              <w:lang w:val="fr-CA"/>
            </w:rPr>
          </w:rPrChange>
        </w:rPr>
        <w:tab/>
      </w:r>
      <w:r w:rsidRPr="008716EB">
        <w:rPr>
          <w:lang w:val="fr-FR"/>
          <w:rPrChange w:id="347" w:author="Morrison, Daniel" w:date="2017-10-05T09:17:00Z">
            <w:rPr>
              <w:lang w:val="fr-CA"/>
            </w:rPr>
          </w:rPrChange>
        </w:rPr>
        <w:tab/>
      </w:r>
      <w:r w:rsidRPr="00C00B94">
        <w:rPr>
          <w:lang w:val="en-CA"/>
        </w:rPr>
        <w:t>Suite 1516 - 60 Queen Street</w:t>
      </w:r>
    </w:p>
    <w:p w:rsidR="00C00B94" w:rsidRPr="00C00B94" w:rsidRDefault="00C00B94" w:rsidP="00C00B94">
      <w:pPr>
        <w:rPr>
          <w:lang w:val="en-CA"/>
        </w:rPr>
      </w:pPr>
      <w:r w:rsidRPr="00C00B94">
        <w:rPr>
          <w:lang w:val="en-CA"/>
        </w:rPr>
        <w:tab/>
      </w:r>
      <w:r w:rsidRPr="00C00B94">
        <w:rPr>
          <w:lang w:val="en-CA"/>
        </w:rPr>
        <w:tab/>
        <w:t>Ottawa, Ontario, Canada K1P 5Y7</w:t>
      </w:r>
    </w:p>
    <w:p w:rsidR="00C00B94" w:rsidRPr="00C00B94" w:rsidRDefault="00C00B94" w:rsidP="00C00B94">
      <w:pPr>
        <w:rPr>
          <w:lang w:val="en-CA"/>
        </w:rPr>
      </w:pPr>
    </w:p>
    <w:p w:rsidR="00C00B94" w:rsidRPr="00C00B94" w:rsidRDefault="00C00B94" w:rsidP="00C00B94">
      <w:pPr>
        <w:rPr>
          <w:lang w:val="en-CA"/>
        </w:rPr>
      </w:pPr>
      <w:r w:rsidRPr="00C00B94">
        <w:rPr>
          <w:lang w:val="en-CA"/>
        </w:rPr>
        <w:lastRenderedPageBreak/>
        <w:t>Individual TSPs are responsible for their own activities to implement relief (see Attachment 3). Each TSP employs a variety of information and operation support systems for the operation, maintenance, control, and administration of its network and to serve its customers. Each TSP is responsible to make the necessary changes in its systems in order to operate in the new environment and specifically to process the full 10-digit telephone number of each subscriber. Each TSP is responsible to ensure its customers are informed and implement the changes necessary to support the relief activity. Also, each TSP is responsible to ensure its own suppliers of products and services (e.g., Operator Services) implement the changes necessary to support the relief activity. Accordingly, no activities have been identified for the coordination of these functions between different TSPs, except as otherwise provided for in this RIP (e.g., Consumer Awareness Program (CAP) and Network Implementation Plan (NIP)).</w:t>
      </w:r>
    </w:p>
    <w:p w:rsidR="00C00B94" w:rsidRPr="00C00B94" w:rsidRDefault="00C00B94" w:rsidP="00C00B94">
      <w:pPr>
        <w:rPr>
          <w:lang w:val="en-CA"/>
        </w:rPr>
      </w:pPr>
    </w:p>
    <w:p w:rsidR="00C00B94" w:rsidRPr="00C00B94" w:rsidRDefault="00C00B94" w:rsidP="00C00B94">
      <w:pPr>
        <w:rPr>
          <w:lang w:val="en-CA"/>
        </w:rPr>
      </w:pPr>
      <w:r w:rsidRPr="00C00B94">
        <w:rPr>
          <w:lang w:val="en-CA"/>
        </w:rPr>
        <w:t>Individual TSPs and industry database owners/operators shall advise Commission staff of any concerns or problems as they arise with respect to modifying their systems and databases in time to implement relief in accordance with this RIP.</w:t>
      </w:r>
    </w:p>
    <w:p w:rsidR="004D6F95" w:rsidRPr="009A352C" w:rsidRDefault="004D6F95" w:rsidP="00847D1A">
      <w:pPr>
        <w:pStyle w:val="Heading1"/>
        <w:numPr>
          <w:ilvl w:val="0"/>
          <w:numId w:val="0"/>
        </w:numPr>
        <w:rPr>
          <w:sz w:val="22"/>
          <w:szCs w:val="22"/>
          <w:lang w:val="en-CA"/>
        </w:rPr>
      </w:pPr>
      <w:bookmarkStart w:id="348" w:name="_Toc456696321"/>
      <w:r w:rsidRPr="004D6F95">
        <w:rPr>
          <w:lang w:val="en-CA"/>
        </w:rPr>
        <w:t>PROPOSED NPA RELIEF IMPLEMENTATION TASK FORCE(S)</w:t>
      </w:r>
    </w:p>
    <w:p w:rsidR="004D6F95" w:rsidRPr="009A352C" w:rsidRDefault="004D6F95" w:rsidP="004D6F95">
      <w:pPr>
        <w:pStyle w:val="Style1"/>
        <w:keepNext/>
        <w:rPr>
          <w:noProof/>
          <w:sz w:val="22"/>
          <w:szCs w:val="22"/>
        </w:rPr>
      </w:pPr>
    </w:p>
    <w:p w:rsidR="004D6F95" w:rsidRDefault="004D6F95" w:rsidP="004D6F95">
      <w:pPr>
        <w:keepNext/>
      </w:pPr>
      <w:r>
        <w:t xml:space="preserve">The RPC developed this RIP with the assistance and input of two Task Forces created by the RPC: </w:t>
      </w:r>
    </w:p>
    <w:p w:rsidR="004D6F95" w:rsidRDefault="004D6F95" w:rsidP="004D6F95"/>
    <w:p w:rsidR="00C2269C" w:rsidRDefault="004D6F95" w:rsidP="00D338A0">
      <w:pPr>
        <w:pStyle w:val="ListParagraph"/>
        <w:numPr>
          <w:ilvl w:val="0"/>
          <w:numId w:val="23"/>
        </w:numPr>
      </w:pPr>
      <w:r>
        <w:t>Consumer Awareness Task Force (CATF), and</w:t>
      </w:r>
    </w:p>
    <w:p w:rsidR="00A00F0D" w:rsidRDefault="00A00F0D" w:rsidP="00A00F0D">
      <w:pPr>
        <w:pStyle w:val="ListParagraph"/>
      </w:pPr>
    </w:p>
    <w:p w:rsidR="00C2269C" w:rsidRDefault="004D6F95" w:rsidP="00D338A0">
      <w:pPr>
        <w:pStyle w:val="ListParagraph"/>
        <w:numPr>
          <w:ilvl w:val="0"/>
          <w:numId w:val="23"/>
        </w:numPr>
      </w:pPr>
      <w:r>
        <w:t>Network Implementation Task Force (NITF).</w:t>
      </w:r>
    </w:p>
    <w:p w:rsidR="004D6F95" w:rsidRDefault="004D6F95" w:rsidP="004D6F95"/>
    <w:p w:rsidR="004D6F95" w:rsidRPr="004D6F95" w:rsidRDefault="004D6F95" w:rsidP="004D6F95">
      <w:pPr>
        <w:pStyle w:val="Style1"/>
        <w:rPr>
          <w:b w:val="0"/>
          <w:sz w:val="22"/>
          <w:lang w:val="en-GB"/>
        </w:rPr>
      </w:pPr>
      <w:r w:rsidRPr="004D6F95">
        <w:rPr>
          <w:b w:val="0"/>
          <w:sz w:val="22"/>
          <w:lang w:val="en-GB"/>
        </w:rPr>
        <w:t xml:space="preserve">The </w:t>
      </w:r>
      <w:r w:rsidR="009D370E">
        <w:rPr>
          <w:b w:val="0"/>
          <w:sz w:val="22"/>
          <w:lang w:val="en-GB"/>
        </w:rPr>
        <w:t>RPC Secretary</w:t>
      </w:r>
      <w:r w:rsidR="009D370E" w:rsidRPr="004D6F95">
        <w:rPr>
          <w:b w:val="0"/>
          <w:sz w:val="22"/>
          <w:lang w:val="en-GB"/>
        </w:rPr>
        <w:t xml:space="preserve"> </w:t>
      </w:r>
      <w:r w:rsidRPr="004D6F95">
        <w:rPr>
          <w:b w:val="0"/>
          <w:sz w:val="22"/>
          <w:lang w:val="en-GB"/>
        </w:rPr>
        <w:t>sent an e-mail to all current and prospective Code Holders in the affected NPA requesting those entities to provide a contact name to the Co-chairs of the two Task Forces (with a courtesy copy to Commission staff). Independent telephone companies may choose to represent themselves or to be represented by their associations.</w:t>
      </w:r>
    </w:p>
    <w:p w:rsidR="004D6F95" w:rsidRDefault="004D6F95" w:rsidP="004D6F95"/>
    <w:p w:rsidR="004D6F95" w:rsidRDefault="004D6F95" w:rsidP="004D6F95">
      <w:r>
        <w:t>Each Task Force has at least one voluntary Co-chair. The Co-chairs of the CATF and NITF act as the single point of contact and spokespersons for their respective Task Forces. The Co-chairs maintain the list of participants on their Task Forces as confidential. All TSPs operating in the affected NPAs have a participant on each of the Task Forces.</w:t>
      </w:r>
    </w:p>
    <w:p w:rsidR="004D6F95" w:rsidRDefault="004D6F95" w:rsidP="004D6F95"/>
    <w:p w:rsidR="004D6F95" w:rsidRDefault="004D6F95" w:rsidP="004D6F95">
      <w:r>
        <w:t>The two Task Forces have developed and submitted separate but coordinated plans for their respective activities:</w:t>
      </w:r>
    </w:p>
    <w:p w:rsidR="004D6F95" w:rsidRDefault="004D6F95" w:rsidP="004D6F95"/>
    <w:p w:rsidR="00C2269C" w:rsidRDefault="004D6F95" w:rsidP="00D338A0">
      <w:pPr>
        <w:pStyle w:val="ListParagraph"/>
        <w:numPr>
          <w:ilvl w:val="0"/>
          <w:numId w:val="22"/>
        </w:numPr>
      </w:pPr>
      <w:r>
        <w:t>Consumer Awareness Program (CAP), and</w:t>
      </w:r>
    </w:p>
    <w:p w:rsidR="00A00F0D" w:rsidRDefault="00A00F0D" w:rsidP="00A00F0D">
      <w:pPr>
        <w:pStyle w:val="ListParagraph"/>
      </w:pPr>
    </w:p>
    <w:p w:rsidR="00C2269C" w:rsidRDefault="004D6F95" w:rsidP="00D338A0">
      <w:pPr>
        <w:pStyle w:val="ListParagraph"/>
        <w:numPr>
          <w:ilvl w:val="0"/>
          <w:numId w:val="22"/>
        </w:numPr>
      </w:pPr>
      <w:r>
        <w:t>Network Implementation Plan (NIP).</w:t>
      </w:r>
    </w:p>
    <w:p w:rsidR="004D6F95" w:rsidRPr="004D6F95" w:rsidRDefault="004D6F95" w:rsidP="004D6F95">
      <w:pPr>
        <w:pStyle w:val="Style1"/>
        <w:rPr>
          <w:b w:val="0"/>
          <w:sz w:val="22"/>
          <w:szCs w:val="22"/>
        </w:rPr>
      </w:pPr>
    </w:p>
    <w:p w:rsidR="004D6F95" w:rsidRPr="004D6F95" w:rsidRDefault="004D6F95" w:rsidP="004D6F95">
      <w:pPr>
        <w:pStyle w:val="Style1"/>
        <w:rPr>
          <w:b w:val="0"/>
          <w:sz w:val="22"/>
          <w:szCs w:val="22"/>
        </w:rPr>
      </w:pPr>
      <w:r w:rsidRPr="004D6F95">
        <w:rPr>
          <w:b w:val="0"/>
          <w:sz w:val="22"/>
          <w:szCs w:val="22"/>
        </w:rPr>
        <w:t>Individual TSPs are expected to develop individual consumer awareness programs and network implementation plans within the parameters of the CAP and NIP contained in this RIP. The CATF and NITF will meet periodically to perform their industry level functions identified in this RIP. The RPC will provide oversight and coordination of the CATF and NITF in accordance with the RIP.</w:t>
      </w:r>
    </w:p>
    <w:p w:rsidR="004D6F95" w:rsidRPr="004D6F95" w:rsidRDefault="004D6F95" w:rsidP="004D6F95">
      <w:pPr>
        <w:pStyle w:val="Style1"/>
        <w:rPr>
          <w:b w:val="0"/>
          <w:sz w:val="22"/>
        </w:rPr>
      </w:pPr>
    </w:p>
    <w:p w:rsidR="004D6F95" w:rsidRDefault="004D6F95" w:rsidP="004D6F95">
      <w:pPr>
        <w:pStyle w:val="PlainText"/>
        <w:rPr>
          <w:rFonts w:ascii="Arial" w:hAnsi="Arial"/>
          <w:b/>
          <w:u w:val="single"/>
        </w:rPr>
      </w:pPr>
      <w:r>
        <w:rPr>
          <w:rFonts w:ascii="Arial" w:hAnsi="Arial"/>
          <w:b/>
        </w:rPr>
        <w:t>Consumer Awareness Task Force (CATF)</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t>The purpose of the CATF is to develop a comprehensive and consistent consumer awareness program for relief activities in this NPA, and to forward it to the CISC by the due date in the Relief Implementation Schedule.</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t>To develop a CAP, the RPC created a CATF. Each TSP operating in this NPA is requested to provide the name of a representative to serve on the CATF. The CATF is Co-chaired by volunteer participants of the CATF. The Co-chairs of the CATF compile, maintain and distribute the list of all representatives on the CATF to the CATF distribution list (i.e., contact name, title, telephone number, fax number, street address, e-mail address), including the CNA.</w:t>
      </w:r>
    </w:p>
    <w:p w:rsidR="004D6F95" w:rsidRDefault="004D6F95" w:rsidP="004D6F95">
      <w:pPr>
        <w:pStyle w:val="PlainText"/>
        <w:rPr>
          <w:rFonts w:ascii="Arial" w:hAnsi="Arial"/>
        </w:rPr>
      </w:pPr>
    </w:p>
    <w:p w:rsidR="004D6F95" w:rsidRDefault="004D6F95" w:rsidP="004D6F95">
      <w:pPr>
        <w:pStyle w:val="PlainText"/>
        <w:rPr>
          <w:rFonts w:ascii="Arial" w:hAnsi="Arial"/>
          <w:u w:val="single"/>
        </w:rPr>
      </w:pPr>
      <w:r>
        <w:rPr>
          <w:rFonts w:ascii="Arial" w:hAnsi="Arial"/>
          <w:u w:val="single"/>
        </w:rPr>
        <w:t>Purpose and Mandate</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t>The responsibilities of the CATF include, but are not limited to:</w:t>
      </w:r>
    </w:p>
    <w:p w:rsidR="004D6F95" w:rsidRPr="004D6F95" w:rsidRDefault="004D6F95" w:rsidP="004D6F95">
      <w:pPr>
        <w:pStyle w:val="Style1"/>
        <w:rPr>
          <w:b w:val="0"/>
          <w:sz w:val="22"/>
        </w:rPr>
      </w:pPr>
    </w:p>
    <w:p w:rsidR="00C2269C" w:rsidRDefault="004D6F95" w:rsidP="00D338A0">
      <w:pPr>
        <w:pStyle w:val="Style1"/>
        <w:widowControl/>
        <w:numPr>
          <w:ilvl w:val="0"/>
          <w:numId w:val="24"/>
        </w:numPr>
        <w:jc w:val="left"/>
        <w:rPr>
          <w:b w:val="0"/>
          <w:sz w:val="22"/>
        </w:rPr>
      </w:pPr>
      <w:r w:rsidRPr="004D6F95">
        <w:rPr>
          <w:b w:val="0"/>
          <w:sz w:val="22"/>
        </w:rPr>
        <w:t>Develop and agree on a CAP and schedule;</w:t>
      </w:r>
    </w:p>
    <w:p w:rsidR="00A00F0D" w:rsidRDefault="00A00F0D" w:rsidP="00A00F0D">
      <w:pPr>
        <w:pStyle w:val="Style1"/>
        <w:widowControl/>
        <w:ind w:left="720"/>
        <w:jc w:val="left"/>
        <w:rPr>
          <w:b w:val="0"/>
          <w:sz w:val="22"/>
        </w:rPr>
      </w:pPr>
    </w:p>
    <w:p w:rsidR="00C2269C" w:rsidRDefault="004D6F95" w:rsidP="00D338A0">
      <w:pPr>
        <w:pStyle w:val="Style1"/>
        <w:widowControl/>
        <w:numPr>
          <w:ilvl w:val="0"/>
          <w:numId w:val="24"/>
        </w:numPr>
        <w:jc w:val="left"/>
        <w:rPr>
          <w:b w:val="0"/>
          <w:sz w:val="22"/>
        </w:rPr>
      </w:pPr>
      <w:r w:rsidRPr="004D6F95">
        <w:rPr>
          <w:b w:val="0"/>
          <w:sz w:val="22"/>
        </w:rPr>
        <w:t>Develop and submit progress reports;</w:t>
      </w:r>
    </w:p>
    <w:p w:rsidR="00A00F0D" w:rsidRDefault="00A00F0D" w:rsidP="00A00F0D">
      <w:pPr>
        <w:pStyle w:val="Style1"/>
        <w:widowControl/>
        <w:jc w:val="left"/>
        <w:rPr>
          <w:b w:val="0"/>
          <w:sz w:val="22"/>
        </w:rPr>
      </w:pPr>
    </w:p>
    <w:p w:rsidR="00C2269C" w:rsidRDefault="004D6F95" w:rsidP="00D338A0">
      <w:pPr>
        <w:pStyle w:val="Style1"/>
        <w:widowControl/>
        <w:numPr>
          <w:ilvl w:val="0"/>
          <w:numId w:val="24"/>
        </w:numPr>
        <w:jc w:val="left"/>
        <w:rPr>
          <w:b w:val="0"/>
          <w:sz w:val="22"/>
        </w:rPr>
      </w:pPr>
      <w:r w:rsidRPr="004D6F95">
        <w:rPr>
          <w:b w:val="0"/>
          <w:sz w:val="22"/>
        </w:rPr>
        <w:t>Identify and address CAP issues;</w:t>
      </w:r>
    </w:p>
    <w:p w:rsidR="00A00F0D" w:rsidRDefault="00A00F0D" w:rsidP="00A00F0D">
      <w:pPr>
        <w:pStyle w:val="Style1"/>
        <w:widowControl/>
        <w:jc w:val="left"/>
        <w:rPr>
          <w:b w:val="0"/>
          <w:sz w:val="22"/>
        </w:rPr>
      </w:pPr>
    </w:p>
    <w:p w:rsidR="00C2269C" w:rsidRDefault="004D6F95" w:rsidP="00D338A0">
      <w:pPr>
        <w:pStyle w:val="Style1"/>
        <w:widowControl/>
        <w:numPr>
          <w:ilvl w:val="0"/>
          <w:numId w:val="24"/>
        </w:numPr>
        <w:jc w:val="left"/>
        <w:rPr>
          <w:b w:val="0"/>
          <w:sz w:val="22"/>
        </w:rPr>
      </w:pPr>
      <w:r w:rsidRPr="004D6F95">
        <w:rPr>
          <w:b w:val="0"/>
          <w:sz w:val="22"/>
        </w:rPr>
        <w:t>Act as single point of contact on CAP issues; and,</w:t>
      </w:r>
    </w:p>
    <w:p w:rsidR="00A00F0D" w:rsidRDefault="00A00F0D" w:rsidP="00A00F0D">
      <w:pPr>
        <w:pStyle w:val="Style1"/>
        <w:widowControl/>
        <w:jc w:val="left"/>
        <w:rPr>
          <w:b w:val="0"/>
          <w:sz w:val="22"/>
        </w:rPr>
      </w:pPr>
    </w:p>
    <w:p w:rsidR="00C2269C" w:rsidRDefault="004D6F95" w:rsidP="00D338A0">
      <w:pPr>
        <w:pStyle w:val="Style1"/>
        <w:widowControl/>
        <w:numPr>
          <w:ilvl w:val="0"/>
          <w:numId w:val="24"/>
        </w:numPr>
        <w:jc w:val="left"/>
        <w:rPr>
          <w:b w:val="0"/>
          <w:sz w:val="22"/>
        </w:rPr>
      </w:pPr>
      <w:r w:rsidRPr="004D6F95">
        <w:rPr>
          <w:b w:val="0"/>
          <w:sz w:val="22"/>
        </w:rPr>
        <w:t>Identify any consumer concerns or issues regarding the implementation of relief and advise the RPC, the Commission or Commission staff as appropriate.</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t>The role of the individual CATF representative of each TSP is to ensure that its TSP organization develops, submits and implements its individual consumer awareness program in accordance with the CAP and associated schedule. Each representative acts as the single point of contact with respect to implementation of the CAP and activities for its organization. Each TSP is responsible for developing, submitting and implementing its individual consumer awareness program in accordance with the industry level CAP.</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t>All TSPs shall provide progress reports to the CATF for submission to the RPC in accordance with the Relief Implementation Schedule.</w:t>
      </w:r>
    </w:p>
    <w:p w:rsidR="004D6F95" w:rsidRPr="004D6F95" w:rsidRDefault="004D6F95" w:rsidP="004D6F95">
      <w:pPr>
        <w:pStyle w:val="PlainText"/>
        <w:rPr>
          <w:rFonts w:ascii="Arial" w:hAnsi="Arial"/>
          <w:sz w:val="18"/>
        </w:rPr>
      </w:pPr>
    </w:p>
    <w:p w:rsidR="004D6F95" w:rsidRPr="004D6F95" w:rsidRDefault="004D6F95" w:rsidP="004D6F95">
      <w:pPr>
        <w:pStyle w:val="Style1"/>
        <w:rPr>
          <w:b w:val="0"/>
          <w:sz w:val="22"/>
        </w:rPr>
      </w:pPr>
      <w:r w:rsidRPr="004D6F95">
        <w:rPr>
          <w:b w:val="0"/>
          <w:sz w:val="22"/>
        </w:rPr>
        <w:t>Individual TSPs should notify the CATF, or Commission staff, or the Commission, as appropriate, if there are any problems or concerns with respect to their individual consumer awareness program activities to implement relief in accordance with this RIP.</w:t>
      </w:r>
    </w:p>
    <w:p w:rsidR="004D6F95" w:rsidRPr="004D6F95" w:rsidRDefault="004D6F95" w:rsidP="004D6F95">
      <w:pPr>
        <w:pStyle w:val="Style1"/>
        <w:rPr>
          <w:b w:val="0"/>
          <w:sz w:val="22"/>
        </w:rPr>
      </w:pPr>
    </w:p>
    <w:p w:rsidR="004D6F95" w:rsidRDefault="004D6F95" w:rsidP="004D6F95">
      <w:pPr>
        <w:pStyle w:val="PlainText"/>
        <w:rPr>
          <w:rFonts w:ascii="Arial" w:hAnsi="Arial"/>
        </w:rPr>
      </w:pPr>
      <w:r>
        <w:rPr>
          <w:rFonts w:ascii="Arial" w:hAnsi="Arial"/>
        </w:rPr>
        <w:t>The recommended CAP is attached to this RIP (see Attachment 1).</w:t>
      </w:r>
    </w:p>
    <w:p w:rsidR="004D6F95" w:rsidRDefault="004D6F95" w:rsidP="004D6F95">
      <w:pPr>
        <w:pStyle w:val="PlainText"/>
        <w:rPr>
          <w:rFonts w:ascii="Arial" w:hAnsi="Arial"/>
        </w:rPr>
      </w:pPr>
    </w:p>
    <w:p w:rsidR="004D6F95" w:rsidRDefault="004D6F95" w:rsidP="004D6F95">
      <w:pPr>
        <w:pStyle w:val="PlainText"/>
        <w:keepNext/>
        <w:rPr>
          <w:rFonts w:ascii="Arial" w:hAnsi="Arial"/>
          <w:b/>
          <w:u w:val="single"/>
        </w:rPr>
      </w:pPr>
      <w:r>
        <w:rPr>
          <w:rFonts w:ascii="Arial" w:hAnsi="Arial"/>
          <w:b/>
        </w:rPr>
        <w:t>Network Implementation Task Force (NITF)</w:t>
      </w:r>
    </w:p>
    <w:p w:rsidR="004D6F95" w:rsidRDefault="004D6F95" w:rsidP="004D6F95">
      <w:pPr>
        <w:pStyle w:val="PlainText"/>
        <w:keepNext/>
        <w:rPr>
          <w:rFonts w:ascii="Arial" w:hAnsi="Arial"/>
        </w:rPr>
      </w:pPr>
    </w:p>
    <w:p w:rsidR="004D6F95" w:rsidRDefault="004D6F95" w:rsidP="004D6F95">
      <w:pPr>
        <w:pStyle w:val="PlainText"/>
        <w:keepNext/>
        <w:rPr>
          <w:rFonts w:ascii="Arial" w:hAnsi="Arial"/>
        </w:rPr>
      </w:pPr>
      <w:r>
        <w:rPr>
          <w:rFonts w:ascii="Arial" w:hAnsi="Arial"/>
        </w:rPr>
        <w:t>The purpose of the NITF is to develop a Network Implementation Plan (NIP) to be submitted to the CISC. This complies with the Canadian NPA Relief Planning Guidelines.</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lastRenderedPageBreak/>
        <w:t>Each TSP operating in this NPA is requested to provide the name of a representative to serve on the NITF. The NITF is Co-chaired by volunteer participants of the NITF. The Co-chairs of the NITF compile, maintain and distribute the list of all representatives on the NITF to the NITF distribution list (i.e., contact name, title, telephone number, fax number, street address, e-mail address), including the CNA.</w:t>
      </w:r>
    </w:p>
    <w:p w:rsidR="004D6F95" w:rsidRDefault="004D6F95" w:rsidP="004D6F95">
      <w:pPr>
        <w:pStyle w:val="PlainText"/>
        <w:rPr>
          <w:rFonts w:ascii="Arial" w:hAnsi="Arial"/>
        </w:rPr>
      </w:pPr>
    </w:p>
    <w:p w:rsidR="004D6F95" w:rsidRDefault="004D6F95" w:rsidP="004D6F95">
      <w:pPr>
        <w:pStyle w:val="PlainText"/>
        <w:keepNext/>
        <w:rPr>
          <w:rFonts w:ascii="Arial" w:hAnsi="Arial"/>
          <w:u w:val="single"/>
        </w:rPr>
      </w:pPr>
      <w:r>
        <w:rPr>
          <w:rFonts w:ascii="Arial" w:hAnsi="Arial"/>
          <w:u w:val="single"/>
        </w:rPr>
        <w:t>Purpose and Mandate</w:t>
      </w:r>
    </w:p>
    <w:p w:rsidR="004D6F95" w:rsidRDefault="004D6F95" w:rsidP="004D6F95">
      <w:pPr>
        <w:pStyle w:val="PlainText"/>
        <w:keepNext/>
        <w:rPr>
          <w:rFonts w:ascii="Arial" w:hAnsi="Arial"/>
        </w:rPr>
      </w:pPr>
    </w:p>
    <w:p w:rsidR="004D6F95" w:rsidRDefault="004D6F95" w:rsidP="004D6F95">
      <w:pPr>
        <w:pStyle w:val="PlainText"/>
        <w:keepNext/>
        <w:rPr>
          <w:rFonts w:ascii="Arial" w:hAnsi="Arial"/>
        </w:rPr>
      </w:pPr>
      <w:r>
        <w:rPr>
          <w:rFonts w:ascii="Arial" w:hAnsi="Arial"/>
        </w:rPr>
        <w:t>The role of the NITF is to identify and address network implementation issues that affect all carriers. The responsibilities of the NITF include, but are not limited to:</w:t>
      </w:r>
    </w:p>
    <w:p w:rsidR="004D6F95" w:rsidRPr="004D6F95" w:rsidRDefault="004D6F95" w:rsidP="004D6F95">
      <w:pPr>
        <w:pStyle w:val="Style1"/>
        <w:rPr>
          <w:b w:val="0"/>
          <w:sz w:val="22"/>
        </w:rPr>
      </w:pPr>
    </w:p>
    <w:p w:rsidR="00C2269C" w:rsidRDefault="004D6F95" w:rsidP="00D338A0">
      <w:pPr>
        <w:pStyle w:val="Style1"/>
        <w:widowControl/>
        <w:numPr>
          <w:ilvl w:val="0"/>
          <w:numId w:val="25"/>
        </w:numPr>
        <w:jc w:val="left"/>
        <w:rPr>
          <w:b w:val="0"/>
          <w:sz w:val="22"/>
        </w:rPr>
      </w:pPr>
      <w:r w:rsidRPr="004D6F95">
        <w:rPr>
          <w:b w:val="0"/>
          <w:sz w:val="22"/>
        </w:rPr>
        <w:t>Develop and agree on a NIP and schedule;</w:t>
      </w:r>
    </w:p>
    <w:p w:rsidR="008D451B" w:rsidRDefault="008D451B" w:rsidP="008D451B">
      <w:pPr>
        <w:pStyle w:val="Style1"/>
        <w:widowControl/>
        <w:ind w:left="720"/>
        <w:jc w:val="left"/>
        <w:rPr>
          <w:b w:val="0"/>
          <w:sz w:val="22"/>
        </w:rPr>
      </w:pPr>
    </w:p>
    <w:p w:rsidR="00C2269C" w:rsidRDefault="004D6F95" w:rsidP="00D338A0">
      <w:pPr>
        <w:pStyle w:val="Style1"/>
        <w:widowControl/>
        <w:numPr>
          <w:ilvl w:val="0"/>
          <w:numId w:val="25"/>
        </w:numPr>
        <w:jc w:val="left"/>
        <w:rPr>
          <w:b w:val="0"/>
          <w:sz w:val="22"/>
        </w:rPr>
      </w:pPr>
      <w:r w:rsidRPr="004D6F95">
        <w:rPr>
          <w:b w:val="0"/>
          <w:sz w:val="22"/>
        </w:rPr>
        <w:t>Develop and submit progress reports;</w:t>
      </w:r>
    </w:p>
    <w:p w:rsidR="008D451B" w:rsidRDefault="008D451B" w:rsidP="008D451B">
      <w:pPr>
        <w:pStyle w:val="Style1"/>
        <w:widowControl/>
        <w:jc w:val="left"/>
        <w:rPr>
          <w:b w:val="0"/>
          <w:sz w:val="22"/>
        </w:rPr>
      </w:pPr>
    </w:p>
    <w:p w:rsidR="00C2269C" w:rsidRDefault="004D6F95" w:rsidP="00D338A0">
      <w:pPr>
        <w:pStyle w:val="Style1"/>
        <w:widowControl/>
        <w:numPr>
          <w:ilvl w:val="0"/>
          <w:numId w:val="25"/>
        </w:numPr>
        <w:jc w:val="left"/>
        <w:rPr>
          <w:b w:val="0"/>
          <w:sz w:val="22"/>
        </w:rPr>
      </w:pPr>
      <w:r w:rsidRPr="004D6F95">
        <w:rPr>
          <w:b w:val="0"/>
          <w:sz w:val="22"/>
        </w:rPr>
        <w:t>Identify and address NIP issues;</w:t>
      </w:r>
    </w:p>
    <w:p w:rsidR="008D451B" w:rsidRDefault="008D451B" w:rsidP="008D451B">
      <w:pPr>
        <w:pStyle w:val="Style1"/>
        <w:widowControl/>
        <w:jc w:val="left"/>
        <w:rPr>
          <w:b w:val="0"/>
          <w:sz w:val="22"/>
        </w:rPr>
      </w:pPr>
    </w:p>
    <w:p w:rsidR="00C2269C" w:rsidRDefault="004D6F95" w:rsidP="00D338A0">
      <w:pPr>
        <w:pStyle w:val="Style1"/>
        <w:widowControl/>
        <w:numPr>
          <w:ilvl w:val="0"/>
          <w:numId w:val="25"/>
        </w:numPr>
        <w:jc w:val="left"/>
        <w:rPr>
          <w:b w:val="0"/>
          <w:sz w:val="22"/>
        </w:rPr>
      </w:pPr>
      <w:r w:rsidRPr="004D6F95">
        <w:rPr>
          <w:b w:val="0"/>
          <w:sz w:val="22"/>
        </w:rPr>
        <w:t>Act as single point of contact on NIP issues;</w:t>
      </w:r>
    </w:p>
    <w:p w:rsidR="008D451B" w:rsidRDefault="008D451B" w:rsidP="008D451B">
      <w:pPr>
        <w:pStyle w:val="Style1"/>
        <w:widowControl/>
        <w:jc w:val="left"/>
        <w:rPr>
          <w:b w:val="0"/>
          <w:sz w:val="22"/>
        </w:rPr>
      </w:pPr>
    </w:p>
    <w:p w:rsidR="00C2269C" w:rsidRDefault="004D6F95" w:rsidP="00D338A0">
      <w:pPr>
        <w:pStyle w:val="Style1"/>
        <w:widowControl/>
        <w:numPr>
          <w:ilvl w:val="0"/>
          <w:numId w:val="25"/>
        </w:numPr>
        <w:jc w:val="left"/>
        <w:rPr>
          <w:b w:val="0"/>
          <w:sz w:val="22"/>
        </w:rPr>
      </w:pPr>
      <w:r w:rsidRPr="004D6F95">
        <w:rPr>
          <w:b w:val="0"/>
          <w:sz w:val="22"/>
        </w:rPr>
        <w:t>Identify any network concerns or issues regarding the implementation of relief and advise the RPC, the Commission or Commi</w:t>
      </w:r>
      <w:r w:rsidR="008D451B">
        <w:rPr>
          <w:b w:val="0"/>
          <w:sz w:val="22"/>
        </w:rPr>
        <w:t>ssion staff as appropriate; and</w:t>
      </w:r>
    </w:p>
    <w:p w:rsidR="008D451B" w:rsidRDefault="008D451B" w:rsidP="008D451B">
      <w:pPr>
        <w:pStyle w:val="Style1"/>
        <w:widowControl/>
        <w:jc w:val="left"/>
        <w:rPr>
          <w:b w:val="0"/>
          <w:sz w:val="22"/>
        </w:rPr>
      </w:pPr>
    </w:p>
    <w:p w:rsidR="00C2269C" w:rsidRDefault="004D6F95" w:rsidP="00D338A0">
      <w:pPr>
        <w:pStyle w:val="Style1"/>
        <w:widowControl/>
        <w:numPr>
          <w:ilvl w:val="0"/>
          <w:numId w:val="25"/>
        </w:numPr>
        <w:jc w:val="left"/>
        <w:rPr>
          <w:b w:val="0"/>
          <w:sz w:val="22"/>
        </w:rPr>
      </w:pPr>
      <w:r w:rsidRPr="004D6F95">
        <w:rPr>
          <w:b w:val="0"/>
          <w:sz w:val="22"/>
        </w:rPr>
        <w:t>Develop inter-network test plans, as necessary.</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t>The role of the individual NITF representative of each TSP is to ensure that its TSP organization develops, submits and implements its individual network implementation plan in accordance with the NIP and associated schedule. Each representative acts as the single point of contact for implementation of the NIP and activities for its organization. Each TSP is responsible to develop, submit and implement its individual network implementation plan in accordance with the industry level NIP.</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t>All TSPs shall provide progress reports to the NITF for submission to the RPC in accordance with the Relief Implementation Schedule.</w:t>
      </w:r>
    </w:p>
    <w:p w:rsidR="004D6F95" w:rsidRPr="004D6F95" w:rsidRDefault="004D6F95" w:rsidP="004D6F95">
      <w:pPr>
        <w:pStyle w:val="PlainText"/>
        <w:rPr>
          <w:rFonts w:ascii="Arial" w:hAnsi="Arial"/>
          <w:sz w:val="18"/>
        </w:rPr>
      </w:pPr>
    </w:p>
    <w:p w:rsidR="004D6F95" w:rsidRPr="004D6F95" w:rsidRDefault="004D6F95" w:rsidP="004D6F95">
      <w:pPr>
        <w:pStyle w:val="Style1"/>
        <w:rPr>
          <w:b w:val="0"/>
          <w:sz w:val="22"/>
        </w:rPr>
      </w:pPr>
      <w:r w:rsidRPr="004D6F95">
        <w:rPr>
          <w:b w:val="0"/>
          <w:sz w:val="22"/>
        </w:rPr>
        <w:t>Test Plans and Tests shall be arranged on a bilateral basis between interconnecting TSPs in accordance with bilateral agreements and the Relief Implementation Schedule.</w:t>
      </w:r>
    </w:p>
    <w:p w:rsidR="004D6F95" w:rsidRPr="004D6F95" w:rsidRDefault="004D6F95" w:rsidP="004D6F95">
      <w:pPr>
        <w:pStyle w:val="Style1"/>
        <w:rPr>
          <w:b w:val="0"/>
          <w:sz w:val="22"/>
        </w:rPr>
      </w:pPr>
    </w:p>
    <w:p w:rsidR="004D6F95" w:rsidRPr="004D6F95" w:rsidRDefault="004D6F95" w:rsidP="004D6F95">
      <w:pPr>
        <w:pStyle w:val="Style1"/>
        <w:rPr>
          <w:b w:val="0"/>
          <w:sz w:val="22"/>
        </w:rPr>
      </w:pPr>
      <w:r w:rsidRPr="004D6F95">
        <w:rPr>
          <w:b w:val="0"/>
          <w:sz w:val="22"/>
        </w:rPr>
        <w:t>Individual TSPs and industry database owners/operators (e.g., Canadian Local Number Portability Consortium) should notify the NITF, or Commission staff, or the Commission, as appropriate, if there are any problems or concerns with modifying their systems and databases in time to implement relief in accordance with this RIP.</w:t>
      </w:r>
    </w:p>
    <w:p w:rsidR="004D6F95" w:rsidRPr="004D6F95" w:rsidRDefault="004D6F95" w:rsidP="004D6F95">
      <w:pPr>
        <w:pStyle w:val="Style1"/>
        <w:rPr>
          <w:b w:val="0"/>
          <w:sz w:val="22"/>
        </w:rPr>
      </w:pPr>
    </w:p>
    <w:p w:rsidR="004D6F95" w:rsidRPr="00511BFF" w:rsidRDefault="004D6F95" w:rsidP="004D6F95">
      <w:pPr>
        <w:pStyle w:val="PlainText"/>
        <w:rPr>
          <w:rFonts w:ascii="Arial" w:hAnsi="Arial"/>
        </w:rPr>
      </w:pPr>
      <w:r>
        <w:rPr>
          <w:rFonts w:ascii="Arial" w:hAnsi="Arial"/>
        </w:rPr>
        <w:t>The recommended NIP is attached to this RIP (see Attachment 2).</w:t>
      </w:r>
    </w:p>
    <w:p w:rsidR="008D451B" w:rsidRDefault="008D451B">
      <w:pPr>
        <w:rPr>
          <w:b/>
          <w:caps/>
          <w:kern w:val="28"/>
          <w:sz w:val="24"/>
          <w:lang w:val="en-CA"/>
        </w:rPr>
      </w:pPr>
      <w:bookmarkStart w:id="349" w:name="_Toc456696323"/>
      <w:bookmarkEnd w:id="348"/>
      <w:r>
        <w:rPr>
          <w:lang w:val="en-CA"/>
        </w:rPr>
        <w:br w:type="page"/>
      </w:r>
    </w:p>
    <w:p w:rsidR="001A04F2" w:rsidRDefault="001A04F2" w:rsidP="00D338A0">
      <w:pPr>
        <w:pStyle w:val="Heading1"/>
        <w:numPr>
          <w:ilvl w:val="0"/>
          <w:numId w:val="19"/>
        </w:numPr>
        <w:rPr>
          <w:lang w:val="en-CA"/>
        </w:rPr>
      </w:pPr>
      <w:r w:rsidRPr="001A04F2">
        <w:rPr>
          <w:lang w:val="en-CA"/>
        </w:rPr>
        <w:lastRenderedPageBreak/>
        <w:t xml:space="preserve">PROPOSED </w:t>
      </w:r>
      <w:r w:rsidR="008E031D">
        <w:rPr>
          <w:lang w:val="en-CA"/>
        </w:rPr>
        <w:t xml:space="preserve">NPA RELIEF IMPLEMENTATION </w:t>
      </w:r>
      <w:r w:rsidRPr="001A04F2">
        <w:rPr>
          <w:lang w:val="en-CA"/>
        </w:rPr>
        <w:t>SCHEDULE</w:t>
      </w:r>
      <w:bookmarkEnd w:id="349"/>
    </w:p>
    <w:p w:rsidR="008D451B" w:rsidRPr="008D451B" w:rsidRDefault="008D451B" w:rsidP="008D451B">
      <w:pPr>
        <w:rPr>
          <w:lang w:val="en-CA"/>
        </w:rPr>
      </w:pPr>
    </w:p>
    <w:p w:rsidR="008E031D" w:rsidRDefault="008E031D" w:rsidP="008E031D">
      <w:pPr>
        <w:autoSpaceDE w:val="0"/>
        <w:autoSpaceDN w:val="0"/>
        <w:adjustRightInd w:val="0"/>
        <w:rPr>
          <w:rFonts w:cs="Arial"/>
          <w:szCs w:val="22"/>
          <w:lang w:val="en-US"/>
        </w:rPr>
      </w:pPr>
      <w:r>
        <w:rPr>
          <w:rFonts w:cs="Arial"/>
          <w:szCs w:val="22"/>
          <w:lang w:val="en-US"/>
        </w:rPr>
        <w:t>The following schedule identifies the major implementation activities, deliverables and</w:t>
      </w:r>
    </w:p>
    <w:p w:rsidR="008E031D" w:rsidRDefault="008E031D" w:rsidP="008E031D">
      <w:pPr>
        <w:autoSpaceDE w:val="0"/>
        <w:autoSpaceDN w:val="0"/>
        <w:adjustRightInd w:val="0"/>
        <w:rPr>
          <w:rFonts w:cs="Arial"/>
          <w:szCs w:val="22"/>
          <w:lang w:val="en-US"/>
        </w:rPr>
      </w:pPr>
      <w:r>
        <w:rPr>
          <w:rFonts w:cs="Arial"/>
          <w:szCs w:val="22"/>
          <w:lang w:val="en-US"/>
        </w:rPr>
        <w:t>associated dates based upon the tasks identified in the Canadian NPA Relief Planning</w:t>
      </w:r>
    </w:p>
    <w:p w:rsidR="008E031D" w:rsidRDefault="008E031D" w:rsidP="008E031D">
      <w:pPr>
        <w:autoSpaceDE w:val="0"/>
        <w:autoSpaceDN w:val="0"/>
        <w:adjustRightInd w:val="0"/>
        <w:rPr>
          <w:rFonts w:cs="Arial"/>
          <w:szCs w:val="22"/>
          <w:lang w:val="en-US"/>
        </w:rPr>
      </w:pPr>
      <w:r>
        <w:rPr>
          <w:rFonts w:cs="Arial"/>
          <w:szCs w:val="22"/>
          <w:lang w:val="en-US"/>
        </w:rPr>
        <w:t>Timeline as well as major events in both the CAP and NIP. All TSPs and</w:t>
      </w:r>
    </w:p>
    <w:p w:rsidR="008E031D" w:rsidRDefault="008E031D" w:rsidP="008E031D">
      <w:pPr>
        <w:autoSpaceDE w:val="0"/>
        <w:autoSpaceDN w:val="0"/>
        <w:adjustRightInd w:val="0"/>
        <w:rPr>
          <w:rFonts w:cs="Arial"/>
          <w:szCs w:val="22"/>
          <w:lang w:val="en-US"/>
        </w:rPr>
      </w:pPr>
      <w:r>
        <w:rPr>
          <w:rFonts w:cs="Arial"/>
          <w:szCs w:val="22"/>
          <w:lang w:val="en-US"/>
        </w:rPr>
        <w:t>telecommunications service users should plan their internal relief activities in accordance</w:t>
      </w:r>
    </w:p>
    <w:p w:rsidR="008E031D" w:rsidRDefault="008E031D" w:rsidP="008E031D">
      <w:pPr>
        <w:keepNext/>
        <w:rPr>
          <w:noProof/>
        </w:rPr>
      </w:pPr>
      <w:r>
        <w:rPr>
          <w:rFonts w:cs="Arial"/>
          <w:szCs w:val="22"/>
          <w:lang w:val="en-US"/>
        </w:rPr>
        <w:t>with the following Relief Implementation Schedule.</w:t>
      </w:r>
    </w:p>
    <w:p w:rsidR="001A04F2" w:rsidRDefault="001A04F2" w:rsidP="001A04F2">
      <w:pPr>
        <w:pStyle w:val="PlainText"/>
        <w:rPr>
          <w:rFonts w:ascii="Arial" w:hAnsi="Arial"/>
        </w:rPr>
      </w:pPr>
    </w:p>
    <w:p w:rsidR="002A5CEF" w:rsidRPr="0011734F" w:rsidRDefault="002A5CEF" w:rsidP="002A5CEF">
      <w:pPr>
        <w:autoSpaceDE w:val="0"/>
        <w:autoSpaceDN w:val="0"/>
        <w:adjustRightInd w:val="0"/>
        <w:jc w:val="center"/>
        <w:rPr>
          <w:rFonts w:eastAsiaTheme="minorHAnsi" w:cs="Arial"/>
          <w:b/>
          <w:bCs/>
          <w:color w:val="000000" w:themeColor="text1"/>
          <w:sz w:val="20"/>
        </w:rPr>
      </w:pPr>
      <w:r w:rsidRPr="0011734F">
        <w:rPr>
          <w:rFonts w:eastAsiaTheme="minorHAnsi" w:cs="Arial"/>
          <w:b/>
          <w:bCs/>
          <w:color w:val="000000" w:themeColor="text1"/>
          <w:sz w:val="20"/>
        </w:rPr>
        <w:t>RELIEF IMPLEMENTATION SCHEDULE</w:t>
      </w:r>
    </w:p>
    <w:p w:rsidR="002A5CEF" w:rsidRDefault="002A5CEF" w:rsidP="002A5CEF">
      <w:pPr>
        <w:jc w:val="center"/>
        <w:rPr>
          <w:ins w:id="350" w:author="Morrison, Daniel" w:date="2017-10-05T09:30:00Z"/>
          <w:rFonts w:eastAsiaTheme="minorHAnsi" w:cs="Arial"/>
          <w:b/>
          <w:bCs/>
          <w:color w:val="000000" w:themeColor="text1"/>
          <w:sz w:val="20"/>
        </w:rPr>
      </w:pPr>
      <w:r w:rsidRPr="0011734F">
        <w:rPr>
          <w:rFonts w:eastAsiaTheme="minorHAnsi" w:cs="Arial"/>
          <w:b/>
          <w:bCs/>
          <w:color w:val="000000" w:themeColor="text1"/>
          <w:sz w:val="20"/>
        </w:rPr>
        <w:t>For 7- to 10-Digit Dialling Transition &amp; a Distributed Overlay of new NPA over NPA 709</w:t>
      </w:r>
    </w:p>
    <w:p w:rsidR="00975280" w:rsidRDefault="00975280" w:rsidP="002A5CEF">
      <w:pPr>
        <w:jc w:val="center"/>
        <w:rPr>
          <w:ins w:id="351" w:author="Morrison, Daniel" w:date="2017-10-05T09:30:00Z"/>
          <w:rFonts w:eastAsiaTheme="minorHAnsi" w:cs="Arial"/>
          <w:b/>
          <w:bCs/>
          <w:color w:val="000000" w:themeColor="text1"/>
          <w:sz w:val="20"/>
        </w:rPr>
      </w:pPr>
    </w:p>
    <w:p w:rsidR="00975280" w:rsidRPr="00975280" w:rsidRDefault="00975280">
      <w:pPr>
        <w:rPr>
          <w:rFonts w:cs="Arial"/>
          <w:bCs/>
          <w:color w:val="000000" w:themeColor="text1"/>
          <w:szCs w:val="22"/>
          <w:rPrChange w:id="352" w:author="Morrison, Daniel" w:date="2017-10-05T09:30:00Z">
            <w:rPr>
              <w:rFonts w:cs="Arial"/>
              <w:b/>
              <w:bCs/>
              <w:color w:val="000000" w:themeColor="text1"/>
              <w:szCs w:val="22"/>
            </w:rPr>
          </w:rPrChange>
        </w:rPr>
        <w:pPrChange w:id="353" w:author="Morrison, Daniel" w:date="2017-10-05T09:30:00Z">
          <w:pPr>
            <w:jc w:val="center"/>
          </w:pPr>
        </w:pPrChange>
      </w:pPr>
      <w:ins w:id="354" w:author="Morrison, Daniel" w:date="2017-10-05T09:32:00Z">
        <w:r w:rsidRPr="00131DC2">
          <w:rPr>
            <w:szCs w:val="22"/>
          </w:rPr>
          <w:t>Bell Canada has proposed a Relief Implementation Schedule in a separate contribution which can be ame</w:t>
        </w:r>
        <w:r>
          <w:rPr>
            <w:szCs w:val="22"/>
          </w:rPr>
          <w:t>n</w:t>
        </w:r>
        <w:r w:rsidRPr="00131DC2">
          <w:rPr>
            <w:szCs w:val="22"/>
          </w:rPr>
          <w:t>ded</w:t>
        </w:r>
        <w:r>
          <w:rPr>
            <w:szCs w:val="22"/>
          </w:rPr>
          <w:t xml:space="preserve"> by the RPC</w:t>
        </w:r>
        <w:r w:rsidRPr="00131DC2">
          <w:rPr>
            <w:szCs w:val="22"/>
          </w:rPr>
          <w:t xml:space="preserve"> and then imported to </w:t>
        </w:r>
        <w:r>
          <w:rPr>
            <w:szCs w:val="22"/>
          </w:rPr>
          <w:t xml:space="preserve">the Planning Document and </w:t>
        </w:r>
        <w:r w:rsidRPr="00131DC2">
          <w:rPr>
            <w:szCs w:val="22"/>
          </w:rPr>
          <w:t>this document.]</w:t>
        </w:r>
      </w:ins>
    </w:p>
    <w:p w:rsidR="002A5CEF" w:rsidRPr="0011734F" w:rsidRDefault="002A5CEF" w:rsidP="002A5CEF">
      <w:pPr>
        <w:jc w:val="center"/>
        <w:rPr>
          <w:rFonts w:cs="Arial"/>
          <w:b/>
          <w:bCs/>
          <w:color w:val="000000" w:themeColor="text1"/>
          <w:szCs w:val="22"/>
        </w:rPr>
      </w:pPr>
    </w:p>
    <w:tbl>
      <w:tblPr>
        <w:tblW w:w="9240"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740"/>
        <w:gridCol w:w="4260"/>
        <w:gridCol w:w="1418"/>
        <w:gridCol w:w="1417"/>
        <w:gridCol w:w="1405"/>
      </w:tblGrid>
      <w:tr w:rsidR="002A5CEF" w:rsidRPr="0011734F" w:rsidDel="00CD0839" w:rsidTr="007E7E9E">
        <w:trPr>
          <w:trHeight w:val="255"/>
          <w:tblHeader/>
          <w:del w:id="355" w:author="Morrison, Daniel" w:date="2017-09-28T12:26:00Z"/>
        </w:trPr>
        <w:tc>
          <w:tcPr>
            <w:tcW w:w="740" w:type="dxa"/>
            <w:shd w:val="clear" w:color="auto" w:fill="auto"/>
            <w:vAlign w:val="center"/>
          </w:tcPr>
          <w:p w:rsidR="002A5CEF" w:rsidDel="00CD0839" w:rsidRDefault="002A5CEF" w:rsidP="007E7E9E">
            <w:pPr>
              <w:jc w:val="center"/>
              <w:rPr>
                <w:del w:id="356" w:author="Morrison, Daniel" w:date="2017-09-28T12:26:00Z"/>
                <w:rFonts w:cs="Arial"/>
                <w:b/>
                <w:bCs/>
                <w:color w:val="000000"/>
                <w:sz w:val="18"/>
                <w:szCs w:val="18"/>
                <w:lang w:val="en-CA"/>
              </w:rPr>
            </w:pPr>
            <w:del w:id="357" w:author="Morrison, Daniel" w:date="2017-09-28T12:26:00Z">
              <w:r w:rsidDel="00CD0839">
                <w:rPr>
                  <w:rFonts w:cs="Arial"/>
                  <w:b/>
                  <w:bCs/>
                  <w:color w:val="000000" w:themeColor="text1"/>
                  <w:sz w:val="18"/>
                  <w:szCs w:val="18"/>
                  <w:lang w:val="en-US"/>
                </w:rPr>
                <w:delText>Item</w:delText>
              </w:r>
            </w:del>
          </w:p>
        </w:tc>
        <w:tc>
          <w:tcPr>
            <w:tcW w:w="4260" w:type="dxa"/>
            <w:shd w:val="clear" w:color="auto" w:fill="auto"/>
          </w:tcPr>
          <w:p w:rsidR="002A5CEF" w:rsidRPr="0011734F" w:rsidDel="00CD0839" w:rsidRDefault="002A5CEF" w:rsidP="007E7E9E">
            <w:pPr>
              <w:jc w:val="center"/>
              <w:rPr>
                <w:del w:id="358" w:author="Morrison, Daniel" w:date="2017-09-28T12:26:00Z"/>
                <w:rFonts w:cs="Arial"/>
                <w:b/>
                <w:bCs/>
                <w:color w:val="000000" w:themeColor="text1"/>
                <w:sz w:val="18"/>
                <w:szCs w:val="18"/>
              </w:rPr>
            </w:pPr>
            <w:del w:id="359" w:author="Morrison, Daniel" w:date="2017-09-28T12:26:00Z">
              <w:r w:rsidRPr="0011734F" w:rsidDel="00CD0839">
                <w:rPr>
                  <w:rFonts w:cs="Arial"/>
                  <w:b/>
                  <w:bCs/>
                  <w:color w:val="000000" w:themeColor="text1"/>
                  <w:sz w:val="18"/>
                  <w:szCs w:val="18"/>
                </w:rPr>
                <w:delText>Task or Event</w:delText>
              </w:r>
            </w:del>
          </w:p>
        </w:tc>
        <w:tc>
          <w:tcPr>
            <w:tcW w:w="1418" w:type="dxa"/>
            <w:shd w:val="clear" w:color="auto" w:fill="auto"/>
          </w:tcPr>
          <w:p w:rsidR="002A5CEF" w:rsidRPr="0011734F" w:rsidDel="00CD0839" w:rsidRDefault="002A5CEF" w:rsidP="007E7E9E">
            <w:pPr>
              <w:jc w:val="center"/>
              <w:rPr>
                <w:del w:id="360" w:author="Morrison, Daniel" w:date="2017-09-28T12:26:00Z"/>
                <w:rFonts w:cs="Arial"/>
                <w:b/>
                <w:bCs/>
                <w:color w:val="000000" w:themeColor="text1"/>
                <w:sz w:val="18"/>
                <w:szCs w:val="18"/>
              </w:rPr>
            </w:pPr>
            <w:del w:id="361" w:author="Morrison, Daniel" w:date="2017-09-28T12:26:00Z">
              <w:r w:rsidRPr="0011734F" w:rsidDel="00CD0839">
                <w:rPr>
                  <w:rFonts w:cs="Arial"/>
                  <w:b/>
                  <w:bCs/>
                  <w:color w:val="000000" w:themeColor="text1"/>
                  <w:sz w:val="18"/>
                  <w:szCs w:val="18"/>
                </w:rPr>
                <w:delText>PRIME</w:delText>
              </w:r>
            </w:del>
          </w:p>
        </w:tc>
        <w:tc>
          <w:tcPr>
            <w:tcW w:w="1417" w:type="dxa"/>
            <w:shd w:val="clear" w:color="auto" w:fill="auto"/>
          </w:tcPr>
          <w:p w:rsidR="002A5CEF" w:rsidRPr="0011734F" w:rsidDel="00CD0839" w:rsidRDefault="002A5CEF" w:rsidP="007E7E9E">
            <w:pPr>
              <w:jc w:val="center"/>
              <w:rPr>
                <w:del w:id="362" w:author="Morrison, Daniel" w:date="2017-09-28T12:26:00Z"/>
                <w:rFonts w:cs="Arial"/>
                <w:b/>
                <w:bCs/>
                <w:color w:val="000000" w:themeColor="text1"/>
                <w:sz w:val="18"/>
                <w:szCs w:val="18"/>
              </w:rPr>
            </w:pPr>
            <w:del w:id="363" w:author="Morrison, Daniel" w:date="2017-09-28T12:26:00Z">
              <w:r w:rsidRPr="0011734F" w:rsidDel="00CD0839">
                <w:rPr>
                  <w:rFonts w:cs="Arial"/>
                  <w:b/>
                  <w:bCs/>
                  <w:color w:val="000000" w:themeColor="text1"/>
                  <w:sz w:val="18"/>
                  <w:szCs w:val="18"/>
                </w:rPr>
                <w:delText>START</w:delText>
              </w:r>
            </w:del>
          </w:p>
        </w:tc>
        <w:tc>
          <w:tcPr>
            <w:tcW w:w="1405" w:type="dxa"/>
            <w:shd w:val="clear" w:color="auto" w:fill="auto"/>
          </w:tcPr>
          <w:p w:rsidR="002A5CEF" w:rsidRPr="0011734F" w:rsidDel="00CD0839" w:rsidRDefault="002A5CEF" w:rsidP="007E7E9E">
            <w:pPr>
              <w:jc w:val="center"/>
              <w:rPr>
                <w:del w:id="364" w:author="Morrison, Daniel" w:date="2017-09-28T12:26:00Z"/>
                <w:rFonts w:cs="Arial"/>
                <w:b/>
                <w:bCs/>
                <w:color w:val="000000" w:themeColor="text1"/>
                <w:sz w:val="18"/>
                <w:szCs w:val="18"/>
              </w:rPr>
            </w:pPr>
            <w:del w:id="365" w:author="Morrison, Daniel" w:date="2017-09-28T12:26:00Z">
              <w:r w:rsidRPr="0011734F" w:rsidDel="00CD0839">
                <w:rPr>
                  <w:rFonts w:cs="Arial"/>
                  <w:b/>
                  <w:bCs/>
                  <w:color w:val="000000" w:themeColor="text1"/>
                  <w:sz w:val="18"/>
                  <w:szCs w:val="18"/>
                </w:rPr>
                <w:delText>END</w:delText>
              </w:r>
            </w:del>
          </w:p>
        </w:tc>
      </w:tr>
      <w:tr w:rsidR="002A5CEF" w:rsidRPr="0011734F" w:rsidDel="00CD0839" w:rsidTr="007E7E9E">
        <w:trPr>
          <w:trHeight w:val="840"/>
          <w:del w:id="366" w:author="Morrison, Daniel" w:date="2017-09-28T12:26:00Z"/>
        </w:trPr>
        <w:tc>
          <w:tcPr>
            <w:tcW w:w="740" w:type="dxa"/>
            <w:shd w:val="clear" w:color="auto" w:fill="auto"/>
            <w:vAlign w:val="center"/>
          </w:tcPr>
          <w:p w:rsidR="002A5CEF" w:rsidDel="00CD0839" w:rsidRDefault="002A5CEF" w:rsidP="007E7E9E">
            <w:pPr>
              <w:jc w:val="center"/>
              <w:rPr>
                <w:del w:id="367" w:author="Morrison, Daniel" w:date="2017-09-28T12:26:00Z"/>
                <w:rFonts w:cs="Arial"/>
                <w:color w:val="000000"/>
                <w:sz w:val="18"/>
                <w:szCs w:val="18"/>
              </w:rPr>
            </w:pPr>
            <w:del w:id="368" w:author="Morrison, Daniel" w:date="2017-09-28T12:26:00Z">
              <w:r w:rsidDel="00CD0839">
                <w:rPr>
                  <w:rFonts w:cs="Arial"/>
                  <w:color w:val="000000" w:themeColor="text1"/>
                  <w:sz w:val="18"/>
                  <w:szCs w:val="18"/>
                  <w:lang w:val="en-US"/>
                </w:rPr>
                <w:delText>1</w:delText>
              </w:r>
            </w:del>
          </w:p>
        </w:tc>
        <w:tc>
          <w:tcPr>
            <w:tcW w:w="4260" w:type="dxa"/>
            <w:shd w:val="clear" w:color="auto" w:fill="auto"/>
          </w:tcPr>
          <w:p w:rsidR="002A5CEF" w:rsidRPr="0011734F" w:rsidDel="00CD0839" w:rsidRDefault="002A5CEF" w:rsidP="007E7E9E">
            <w:pPr>
              <w:rPr>
                <w:del w:id="369" w:author="Morrison, Daniel" w:date="2017-09-28T12:26:00Z"/>
                <w:rFonts w:cs="Arial"/>
                <w:color w:val="000000" w:themeColor="text1"/>
                <w:sz w:val="18"/>
                <w:szCs w:val="18"/>
              </w:rPr>
            </w:pPr>
            <w:del w:id="370" w:author="Morrison, Daniel" w:date="2017-09-28T12:26:00Z">
              <w:r w:rsidRPr="0011734F" w:rsidDel="00CD0839">
                <w:rPr>
                  <w:rFonts w:cs="Arial"/>
                  <w:color w:val="000000" w:themeColor="text1"/>
                  <w:sz w:val="18"/>
                  <w:szCs w:val="18"/>
                </w:rPr>
                <w:delText>CNA identifies NPA exhaust and notifies by e-mail CRTC staff, CSCN, NANPA &amp; CISC that the NPA will exhaust within 72 months</w:delText>
              </w:r>
            </w:del>
          </w:p>
        </w:tc>
        <w:tc>
          <w:tcPr>
            <w:tcW w:w="1418" w:type="dxa"/>
            <w:shd w:val="clear" w:color="auto" w:fill="auto"/>
          </w:tcPr>
          <w:p w:rsidR="002A5CEF" w:rsidRPr="0011734F" w:rsidDel="00CD0839" w:rsidRDefault="002A5CEF" w:rsidP="007E7E9E">
            <w:pPr>
              <w:jc w:val="center"/>
              <w:rPr>
                <w:del w:id="371" w:author="Morrison, Daniel" w:date="2017-09-28T12:26:00Z"/>
                <w:rFonts w:cs="Arial"/>
                <w:color w:val="000000" w:themeColor="text1"/>
                <w:sz w:val="18"/>
                <w:szCs w:val="18"/>
              </w:rPr>
            </w:pPr>
            <w:del w:id="372" w:author="Morrison, Daniel" w:date="2017-09-28T12:26:00Z">
              <w:r w:rsidRPr="0011734F" w:rsidDel="00CD0839">
                <w:rPr>
                  <w:rFonts w:cs="Arial"/>
                  <w:color w:val="000000" w:themeColor="text1"/>
                  <w:sz w:val="18"/>
                  <w:szCs w:val="18"/>
                </w:rPr>
                <w:delText>CNA</w:delText>
              </w:r>
            </w:del>
          </w:p>
        </w:tc>
        <w:tc>
          <w:tcPr>
            <w:tcW w:w="1417" w:type="dxa"/>
            <w:shd w:val="clear" w:color="auto" w:fill="auto"/>
          </w:tcPr>
          <w:p w:rsidR="002A5CEF" w:rsidRPr="0011734F" w:rsidDel="00CD0839" w:rsidRDefault="002A5CEF" w:rsidP="007E7E9E">
            <w:pPr>
              <w:jc w:val="center"/>
              <w:rPr>
                <w:del w:id="373" w:author="Morrison, Daniel" w:date="2017-09-28T12:26:00Z"/>
                <w:rFonts w:cs="Arial"/>
                <w:color w:val="000000" w:themeColor="text1"/>
                <w:sz w:val="18"/>
                <w:szCs w:val="18"/>
              </w:rPr>
            </w:pPr>
            <w:del w:id="374" w:author="Morrison, Daniel" w:date="2017-09-28T12:26:00Z">
              <w:r w:rsidRPr="0011734F" w:rsidDel="00CD0839">
                <w:rPr>
                  <w:rFonts w:cs="Arial"/>
                  <w:color w:val="000000" w:themeColor="text1"/>
                  <w:sz w:val="18"/>
                  <w:szCs w:val="18"/>
                </w:rPr>
                <w:delText> </w:delText>
              </w:r>
            </w:del>
          </w:p>
        </w:tc>
        <w:tc>
          <w:tcPr>
            <w:tcW w:w="1405" w:type="dxa"/>
            <w:shd w:val="clear" w:color="auto" w:fill="auto"/>
          </w:tcPr>
          <w:p w:rsidR="002A5CEF" w:rsidRPr="0011734F" w:rsidDel="00CD0839" w:rsidRDefault="002A5CEF" w:rsidP="007E7E9E">
            <w:pPr>
              <w:jc w:val="center"/>
              <w:rPr>
                <w:del w:id="375" w:author="Morrison, Daniel" w:date="2017-09-28T12:26:00Z"/>
                <w:rFonts w:cs="Arial"/>
                <w:color w:val="000000" w:themeColor="text1"/>
                <w:sz w:val="18"/>
                <w:szCs w:val="18"/>
              </w:rPr>
            </w:pPr>
            <w:del w:id="376" w:author="Morrison, Daniel" w:date="2017-09-28T12:26:00Z">
              <w:r w:rsidRPr="0011734F" w:rsidDel="00CD0839">
                <w:rPr>
                  <w:rFonts w:cs="Arial"/>
                  <w:color w:val="000000" w:themeColor="text1"/>
                  <w:sz w:val="18"/>
                  <w:szCs w:val="18"/>
                </w:rPr>
                <w:delText>11-Mar-2016</w:delText>
              </w:r>
            </w:del>
          </w:p>
        </w:tc>
      </w:tr>
      <w:tr w:rsidR="002A5CEF" w:rsidRPr="0011734F" w:rsidDel="00CD0839" w:rsidTr="007E7E9E">
        <w:trPr>
          <w:trHeight w:val="360"/>
          <w:del w:id="377" w:author="Morrison, Daniel" w:date="2017-09-28T12:26:00Z"/>
        </w:trPr>
        <w:tc>
          <w:tcPr>
            <w:tcW w:w="740" w:type="dxa"/>
            <w:shd w:val="clear" w:color="auto" w:fill="auto"/>
            <w:vAlign w:val="center"/>
          </w:tcPr>
          <w:p w:rsidR="002A5CEF" w:rsidDel="00CD0839" w:rsidRDefault="002A5CEF" w:rsidP="007E7E9E">
            <w:pPr>
              <w:jc w:val="center"/>
              <w:rPr>
                <w:del w:id="378" w:author="Morrison, Daniel" w:date="2017-09-28T12:26:00Z"/>
                <w:rFonts w:cs="Arial"/>
                <w:color w:val="000000"/>
                <w:sz w:val="18"/>
                <w:szCs w:val="18"/>
              </w:rPr>
            </w:pPr>
            <w:del w:id="379" w:author="Morrison, Daniel" w:date="2017-09-28T12:26:00Z">
              <w:r w:rsidDel="00CD0839">
                <w:rPr>
                  <w:rFonts w:cs="Arial"/>
                  <w:color w:val="000000" w:themeColor="text1"/>
                  <w:sz w:val="18"/>
                  <w:szCs w:val="18"/>
                  <w:lang w:val="en-US"/>
                </w:rPr>
                <w:delText>2</w:delText>
              </w:r>
            </w:del>
          </w:p>
        </w:tc>
        <w:tc>
          <w:tcPr>
            <w:tcW w:w="4260" w:type="dxa"/>
            <w:shd w:val="clear" w:color="auto" w:fill="auto"/>
          </w:tcPr>
          <w:p w:rsidR="002A5CEF" w:rsidRPr="0011734F" w:rsidDel="00CD0839" w:rsidRDefault="002A5CEF" w:rsidP="007E7E9E">
            <w:pPr>
              <w:rPr>
                <w:del w:id="380" w:author="Morrison, Daniel" w:date="2017-09-28T12:26:00Z"/>
                <w:rFonts w:cs="Arial"/>
                <w:color w:val="000000" w:themeColor="text1"/>
                <w:sz w:val="18"/>
                <w:szCs w:val="18"/>
              </w:rPr>
            </w:pPr>
            <w:del w:id="381" w:author="Morrison, Daniel" w:date="2017-09-28T12:26:00Z">
              <w:r w:rsidRPr="0011734F" w:rsidDel="00CD0839">
                <w:rPr>
                  <w:rFonts w:cs="Arial"/>
                  <w:color w:val="000000" w:themeColor="text1"/>
                  <w:sz w:val="18"/>
                  <w:szCs w:val="18"/>
                </w:rPr>
                <w:delText>CNA conducts J-NRUF &amp; releases results</w:delText>
              </w:r>
            </w:del>
          </w:p>
        </w:tc>
        <w:tc>
          <w:tcPr>
            <w:tcW w:w="1418" w:type="dxa"/>
            <w:shd w:val="clear" w:color="auto" w:fill="auto"/>
          </w:tcPr>
          <w:p w:rsidR="002A5CEF" w:rsidRPr="0011734F" w:rsidDel="00CD0839" w:rsidRDefault="002A5CEF" w:rsidP="007E7E9E">
            <w:pPr>
              <w:jc w:val="center"/>
              <w:rPr>
                <w:del w:id="382" w:author="Morrison, Daniel" w:date="2017-09-28T12:26:00Z"/>
                <w:rFonts w:cs="Arial"/>
                <w:color w:val="000000" w:themeColor="text1"/>
                <w:sz w:val="18"/>
                <w:szCs w:val="18"/>
              </w:rPr>
            </w:pPr>
            <w:del w:id="383" w:author="Morrison, Daniel" w:date="2017-09-28T12:26:00Z">
              <w:r w:rsidRPr="0011734F" w:rsidDel="00CD0839">
                <w:rPr>
                  <w:rFonts w:cs="Arial"/>
                  <w:color w:val="000000" w:themeColor="text1"/>
                  <w:sz w:val="18"/>
                  <w:szCs w:val="18"/>
                </w:rPr>
                <w:delText>CNA</w:delText>
              </w:r>
            </w:del>
          </w:p>
        </w:tc>
        <w:tc>
          <w:tcPr>
            <w:tcW w:w="1417" w:type="dxa"/>
            <w:shd w:val="clear" w:color="auto" w:fill="auto"/>
          </w:tcPr>
          <w:p w:rsidR="002A5CEF" w:rsidRPr="0011734F" w:rsidDel="00CD0839" w:rsidRDefault="002A5CEF" w:rsidP="007E7E9E">
            <w:pPr>
              <w:jc w:val="center"/>
              <w:rPr>
                <w:del w:id="384" w:author="Morrison, Daniel" w:date="2017-09-28T12:26:00Z"/>
                <w:rFonts w:cs="Arial"/>
                <w:color w:val="000000" w:themeColor="text1"/>
                <w:sz w:val="18"/>
                <w:szCs w:val="18"/>
              </w:rPr>
            </w:pPr>
            <w:del w:id="385" w:author="Morrison, Daniel" w:date="2017-09-28T12:26:00Z">
              <w:r w:rsidRPr="0011734F" w:rsidDel="00CD0839">
                <w:rPr>
                  <w:rFonts w:cs="Arial"/>
                  <w:color w:val="000000" w:themeColor="text1"/>
                  <w:sz w:val="18"/>
                  <w:szCs w:val="18"/>
                </w:rPr>
                <w:delText>14-Mar-2016</w:delText>
              </w:r>
            </w:del>
          </w:p>
        </w:tc>
        <w:tc>
          <w:tcPr>
            <w:tcW w:w="1405" w:type="dxa"/>
            <w:shd w:val="clear" w:color="auto" w:fill="auto"/>
          </w:tcPr>
          <w:p w:rsidR="002A5CEF" w:rsidRPr="0011734F" w:rsidDel="00CD0839" w:rsidRDefault="002A5CEF" w:rsidP="007E7E9E">
            <w:pPr>
              <w:jc w:val="center"/>
              <w:rPr>
                <w:del w:id="386" w:author="Morrison, Daniel" w:date="2017-09-28T12:26:00Z"/>
                <w:rFonts w:cs="Arial"/>
                <w:color w:val="000000" w:themeColor="text1"/>
                <w:sz w:val="18"/>
                <w:szCs w:val="18"/>
              </w:rPr>
            </w:pPr>
            <w:del w:id="387" w:author="Morrison, Daniel" w:date="2017-09-28T12:26:00Z">
              <w:r w:rsidRPr="0011734F" w:rsidDel="00CD0839">
                <w:rPr>
                  <w:rFonts w:cs="Arial"/>
                  <w:color w:val="000000" w:themeColor="text1"/>
                  <w:sz w:val="18"/>
                  <w:szCs w:val="18"/>
                </w:rPr>
                <w:delText>16-May-2016</w:delText>
              </w:r>
            </w:del>
          </w:p>
        </w:tc>
      </w:tr>
      <w:tr w:rsidR="002A5CEF" w:rsidRPr="0011734F" w:rsidDel="00CD0839" w:rsidTr="007E7E9E">
        <w:trPr>
          <w:trHeight w:val="585"/>
          <w:del w:id="388" w:author="Morrison, Daniel" w:date="2017-09-28T12:26:00Z"/>
        </w:trPr>
        <w:tc>
          <w:tcPr>
            <w:tcW w:w="740" w:type="dxa"/>
            <w:shd w:val="clear" w:color="auto" w:fill="auto"/>
            <w:vAlign w:val="center"/>
          </w:tcPr>
          <w:p w:rsidR="002A5CEF" w:rsidDel="00CD0839" w:rsidRDefault="002A5CEF" w:rsidP="007E7E9E">
            <w:pPr>
              <w:jc w:val="center"/>
              <w:rPr>
                <w:del w:id="389" w:author="Morrison, Daniel" w:date="2017-09-28T12:26:00Z"/>
                <w:rFonts w:cs="Arial"/>
                <w:color w:val="000000"/>
                <w:sz w:val="18"/>
                <w:szCs w:val="18"/>
              </w:rPr>
            </w:pPr>
            <w:del w:id="390" w:author="Morrison, Daniel" w:date="2017-09-28T12:26:00Z">
              <w:r w:rsidDel="00CD0839">
                <w:rPr>
                  <w:rFonts w:cs="Arial"/>
                  <w:color w:val="000000" w:themeColor="text1"/>
                  <w:sz w:val="18"/>
                  <w:szCs w:val="18"/>
                  <w:lang w:val="en-US"/>
                </w:rPr>
                <w:delText>3</w:delText>
              </w:r>
            </w:del>
          </w:p>
        </w:tc>
        <w:tc>
          <w:tcPr>
            <w:tcW w:w="4260" w:type="dxa"/>
            <w:shd w:val="clear" w:color="auto" w:fill="auto"/>
          </w:tcPr>
          <w:p w:rsidR="002A5CEF" w:rsidRPr="0011734F" w:rsidDel="00CD0839" w:rsidRDefault="002A5CEF" w:rsidP="007E7E9E">
            <w:pPr>
              <w:rPr>
                <w:del w:id="391" w:author="Morrison, Daniel" w:date="2017-09-28T12:26:00Z"/>
                <w:rFonts w:cs="Arial"/>
                <w:color w:val="000000" w:themeColor="text1"/>
                <w:sz w:val="18"/>
                <w:szCs w:val="18"/>
              </w:rPr>
            </w:pPr>
            <w:del w:id="392" w:author="Morrison, Daniel" w:date="2017-09-28T12:26:00Z">
              <w:r w:rsidRPr="0011734F" w:rsidDel="00CD0839">
                <w:rPr>
                  <w:rFonts w:cs="Arial"/>
                  <w:color w:val="000000" w:themeColor="text1"/>
                  <w:sz w:val="18"/>
                  <w:szCs w:val="18"/>
                </w:rPr>
                <w:delText>CRTC issues Telecom Notice of Consultation regarding establishment of an ad hoc Relief Planning Committee (RPC)</w:delText>
              </w:r>
            </w:del>
          </w:p>
        </w:tc>
        <w:tc>
          <w:tcPr>
            <w:tcW w:w="1418" w:type="dxa"/>
            <w:shd w:val="clear" w:color="auto" w:fill="auto"/>
          </w:tcPr>
          <w:p w:rsidR="002A5CEF" w:rsidRPr="0011734F" w:rsidDel="00CD0839" w:rsidRDefault="002A5CEF" w:rsidP="007E7E9E">
            <w:pPr>
              <w:jc w:val="center"/>
              <w:rPr>
                <w:del w:id="393" w:author="Morrison, Daniel" w:date="2017-09-28T12:26:00Z"/>
                <w:rFonts w:cs="Arial"/>
                <w:color w:val="000000" w:themeColor="text1"/>
                <w:sz w:val="18"/>
                <w:szCs w:val="18"/>
              </w:rPr>
            </w:pPr>
            <w:del w:id="394" w:author="Morrison, Daniel" w:date="2017-09-28T12:26:00Z">
              <w:r w:rsidRPr="0011734F" w:rsidDel="00CD0839">
                <w:rPr>
                  <w:rFonts w:cs="Arial"/>
                  <w:color w:val="000000" w:themeColor="text1"/>
                  <w:sz w:val="18"/>
                  <w:szCs w:val="18"/>
                </w:rPr>
                <w:delText>CRTC</w:delText>
              </w:r>
            </w:del>
          </w:p>
        </w:tc>
        <w:tc>
          <w:tcPr>
            <w:tcW w:w="1417" w:type="dxa"/>
            <w:shd w:val="clear" w:color="auto" w:fill="auto"/>
          </w:tcPr>
          <w:p w:rsidR="002A5CEF" w:rsidRPr="0011734F" w:rsidDel="00CD0839" w:rsidRDefault="002A5CEF" w:rsidP="007E7E9E">
            <w:pPr>
              <w:jc w:val="center"/>
              <w:rPr>
                <w:del w:id="395" w:author="Morrison, Daniel" w:date="2017-09-28T12:26:00Z"/>
                <w:rFonts w:cs="Arial"/>
                <w:color w:val="000000" w:themeColor="text1"/>
                <w:sz w:val="18"/>
                <w:szCs w:val="18"/>
              </w:rPr>
            </w:pPr>
          </w:p>
        </w:tc>
        <w:tc>
          <w:tcPr>
            <w:tcW w:w="1405" w:type="dxa"/>
            <w:shd w:val="clear" w:color="auto" w:fill="auto"/>
          </w:tcPr>
          <w:p w:rsidR="002A5CEF" w:rsidRPr="0011734F" w:rsidDel="00CD0839" w:rsidRDefault="002A5CEF" w:rsidP="007E7E9E">
            <w:pPr>
              <w:jc w:val="center"/>
              <w:rPr>
                <w:del w:id="396" w:author="Morrison, Daniel" w:date="2017-09-28T12:26:00Z"/>
                <w:rFonts w:cs="Arial"/>
                <w:color w:val="000000" w:themeColor="text1"/>
                <w:sz w:val="18"/>
                <w:szCs w:val="18"/>
              </w:rPr>
            </w:pPr>
            <w:del w:id="397" w:author="Morrison, Daniel" w:date="2017-09-28T12:26:00Z">
              <w:r w:rsidRPr="0011734F" w:rsidDel="00CD0839">
                <w:rPr>
                  <w:rFonts w:cs="Arial"/>
                  <w:color w:val="000000" w:themeColor="text1"/>
                  <w:sz w:val="18"/>
                  <w:szCs w:val="18"/>
                </w:rPr>
                <w:delText>31-May-2016</w:delText>
              </w:r>
            </w:del>
          </w:p>
        </w:tc>
      </w:tr>
      <w:tr w:rsidR="002A5CEF" w:rsidRPr="0011734F" w:rsidDel="00CD0839" w:rsidTr="007E7E9E">
        <w:trPr>
          <w:trHeight w:val="570"/>
          <w:del w:id="398" w:author="Morrison, Daniel" w:date="2017-09-28T12:26:00Z"/>
        </w:trPr>
        <w:tc>
          <w:tcPr>
            <w:tcW w:w="740" w:type="dxa"/>
            <w:shd w:val="clear" w:color="auto" w:fill="auto"/>
            <w:vAlign w:val="center"/>
          </w:tcPr>
          <w:p w:rsidR="002A5CEF" w:rsidDel="00CD0839" w:rsidRDefault="002A5CEF" w:rsidP="007E7E9E">
            <w:pPr>
              <w:jc w:val="center"/>
              <w:rPr>
                <w:del w:id="399" w:author="Morrison, Daniel" w:date="2017-09-28T12:26:00Z"/>
                <w:rFonts w:cs="Arial"/>
                <w:color w:val="000000"/>
                <w:sz w:val="18"/>
                <w:szCs w:val="18"/>
              </w:rPr>
            </w:pPr>
            <w:del w:id="400" w:author="Morrison, Daniel" w:date="2017-09-28T12:26:00Z">
              <w:r w:rsidDel="00CD0839">
                <w:rPr>
                  <w:rFonts w:cs="Arial"/>
                  <w:color w:val="000000" w:themeColor="text1"/>
                  <w:sz w:val="18"/>
                  <w:szCs w:val="18"/>
                  <w:lang w:val="en-US"/>
                </w:rPr>
                <w:delText>4</w:delText>
              </w:r>
            </w:del>
          </w:p>
        </w:tc>
        <w:tc>
          <w:tcPr>
            <w:tcW w:w="4260" w:type="dxa"/>
            <w:shd w:val="clear" w:color="auto" w:fill="auto"/>
          </w:tcPr>
          <w:p w:rsidR="002A5CEF" w:rsidRPr="0011734F" w:rsidDel="00CD0839" w:rsidRDefault="002A5CEF" w:rsidP="007E7E9E">
            <w:pPr>
              <w:rPr>
                <w:del w:id="401" w:author="Morrison, Daniel" w:date="2017-09-28T12:26:00Z"/>
                <w:rFonts w:cs="Arial"/>
                <w:color w:val="000000" w:themeColor="text1"/>
                <w:sz w:val="18"/>
                <w:szCs w:val="18"/>
              </w:rPr>
            </w:pPr>
            <w:del w:id="402" w:author="Morrison, Daniel" w:date="2017-09-28T12:26:00Z">
              <w:r w:rsidRPr="0011734F" w:rsidDel="00CD0839">
                <w:rPr>
                  <w:rFonts w:cs="Arial"/>
                  <w:color w:val="000000" w:themeColor="text1"/>
                  <w:sz w:val="18"/>
                  <w:szCs w:val="18"/>
                </w:rPr>
                <w:delText>CNA announces the date for the initial NPA Relief Planning face-to-face meeting &amp; requests contributions</w:delText>
              </w:r>
            </w:del>
          </w:p>
        </w:tc>
        <w:tc>
          <w:tcPr>
            <w:tcW w:w="1418" w:type="dxa"/>
            <w:shd w:val="clear" w:color="auto" w:fill="auto"/>
          </w:tcPr>
          <w:p w:rsidR="002A5CEF" w:rsidRPr="0011734F" w:rsidDel="00CD0839" w:rsidRDefault="002A5CEF" w:rsidP="007E7E9E">
            <w:pPr>
              <w:jc w:val="center"/>
              <w:rPr>
                <w:del w:id="403" w:author="Morrison, Daniel" w:date="2017-09-28T12:26:00Z"/>
                <w:rFonts w:cs="Arial"/>
                <w:color w:val="000000" w:themeColor="text1"/>
                <w:sz w:val="18"/>
                <w:szCs w:val="18"/>
              </w:rPr>
            </w:pPr>
            <w:del w:id="404" w:author="Morrison, Daniel" w:date="2017-09-28T12:26:00Z">
              <w:r w:rsidRPr="0011734F" w:rsidDel="00CD0839">
                <w:rPr>
                  <w:rFonts w:cs="Arial"/>
                  <w:color w:val="000000" w:themeColor="text1"/>
                  <w:sz w:val="18"/>
                  <w:szCs w:val="18"/>
                </w:rPr>
                <w:delText>CNA</w:delText>
              </w:r>
            </w:del>
          </w:p>
        </w:tc>
        <w:tc>
          <w:tcPr>
            <w:tcW w:w="1417" w:type="dxa"/>
            <w:shd w:val="clear" w:color="auto" w:fill="auto"/>
          </w:tcPr>
          <w:p w:rsidR="002A5CEF" w:rsidRPr="0011734F" w:rsidDel="00CD0839" w:rsidRDefault="002A5CEF" w:rsidP="007E7E9E">
            <w:pPr>
              <w:jc w:val="center"/>
              <w:rPr>
                <w:del w:id="405" w:author="Morrison, Daniel" w:date="2017-09-28T12:26:00Z"/>
                <w:rFonts w:cs="Arial"/>
                <w:color w:val="000000" w:themeColor="text1"/>
                <w:sz w:val="18"/>
                <w:szCs w:val="18"/>
              </w:rPr>
            </w:pPr>
            <w:del w:id="406" w:author="Morrison, Daniel" w:date="2017-09-28T12:26:00Z">
              <w:r w:rsidRPr="0011734F" w:rsidDel="00CD0839">
                <w:rPr>
                  <w:rFonts w:cs="Arial"/>
                  <w:color w:val="000000" w:themeColor="text1"/>
                  <w:sz w:val="18"/>
                  <w:szCs w:val="18"/>
                </w:rPr>
                <w:delText>5-Aug-2016</w:delText>
              </w:r>
            </w:del>
          </w:p>
        </w:tc>
        <w:tc>
          <w:tcPr>
            <w:tcW w:w="1405" w:type="dxa"/>
            <w:shd w:val="clear" w:color="auto" w:fill="auto"/>
          </w:tcPr>
          <w:p w:rsidR="002A5CEF" w:rsidRPr="0011734F" w:rsidDel="00CD0839" w:rsidRDefault="002A5CEF" w:rsidP="007E7E9E">
            <w:pPr>
              <w:jc w:val="center"/>
              <w:rPr>
                <w:del w:id="407" w:author="Morrison, Daniel" w:date="2017-09-28T12:26:00Z"/>
                <w:rFonts w:cs="Arial"/>
                <w:color w:val="000000" w:themeColor="text1"/>
                <w:sz w:val="18"/>
                <w:szCs w:val="18"/>
              </w:rPr>
            </w:pPr>
            <w:del w:id="408" w:author="Morrison, Daniel" w:date="2017-09-28T12:26:00Z">
              <w:r w:rsidRPr="0011734F" w:rsidDel="00CD0839">
                <w:rPr>
                  <w:rFonts w:cs="Arial"/>
                  <w:color w:val="000000" w:themeColor="text1"/>
                  <w:sz w:val="18"/>
                  <w:szCs w:val="18"/>
                </w:rPr>
                <w:delText>20-Sep-2016</w:delText>
              </w:r>
            </w:del>
          </w:p>
        </w:tc>
      </w:tr>
      <w:tr w:rsidR="002A5CEF" w:rsidRPr="0011734F" w:rsidDel="00CD0839" w:rsidTr="007E7E9E">
        <w:trPr>
          <w:trHeight w:val="330"/>
          <w:del w:id="409" w:author="Morrison, Daniel" w:date="2017-09-28T12:26:00Z"/>
        </w:trPr>
        <w:tc>
          <w:tcPr>
            <w:tcW w:w="740" w:type="dxa"/>
            <w:shd w:val="clear" w:color="auto" w:fill="auto"/>
            <w:vAlign w:val="center"/>
          </w:tcPr>
          <w:p w:rsidR="002A5CEF" w:rsidDel="00CD0839" w:rsidRDefault="002A5CEF" w:rsidP="007E7E9E">
            <w:pPr>
              <w:jc w:val="center"/>
              <w:rPr>
                <w:del w:id="410" w:author="Morrison, Daniel" w:date="2017-09-28T12:26:00Z"/>
                <w:rFonts w:cs="Arial"/>
                <w:color w:val="000000"/>
                <w:sz w:val="18"/>
                <w:szCs w:val="18"/>
              </w:rPr>
            </w:pPr>
            <w:del w:id="411" w:author="Morrison, Daniel" w:date="2017-09-28T12:26:00Z">
              <w:r w:rsidDel="00CD0839">
                <w:rPr>
                  <w:rFonts w:cs="Arial"/>
                  <w:color w:val="000000" w:themeColor="text1"/>
                  <w:sz w:val="18"/>
                  <w:szCs w:val="18"/>
                  <w:lang w:val="en-US"/>
                </w:rPr>
                <w:delText>5</w:delText>
              </w:r>
            </w:del>
          </w:p>
        </w:tc>
        <w:tc>
          <w:tcPr>
            <w:tcW w:w="4260" w:type="dxa"/>
            <w:shd w:val="clear" w:color="auto" w:fill="auto"/>
          </w:tcPr>
          <w:p w:rsidR="002A5CEF" w:rsidRPr="0011734F" w:rsidDel="00CD0839" w:rsidRDefault="002A5CEF" w:rsidP="007E7E9E">
            <w:pPr>
              <w:rPr>
                <w:del w:id="412" w:author="Morrison, Daniel" w:date="2017-09-28T12:26:00Z"/>
                <w:rFonts w:cs="Arial"/>
                <w:color w:val="000000" w:themeColor="text1"/>
                <w:sz w:val="18"/>
                <w:szCs w:val="18"/>
              </w:rPr>
            </w:pPr>
            <w:del w:id="413" w:author="Morrison, Daniel" w:date="2017-09-28T12:26:00Z">
              <w:r w:rsidRPr="0011734F" w:rsidDel="00CD0839">
                <w:rPr>
                  <w:rFonts w:cs="Arial"/>
                  <w:color w:val="000000" w:themeColor="text1"/>
                  <w:sz w:val="18"/>
                  <w:szCs w:val="18"/>
                </w:rPr>
                <w:delText>CNA develops and distributes Initial Planning Document (IPD) to RPC</w:delText>
              </w:r>
            </w:del>
          </w:p>
        </w:tc>
        <w:tc>
          <w:tcPr>
            <w:tcW w:w="1418" w:type="dxa"/>
            <w:shd w:val="clear" w:color="auto" w:fill="auto"/>
          </w:tcPr>
          <w:p w:rsidR="002A5CEF" w:rsidRPr="0011734F" w:rsidDel="00CD0839" w:rsidRDefault="002A5CEF" w:rsidP="007E7E9E">
            <w:pPr>
              <w:jc w:val="center"/>
              <w:rPr>
                <w:del w:id="414" w:author="Morrison, Daniel" w:date="2017-09-28T12:26:00Z"/>
                <w:rFonts w:cs="Arial"/>
                <w:color w:val="000000" w:themeColor="text1"/>
                <w:sz w:val="18"/>
                <w:szCs w:val="18"/>
              </w:rPr>
            </w:pPr>
            <w:del w:id="415" w:author="Morrison, Daniel" w:date="2017-09-28T12:26:00Z">
              <w:r w:rsidRPr="0011734F" w:rsidDel="00CD0839">
                <w:rPr>
                  <w:rFonts w:cs="Arial"/>
                  <w:color w:val="000000" w:themeColor="text1"/>
                  <w:sz w:val="18"/>
                  <w:szCs w:val="18"/>
                </w:rPr>
                <w:delText>CNA</w:delText>
              </w:r>
            </w:del>
          </w:p>
        </w:tc>
        <w:tc>
          <w:tcPr>
            <w:tcW w:w="1417" w:type="dxa"/>
            <w:shd w:val="clear" w:color="auto" w:fill="auto"/>
          </w:tcPr>
          <w:p w:rsidR="002A5CEF" w:rsidRPr="0011734F" w:rsidDel="00CD0839" w:rsidRDefault="002A5CEF" w:rsidP="007E7E9E">
            <w:pPr>
              <w:jc w:val="center"/>
              <w:rPr>
                <w:del w:id="416" w:author="Morrison, Daniel" w:date="2017-09-28T12:26:00Z"/>
                <w:rFonts w:cs="Arial"/>
                <w:color w:val="000000" w:themeColor="text1"/>
                <w:sz w:val="18"/>
                <w:szCs w:val="18"/>
              </w:rPr>
            </w:pPr>
            <w:del w:id="417" w:author="Morrison, Daniel" w:date="2017-09-28T12:26:00Z">
              <w:r w:rsidRPr="0011734F" w:rsidDel="00CD0839">
                <w:rPr>
                  <w:rFonts w:cs="Arial"/>
                  <w:color w:val="000000" w:themeColor="text1"/>
                  <w:sz w:val="18"/>
                  <w:szCs w:val="18"/>
                </w:rPr>
                <w:delText>31-May-2016</w:delText>
              </w:r>
            </w:del>
          </w:p>
        </w:tc>
        <w:tc>
          <w:tcPr>
            <w:tcW w:w="1405" w:type="dxa"/>
            <w:shd w:val="clear" w:color="auto" w:fill="auto"/>
          </w:tcPr>
          <w:p w:rsidR="002A5CEF" w:rsidRPr="0011734F" w:rsidDel="00CD0839" w:rsidRDefault="002A5CEF" w:rsidP="007E7E9E">
            <w:pPr>
              <w:jc w:val="center"/>
              <w:rPr>
                <w:del w:id="418" w:author="Morrison, Daniel" w:date="2017-09-28T12:26:00Z"/>
                <w:rFonts w:cs="Arial"/>
                <w:color w:val="000000" w:themeColor="text1"/>
                <w:sz w:val="18"/>
                <w:szCs w:val="18"/>
              </w:rPr>
            </w:pPr>
            <w:del w:id="419" w:author="Morrison, Daniel" w:date="2017-09-28T12:26:00Z">
              <w:r w:rsidRPr="0011734F" w:rsidDel="00CD0839">
                <w:rPr>
                  <w:rFonts w:cs="Arial"/>
                  <w:color w:val="000000" w:themeColor="text1"/>
                  <w:sz w:val="18"/>
                  <w:szCs w:val="18"/>
                </w:rPr>
                <w:delText>5-Aug-2016</w:delText>
              </w:r>
            </w:del>
          </w:p>
        </w:tc>
      </w:tr>
      <w:tr w:rsidR="002A5CEF" w:rsidRPr="0011734F" w:rsidDel="00CD0839" w:rsidTr="007E7E9E">
        <w:trPr>
          <w:trHeight w:val="525"/>
          <w:del w:id="420" w:author="Morrison, Daniel" w:date="2017-09-28T12:26:00Z"/>
        </w:trPr>
        <w:tc>
          <w:tcPr>
            <w:tcW w:w="740" w:type="dxa"/>
            <w:shd w:val="clear" w:color="auto" w:fill="auto"/>
            <w:vAlign w:val="center"/>
          </w:tcPr>
          <w:p w:rsidR="002A5CEF" w:rsidDel="00CD0839" w:rsidRDefault="002A5CEF" w:rsidP="007E7E9E">
            <w:pPr>
              <w:jc w:val="center"/>
              <w:rPr>
                <w:del w:id="421" w:author="Morrison, Daniel" w:date="2017-09-28T12:26:00Z"/>
                <w:rFonts w:cs="Arial"/>
                <w:color w:val="000000"/>
                <w:sz w:val="18"/>
                <w:szCs w:val="18"/>
              </w:rPr>
            </w:pPr>
            <w:del w:id="422" w:author="Morrison, Daniel" w:date="2017-09-28T12:26:00Z">
              <w:r w:rsidDel="00CD0839">
                <w:rPr>
                  <w:rFonts w:cs="Arial"/>
                  <w:color w:val="000000" w:themeColor="text1"/>
                  <w:sz w:val="18"/>
                  <w:szCs w:val="18"/>
                  <w:lang w:val="en-US"/>
                </w:rPr>
                <w:delText>6</w:delText>
              </w:r>
            </w:del>
          </w:p>
        </w:tc>
        <w:tc>
          <w:tcPr>
            <w:tcW w:w="4260" w:type="dxa"/>
            <w:shd w:val="clear" w:color="auto" w:fill="auto"/>
          </w:tcPr>
          <w:p w:rsidR="002A5CEF" w:rsidRPr="0011734F" w:rsidDel="00CD0839" w:rsidRDefault="002A5CEF" w:rsidP="007E7E9E">
            <w:pPr>
              <w:rPr>
                <w:del w:id="423" w:author="Morrison, Daniel" w:date="2017-09-28T12:26:00Z"/>
                <w:rFonts w:cs="Arial"/>
                <w:color w:val="000000" w:themeColor="text1"/>
                <w:sz w:val="18"/>
                <w:szCs w:val="18"/>
              </w:rPr>
            </w:pPr>
            <w:del w:id="424" w:author="Morrison, Daniel" w:date="2017-09-28T12:26:00Z">
              <w:r w:rsidRPr="0011734F" w:rsidDel="00CD0839">
                <w:rPr>
                  <w:rFonts w:cs="Arial"/>
                  <w:color w:val="000000" w:themeColor="text1"/>
                  <w:sz w:val="18"/>
                  <w:szCs w:val="18"/>
                </w:rPr>
                <w:delText>RPC participants review IPD &amp; submit contributions to RPC</w:delText>
              </w:r>
            </w:del>
          </w:p>
        </w:tc>
        <w:tc>
          <w:tcPr>
            <w:tcW w:w="1418" w:type="dxa"/>
            <w:shd w:val="clear" w:color="auto" w:fill="auto"/>
          </w:tcPr>
          <w:p w:rsidR="002A5CEF" w:rsidRPr="0011734F" w:rsidDel="00CD0839" w:rsidRDefault="002A5CEF" w:rsidP="007E7E9E">
            <w:pPr>
              <w:jc w:val="center"/>
              <w:rPr>
                <w:del w:id="425" w:author="Morrison, Daniel" w:date="2017-09-28T12:26:00Z"/>
                <w:rFonts w:cs="Arial"/>
                <w:color w:val="000000" w:themeColor="text1"/>
                <w:sz w:val="18"/>
                <w:szCs w:val="18"/>
              </w:rPr>
            </w:pPr>
            <w:del w:id="426" w:author="Morrison, Daniel" w:date="2017-09-28T12:26:00Z">
              <w:r w:rsidRPr="0011734F" w:rsidDel="00CD0839">
                <w:rPr>
                  <w:rFonts w:cs="Arial"/>
                  <w:color w:val="000000" w:themeColor="text1"/>
                  <w:sz w:val="18"/>
                  <w:szCs w:val="18"/>
                </w:rPr>
                <w:delText>RPC</w:delText>
              </w:r>
            </w:del>
          </w:p>
        </w:tc>
        <w:tc>
          <w:tcPr>
            <w:tcW w:w="1417" w:type="dxa"/>
            <w:shd w:val="clear" w:color="auto" w:fill="auto"/>
          </w:tcPr>
          <w:p w:rsidR="002A5CEF" w:rsidRPr="0011734F" w:rsidDel="00CD0839" w:rsidRDefault="002A5CEF" w:rsidP="007E7E9E">
            <w:pPr>
              <w:jc w:val="center"/>
              <w:rPr>
                <w:del w:id="427" w:author="Morrison, Daniel" w:date="2017-09-28T12:26:00Z"/>
                <w:rFonts w:cs="Arial"/>
                <w:color w:val="000000" w:themeColor="text1"/>
                <w:sz w:val="18"/>
                <w:szCs w:val="18"/>
              </w:rPr>
            </w:pPr>
            <w:del w:id="428" w:author="Morrison, Daniel" w:date="2017-09-28T12:26:00Z">
              <w:r w:rsidRPr="0011734F" w:rsidDel="00CD0839">
                <w:rPr>
                  <w:rFonts w:cs="Arial"/>
                  <w:color w:val="000000" w:themeColor="text1"/>
                  <w:sz w:val="18"/>
                  <w:szCs w:val="18"/>
                </w:rPr>
                <w:delText>5-Aug-2016</w:delText>
              </w:r>
            </w:del>
          </w:p>
        </w:tc>
        <w:tc>
          <w:tcPr>
            <w:tcW w:w="1405" w:type="dxa"/>
            <w:shd w:val="clear" w:color="auto" w:fill="auto"/>
          </w:tcPr>
          <w:p w:rsidR="002A5CEF" w:rsidRPr="0011734F" w:rsidDel="00CD0839" w:rsidRDefault="002A5CEF" w:rsidP="007E7E9E">
            <w:pPr>
              <w:jc w:val="center"/>
              <w:rPr>
                <w:del w:id="429" w:author="Morrison, Daniel" w:date="2017-09-28T12:26:00Z"/>
                <w:rFonts w:cs="Arial"/>
                <w:color w:val="000000" w:themeColor="text1"/>
                <w:sz w:val="18"/>
                <w:szCs w:val="18"/>
              </w:rPr>
            </w:pPr>
            <w:del w:id="430" w:author="Morrison, Daniel" w:date="2017-09-28T12:26:00Z">
              <w:r w:rsidRPr="0011734F" w:rsidDel="00CD0839">
                <w:rPr>
                  <w:rFonts w:cs="Arial"/>
                  <w:color w:val="000000" w:themeColor="text1"/>
                  <w:sz w:val="18"/>
                  <w:szCs w:val="18"/>
                </w:rPr>
                <w:delText>13-Sep-2016</w:delText>
              </w:r>
            </w:del>
          </w:p>
        </w:tc>
      </w:tr>
      <w:tr w:rsidR="002A5CEF" w:rsidRPr="0011734F" w:rsidDel="00CD0839" w:rsidTr="007E7E9E">
        <w:trPr>
          <w:trHeight w:val="720"/>
          <w:del w:id="431" w:author="Morrison, Daniel" w:date="2017-09-28T12:26:00Z"/>
        </w:trPr>
        <w:tc>
          <w:tcPr>
            <w:tcW w:w="740" w:type="dxa"/>
            <w:shd w:val="clear" w:color="auto" w:fill="auto"/>
            <w:vAlign w:val="center"/>
          </w:tcPr>
          <w:p w:rsidR="002A5CEF" w:rsidDel="00CD0839" w:rsidRDefault="002A5CEF" w:rsidP="007E7E9E">
            <w:pPr>
              <w:jc w:val="center"/>
              <w:rPr>
                <w:del w:id="432" w:author="Morrison, Daniel" w:date="2017-09-28T12:26:00Z"/>
                <w:rFonts w:cs="Arial"/>
                <w:color w:val="000000"/>
                <w:sz w:val="18"/>
                <w:szCs w:val="18"/>
              </w:rPr>
            </w:pPr>
            <w:del w:id="433" w:author="Morrison, Daniel" w:date="2017-09-28T12:26:00Z">
              <w:r w:rsidDel="00CD0839">
                <w:rPr>
                  <w:rFonts w:cs="Arial"/>
                  <w:color w:val="000000" w:themeColor="text1"/>
                  <w:sz w:val="18"/>
                  <w:szCs w:val="18"/>
                  <w:lang w:val="en-US"/>
                </w:rPr>
                <w:delText>7</w:delText>
              </w:r>
            </w:del>
          </w:p>
        </w:tc>
        <w:tc>
          <w:tcPr>
            <w:tcW w:w="4260" w:type="dxa"/>
            <w:shd w:val="clear" w:color="auto" w:fill="auto"/>
          </w:tcPr>
          <w:p w:rsidR="002A5CEF" w:rsidRPr="0011734F" w:rsidDel="00CD0839" w:rsidRDefault="002A5CEF" w:rsidP="007E7E9E">
            <w:pPr>
              <w:rPr>
                <w:del w:id="434" w:author="Morrison, Daniel" w:date="2017-09-28T12:26:00Z"/>
                <w:rFonts w:cs="Arial"/>
                <w:color w:val="000000" w:themeColor="text1"/>
                <w:sz w:val="18"/>
                <w:szCs w:val="18"/>
              </w:rPr>
            </w:pPr>
            <w:del w:id="435" w:author="Morrison, Daniel" w:date="2017-09-28T12:26:00Z">
              <w:r w:rsidRPr="0011734F" w:rsidDel="00CD0839">
                <w:rPr>
                  <w:rFonts w:cs="Arial"/>
                  <w:color w:val="000000" w:themeColor="text1"/>
                  <w:sz w:val="18"/>
                  <w:szCs w:val="18"/>
                </w:rPr>
                <w:delText>CNA chairs initial RPC meeting to start development of Planning Document (PD) &amp; Relief Implementation Plan (RIP) &amp; schedules future meetings/conference calls</w:delText>
              </w:r>
            </w:del>
          </w:p>
        </w:tc>
        <w:tc>
          <w:tcPr>
            <w:tcW w:w="1418" w:type="dxa"/>
            <w:shd w:val="clear" w:color="auto" w:fill="auto"/>
          </w:tcPr>
          <w:p w:rsidR="002A5CEF" w:rsidRPr="0011734F" w:rsidDel="00CD0839" w:rsidRDefault="002A5CEF" w:rsidP="007E7E9E">
            <w:pPr>
              <w:jc w:val="center"/>
              <w:rPr>
                <w:del w:id="436" w:author="Morrison, Daniel" w:date="2017-09-28T12:26:00Z"/>
                <w:rFonts w:cs="Arial"/>
                <w:color w:val="000000" w:themeColor="text1"/>
                <w:sz w:val="18"/>
                <w:szCs w:val="18"/>
              </w:rPr>
            </w:pPr>
            <w:del w:id="437" w:author="Morrison, Daniel" w:date="2017-09-28T12:26:00Z">
              <w:r w:rsidRPr="0011734F" w:rsidDel="00CD0839">
                <w:rPr>
                  <w:rFonts w:cs="Arial"/>
                  <w:color w:val="000000" w:themeColor="text1"/>
                  <w:sz w:val="18"/>
                  <w:szCs w:val="18"/>
                </w:rPr>
                <w:delText>CNA, RPC</w:delText>
              </w:r>
            </w:del>
          </w:p>
        </w:tc>
        <w:tc>
          <w:tcPr>
            <w:tcW w:w="1417" w:type="dxa"/>
            <w:shd w:val="clear" w:color="auto" w:fill="auto"/>
          </w:tcPr>
          <w:p w:rsidR="002A5CEF" w:rsidRPr="0011734F" w:rsidDel="00CD0839" w:rsidRDefault="002A5CEF" w:rsidP="007E7E9E">
            <w:pPr>
              <w:jc w:val="center"/>
              <w:rPr>
                <w:del w:id="438" w:author="Morrison, Daniel" w:date="2017-09-28T12:26:00Z"/>
                <w:rFonts w:cs="Arial"/>
                <w:color w:val="000000" w:themeColor="text1"/>
                <w:sz w:val="18"/>
                <w:szCs w:val="18"/>
              </w:rPr>
            </w:pPr>
            <w:del w:id="439" w:author="Morrison, Daniel" w:date="2017-09-28T12:26:00Z">
              <w:r w:rsidRPr="0011734F" w:rsidDel="00CD0839">
                <w:rPr>
                  <w:rFonts w:cs="Arial"/>
                  <w:color w:val="000000" w:themeColor="text1"/>
                  <w:sz w:val="18"/>
                  <w:szCs w:val="18"/>
                </w:rPr>
                <w:delText>20-Sep-2016</w:delText>
              </w:r>
            </w:del>
          </w:p>
        </w:tc>
        <w:tc>
          <w:tcPr>
            <w:tcW w:w="1405" w:type="dxa"/>
            <w:shd w:val="clear" w:color="auto" w:fill="auto"/>
          </w:tcPr>
          <w:p w:rsidR="002A5CEF" w:rsidRPr="0011734F" w:rsidDel="00CD0839" w:rsidRDefault="002A5CEF" w:rsidP="007E7E9E">
            <w:pPr>
              <w:jc w:val="center"/>
              <w:rPr>
                <w:del w:id="440" w:author="Morrison, Daniel" w:date="2017-09-28T12:26:00Z"/>
                <w:rFonts w:cs="Arial"/>
                <w:color w:val="000000" w:themeColor="text1"/>
                <w:sz w:val="18"/>
                <w:szCs w:val="18"/>
              </w:rPr>
            </w:pPr>
            <w:del w:id="441" w:author="Morrison, Daniel" w:date="2017-09-28T12:26:00Z">
              <w:r w:rsidRPr="0011734F" w:rsidDel="00CD0839">
                <w:rPr>
                  <w:rFonts w:cs="Arial"/>
                  <w:color w:val="000000" w:themeColor="text1"/>
                  <w:sz w:val="18"/>
                  <w:szCs w:val="18"/>
                </w:rPr>
                <w:delText>22-Sep-2016</w:delText>
              </w:r>
            </w:del>
          </w:p>
        </w:tc>
      </w:tr>
      <w:tr w:rsidR="002A5CEF" w:rsidRPr="0011734F" w:rsidDel="00CD0839" w:rsidTr="007E7E9E">
        <w:trPr>
          <w:trHeight w:val="540"/>
          <w:del w:id="442" w:author="Morrison, Daniel" w:date="2017-09-28T12:26:00Z"/>
        </w:trPr>
        <w:tc>
          <w:tcPr>
            <w:tcW w:w="740" w:type="dxa"/>
            <w:shd w:val="clear" w:color="auto" w:fill="auto"/>
            <w:vAlign w:val="center"/>
          </w:tcPr>
          <w:p w:rsidR="002A5CEF" w:rsidDel="00CD0839" w:rsidRDefault="002A5CEF" w:rsidP="007E7E9E">
            <w:pPr>
              <w:jc w:val="center"/>
              <w:rPr>
                <w:del w:id="443" w:author="Morrison, Daniel" w:date="2017-09-28T12:26:00Z"/>
                <w:rFonts w:cs="Arial"/>
                <w:color w:val="000000"/>
                <w:sz w:val="18"/>
                <w:szCs w:val="18"/>
              </w:rPr>
            </w:pPr>
            <w:del w:id="444" w:author="Morrison, Daniel" w:date="2017-09-28T12:26:00Z">
              <w:r w:rsidDel="00CD0839">
                <w:rPr>
                  <w:rFonts w:cs="Arial"/>
                  <w:color w:val="000000" w:themeColor="text1"/>
                  <w:sz w:val="18"/>
                  <w:szCs w:val="18"/>
                  <w:lang w:val="en-US"/>
                </w:rPr>
                <w:delText>8</w:delText>
              </w:r>
            </w:del>
          </w:p>
        </w:tc>
        <w:tc>
          <w:tcPr>
            <w:tcW w:w="4260" w:type="dxa"/>
            <w:shd w:val="clear" w:color="auto" w:fill="auto"/>
          </w:tcPr>
          <w:p w:rsidR="002A5CEF" w:rsidRPr="0011734F" w:rsidDel="00CD0839" w:rsidRDefault="002A5CEF" w:rsidP="007E7E9E">
            <w:pPr>
              <w:rPr>
                <w:del w:id="445" w:author="Morrison, Daniel" w:date="2017-09-28T12:26:00Z"/>
                <w:rFonts w:cs="Arial"/>
                <w:color w:val="000000" w:themeColor="text1"/>
                <w:sz w:val="18"/>
                <w:szCs w:val="18"/>
              </w:rPr>
            </w:pPr>
            <w:del w:id="446" w:author="Morrison, Daniel" w:date="2017-09-28T12:26:00Z">
              <w:r w:rsidRPr="0011734F" w:rsidDel="00CD0839">
                <w:rPr>
                  <w:rFonts w:cs="Arial"/>
                  <w:color w:val="000000" w:themeColor="text1"/>
                  <w:sz w:val="18"/>
                  <w:szCs w:val="18"/>
                </w:rPr>
                <w:delText>CNA chairs subsequent RPC meetings/conference calls to finalize PD and RIP</w:delText>
              </w:r>
            </w:del>
          </w:p>
        </w:tc>
        <w:tc>
          <w:tcPr>
            <w:tcW w:w="1418" w:type="dxa"/>
            <w:shd w:val="clear" w:color="auto" w:fill="auto"/>
          </w:tcPr>
          <w:p w:rsidR="002A5CEF" w:rsidRPr="0011734F" w:rsidDel="00CD0839" w:rsidRDefault="002A5CEF" w:rsidP="007E7E9E">
            <w:pPr>
              <w:jc w:val="center"/>
              <w:rPr>
                <w:del w:id="447" w:author="Morrison, Daniel" w:date="2017-09-28T12:26:00Z"/>
                <w:rFonts w:cs="Arial"/>
                <w:color w:val="000000" w:themeColor="text1"/>
                <w:sz w:val="18"/>
                <w:szCs w:val="18"/>
              </w:rPr>
            </w:pPr>
            <w:del w:id="448" w:author="Morrison, Daniel" w:date="2017-09-28T12:26:00Z">
              <w:r w:rsidRPr="0011734F" w:rsidDel="00CD0839">
                <w:rPr>
                  <w:rFonts w:cs="Arial"/>
                  <w:color w:val="000000" w:themeColor="text1"/>
                  <w:sz w:val="18"/>
                  <w:szCs w:val="18"/>
                </w:rPr>
                <w:delText>CNA, RPC</w:delText>
              </w:r>
            </w:del>
          </w:p>
        </w:tc>
        <w:tc>
          <w:tcPr>
            <w:tcW w:w="1417" w:type="dxa"/>
            <w:shd w:val="clear" w:color="auto" w:fill="auto"/>
          </w:tcPr>
          <w:p w:rsidR="002A5CEF" w:rsidRPr="0011734F" w:rsidDel="00CD0839" w:rsidRDefault="002A5CEF" w:rsidP="007E7E9E">
            <w:pPr>
              <w:jc w:val="center"/>
              <w:rPr>
                <w:del w:id="449" w:author="Morrison, Daniel" w:date="2017-09-28T12:26:00Z"/>
                <w:rFonts w:cs="Arial"/>
                <w:color w:val="000000" w:themeColor="text1"/>
                <w:sz w:val="18"/>
                <w:szCs w:val="18"/>
              </w:rPr>
            </w:pPr>
            <w:del w:id="450" w:author="Morrison, Daniel" w:date="2017-09-28T12:26:00Z">
              <w:r w:rsidRPr="0011734F" w:rsidDel="00CD0839">
                <w:rPr>
                  <w:rFonts w:cs="Arial"/>
                  <w:color w:val="000000" w:themeColor="text1"/>
                  <w:sz w:val="18"/>
                  <w:szCs w:val="18"/>
                </w:rPr>
                <w:delText>23-Sep-2016</w:delText>
              </w:r>
            </w:del>
          </w:p>
        </w:tc>
        <w:tc>
          <w:tcPr>
            <w:tcW w:w="1405" w:type="dxa"/>
            <w:shd w:val="clear" w:color="auto" w:fill="auto"/>
          </w:tcPr>
          <w:p w:rsidR="002A5CEF" w:rsidRPr="0011734F" w:rsidDel="00CD0839" w:rsidRDefault="002A5CEF" w:rsidP="007E7E9E">
            <w:pPr>
              <w:jc w:val="center"/>
              <w:rPr>
                <w:del w:id="451" w:author="Morrison, Daniel" w:date="2017-09-28T12:26:00Z"/>
                <w:rFonts w:cs="Arial"/>
                <w:color w:val="000000" w:themeColor="text1"/>
                <w:sz w:val="18"/>
                <w:szCs w:val="18"/>
              </w:rPr>
            </w:pPr>
            <w:del w:id="452" w:author="Morrison, Daniel" w:date="2017-09-28T12:26:00Z">
              <w:r w:rsidRPr="0011734F" w:rsidDel="00CD0839">
                <w:rPr>
                  <w:rFonts w:cs="Arial"/>
                  <w:color w:val="000000" w:themeColor="text1"/>
                  <w:sz w:val="18"/>
                  <w:szCs w:val="18"/>
                </w:rPr>
                <w:delText>7-Oct-2016</w:delText>
              </w:r>
            </w:del>
          </w:p>
        </w:tc>
      </w:tr>
      <w:tr w:rsidR="002A5CEF" w:rsidRPr="0011734F" w:rsidDel="00CD0839" w:rsidTr="007E7E9E">
        <w:trPr>
          <w:trHeight w:val="570"/>
          <w:del w:id="453" w:author="Morrison, Daniel" w:date="2017-09-28T12:26:00Z"/>
        </w:trPr>
        <w:tc>
          <w:tcPr>
            <w:tcW w:w="740" w:type="dxa"/>
            <w:shd w:val="clear" w:color="auto" w:fill="auto"/>
            <w:vAlign w:val="center"/>
          </w:tcPr>
          <w:p w:rsidR="002A5CEF" w:rsidDel="00CD0839" w:rsidRDefault="002A5CEF" w:rsidP="007E7E9E">
            <w:pPr>
              <w:jc w:val="center"/>
              <w:rPr>
                <w:del w:id="454" w:author="Morrison, Daniel" w:date="2017-09-28T12:26:00Z"/>
                <w:rFonts w:cs="Arial"/>
                <w:color w:val="000000"/>
                <w:sz w:val="18"/>
                <w:szCs w:val="18"/>
              </w:rPr>
            </w:pPr>
            <w:del w:id="455" w:author="Morrison, Daniel" w:date="2017-09-28T12:26:00Z">
              <w:r w:rsidDel="00CD0839">
                <w:rPr>
                  <w:rFonts w:cs="Arial"/>
                  <w:color w:val="000000" w:themeColor="text1"/>
                  <w:sz w:val="18"/>
                  <w:szCs w:val="18"/>
                  <w:lang w:val="en-US"/>
                </w:rPr>
                <w:delText>9</w:delText>
              </w:r>
            </w:del>
          </w:p>
        </w:tc>
        <w:tc>
          <w:tcPr>
            <w:tcW w:w="4260" w:type="dxa"/>
            <w:shd w:val="clear" w:color="auto" w:fill="auto"/>
          </w:tcPr>
          <w:p w:rsidR="002A5CEF" w:rsidRPr="0011734F" w:rsidDel="00CD0839" w:rsidRDefault="002A5CEF" w:rsidP="007E7E9E">
            <w:pPr>
              <w:rPr>
                <w:del w:id="456" w:author="Morrison, Daniel" w:date="2017-09-28T12:26:00Z"/>
                <w:rFonts w:cs="Arial"/>
                <w:color w:val="000000" w:themeColor="text1"/>
                <w:sz w:val="18"/>
                <w:szCs w:val="18"/>
              </w:rPr>
            </w:pPr>
            <w:del w:id="457" w:author="Morrison, Daniel" w:date="2017-09-28T12:26:00Z">
              <w:r w:rsidRPr="0011734F" w:rsidDel="00CD0839">
                <w:rPr>
                  <w:rFonts w:cs="Arial"/>
                  <w:color w:val="000000" w:themeColor="text1"/>
                  <w:sz w:val="18"/>
                  <w:szCs w:val="18"/>
                </w:rPr>
                <w:delText>The RPC creates Consumer Awareness (CATF) and Network Implementation (NITF) Task Forces</w:delText>
              </w:r>
            </w:del>
          </w:p>
        </w:tc>
        <w:tc>
          <w:tcPr>
            <w:tcW w:w="1418" w:type="dxa"/>
            <w:shd w:val="clear" w:color="auto" w:fill="auto"/>
          </w:tcPr>
          <w:p w:rsidR="002A5CEF" w:rsidRPr="0011734F" w:rsidDel="00CD0839" w:rsidRDefault="002A5CEF" w:rsidP="007E7E9E">
            <w:pPr>
              <w:jc w:val="center"/>
              <w:rPr>
                <w:del w:id="458" w:author="Morrison, Daniel" w:date="2017-09-28T12:26:00Z"/>
                <w:rFonts w:cs="Arial"/>
                <w:color w:val="000000" w:themeColor="text1"/>
                <w:sz w:val="18"/>
                <w:szCs w:val="18"/>
              </w:rPr>
            </w:pPr>
            <w:del w:id="459" w:author="Morrison, Daniel" w:date="2017-09-28T12:26:00Z">
              <w:r w:rsidRPr="0011734F" w:rsidDel="00CD0839">
                <w:rPr>
                  <w:rFonts w:cs="Arial"/>
                  <w:color w:val="000000" w:themeColor="text1"/>
                  <w:sz w:val="18"/>
                  <w:szCs w:val="18"/>
                </w:rPr>
                <w:delText>RPC</w:delText>
              </w:r>
            </w:del>
          </w:p>
        </w:tc>
        <w:tc>
          <w:tcPr>
            <w:tcW w:w="1417" w:type="dxa"/>
            <w:shd w:val="clear" w:color="auto" w:fill="auto"/>
          </w:tcPr>
          <w:p w:rsidR="002A5CEF" w:rsidRPr="0011734F" w:rsidDel="00CD0839" w:rsidRDefault="002A5CEF" w:rsidP="007E7E9E">
            <w:pPr>
              <w:jc w:val="center"/>
              <w:rPr>
                <w:del w:id="460" w:author="Morrison, Daniel" w:date="2017-09-28T12:26:00Z"/>
                <w:rFonts w:cs="Arial"/>
                <w:color w:val="000000" w:themeColor="text1"/>
                <w:sz w:val="18"/>
                <w:szCs w:val="18"/>
              </w:rPr>
            </w:pPr>
            <w:del w:id="461" w:author="Morrison, Daniel" w:date="2017-09-28T12:26:00Z">
              <w:r w:rsidRPr="0011734F" w:rsidDel="00CD0839">
                <w:rPr>
                  <w:rFonts w:cs="Arial"/>
                  <w:color w:val="000000" w:themeColor="text1"/>
                  <w:sz w:val="18"/>
                  <w:szCs w:val="18"/>
                </w:rPr>
                <w:delText>21-Sep-2016</w:delText>
              </w:r>
            </w:del>
          </w:p>
        </w:tc>
        <w:tc>
          <w:tcPr>
            <w:tcW w:w="1405" w:type="dxa"/>
            <w:shd w:val="clear" w:color="auto" w:fill="auto"/>
          </w:tcPr>
          <w:p w:rsidR="002A5CEF" w:rsidRPr="0011734F" w:rsidDel="00CD0839" w:rsidRDefault="002A5CEF" w:rsidP="007E7E9E">
            <w:pPr>
              <w:jc w:val="center"/>
              <w:rPr>
                <w:del w:id="462" w:author="Morrison, Daniel" w:date="2017-09-28T12:26:00Z"/>
                <w:rFonts w:cs="Arial"/>
                <w:color w:val="000000" w:themeColor="text1"/>
                <w:sz w:val="18"/>
                <w:szCs w:val="18"/>
              </w:rPr>
            </w:pPr>
            <w:del w:id="463" w:author="Morrison, Daniel" w:date="2017-09-28T12:26:00Z">
              <w:r w:rsidRPr="0011734F" w:rsidDel="00CD0839">
                <w:rPr>
                  <w:rFonts w:cs="Arial"/>
                  <w:color w:val="000000" w:themeColor="text1"/>
                  <w:sz w:val="18"/>
                  <w:szCs w:val="18"/>
                </w:rPr>
                <w:delText>21-Oct-2016</w:delText>
              </w:r>
            </w:del>
          </w:p>
        </w:tc>
      </w:tr>
      <w:tr w:rsidR="002A5CEF" w:rsidRPr="0011734F" w:rsidDel="00CD0839" w:rsidTr="007E7E9E">
        <w:trPr>
          <w:trHeight w:val="570"/>
          <w:del w:id="464" w:author="Morrison, Daniel" w:date="2017-09-28T12:26:00Z"/>
        </w:trPr>
        <w:tc>
          <w:tcPr>
            <w:tcW w:w="740" w:type="dxa"/>
            <w:shd w:val="clear" w:color="auto" w:fill="auto"/>
            <w:vAlign w:val="center"/>
          </w:tcPr>
          <w:p w:rsidR="002A5CEF" w:rsidDel="00CD0839" w:rsidRDefault="002A5CEF" w:rsidP="007E7E9E">
            <w:pPr>
              <w:jc w:val="center"/>
              <w:rPr>
                <w:del w:id="465" w:author="Morrison, Daniel" w:date="2017-09-28T12:26:00Z"/>
                <w:rFonts w:cs="Arial"/>
                <w:color w:val="000000"/>
                <w:sz w:val="18"/>
                <w:szCs w:val="18"/>
              </w:rPr>
            </w:pPr>
            <w:del w:id="466" w:author="Morrison, Daniel" w:date="2017-09-28T12:26:00Z">
              <w:r w:rsidDel="00CD0839">
                <w:rPr>
                  <w:rFonts w:cs="Arial"/>
                  <w:color w:val="000000" w:themeColor="text1"/>
                  <w:sz w:val="18"/>
                  <w:szCs w:val="18"/>
                  <w:lang w:val="en-US"/>
                </w:rPr>
                <w:delText>10</w:delText>
              </w:r>
            </w:del>
          </w:p>
        </w:tc>
        <w:tc>
          <w:tcPr>
            <w:tcW w:w="4260" w:type="dxa"/>
            <w:shd w:val="clear" w:color="auto" w:fill="auto"/>
          </w:tcPr>
          <w:p w:rsidR="002A5CEF" w:rsidRPr="0011734F" w:rsidDel="00CD0839" w:rsidRDefault="002A5CEF" w:rsidP="007E7E9E">
            <w:pPr>
              <w:rPr>
                <w:del w:id="467" w:author="Morrison, Daniel" w:date="2017-09-28T12:26:00Z"/>
                <w:rFonts w:cs="Arial"/>
                <w:color w:val="000000" w:themeColor="text1"/>
                <w:sz w:val="18"/>
                <w:szCs w:val="18"/>
              </w:rPr>
            </w:pPr>
            <w:del w:id="468" w:author="Morrison, Daniel" w:date="2017-09-28T12:26:00Z">
              <w:r w:rsidRPr="0011734F" w:rsidDel="00CD0839">
                <w:rPr>
                  <w:rFonts w:cs="Arial"/>
                  <w:color w:val="000000" w:themeColor="text1"/>
                  <w:sz w:val="18"/>
                  <w:szCs w:val="18"/>
                </w:rPr>
                <w:delText>CNA forwards PD</w:delText>
              </w:r>
              <w:r w:rsidDel="00CD0839">
                <w:rPr>
                  <w:rFonts w:cs="Arial"/>
                  <w:color w:val="000000" w:themeColor="text1"/>
                  <w:sz w:val="18"/>
                  <w:szCs w:val="18"/>
                </w:rPr>
                <w:delText xml:space="preserve"> </w:delText>
              </w:r>
              <w:r w:rsidRPr="0011734F" w:rsidDel="00CD0839">
                <w:rPr>
                  <w:rFonts w:cs="Arial"/>
                  <w:color w:val="000000" w:themeColor="text1"/>
                  <w:sz w:val="18"/>
                  <w:szCs w:val="18"/>
                </w:rPr>
                <w:delText>and RIP to the CISC and CRTC for approval</w:delText>
              </w:r>
            </w:del>
          </w:p>
        </w:tc>
        <w:tc>
          <w:tcPr>
            <w:tcW w:w="1418" w:type="dxa"/>
            <w:shd w:val="clear" w:color="auto" w:fill="auto"/>
          </w:tcPr>
          <w:p w:rsidR="002A5CEF" w:rsidRPr="0011734F" w:rsidDel="00CD0839" w:rsidRDefault="002A5CEF" w:rsidP="007E7E9E">
            <w:pPr>
              <w:jc w:val="center"/>
              <w:rPr>
                <w:del w:id="469" w:author="Morrison, Daniel" w:date="2017-09-28T12:26:00Z"/>
                <w:rFonts w:cs="Arial"/>
                <w:color w:val="000000" w:themeColor="text1"/>
                <w:sz w:val="18"/>
                <w:szCs w:val="18"/>
              </w:rPr>
            </w:pPr>
            <w:del w:id="470" w:author="Morrison, Daniel" w:date="2017-09-28T12:26:00Z">
              <w:r w:rsidRPr="0011734F" w:rsidDel="00CD0839">
                <w:rPr>
                  <w:rFonts w:cs="Arial"/>
                  <w:color w:val="000000" w:themeColor="text1"/>
                  <w:sz w:val="18"/>
                  <w:szCs w:val="18"/>
                </w:rPr>
                <w:delText>CNA</w:delText>
              </w:r>
            </w:del>
          </w:p>
        </w:tc>
        <w:tc>
          <w:tcPr>
            <w:tcW w:w="1417" w:type="dxa"/>
            <w:shd w:val="clear" w:color="auto" w:fill="auto"/>
          </w:tcPr>
          <w:p w:rsidR="002A5CEF" w:rsidRPr="0011734F" w:rsidDel="00CD0839" w:rsidRDefault="002A5CEF" w:rsidP="007E7E9E">
            <w:pPr>
              <w:jc w:val="center"/>
              <w:rPr>
                <w:del w:id="471" w:author="Morrison, Daniel" w:date="2017-09-28T12:26:00Z"/>
                <w:rFonts w:cs="Arial"/>
                <w:color w:val="000000" w:themeColor="text1"/>
                <w:sz w:val="18"/>
                <w:szCs w:val="18"/>
              </w:rPr>
            </w:pPr>
            <w:del w:id="472" w:author="Morrison, Daniel" w:date="2017-09-28T12:26:00Z">
              <w:r w:rsidRPr="0011734F" w:rsidDel="00CD0839">
                <w:rPr>
                  <w:rFonts w:cs="Arial"/>
                  <w:color w:val="000000" w:themeColor="text1"/>
                  <w:sz w:val="18"/>
                  <w:szCs w:val="18"/>
                </w:rPr>
                <w:delText>11-Oct-2016</w:delText>
              </w:r>
            </w:del>
          </w:p>
        </w:tc>
        <w:tc>
          <w:tcPr>
            <w:tcW w:w="1405" w:type="dxa"/>
            <w:shd w:val="clear" w:color="auto" w:fill="auto"/>
          </w:tcPr>
          <w:p w:rsidR="002A5CEF" w:rsidRPr="0011734F" w:rsidDel="00CD0839" w:rsidRDefault="002A5CEF" w:rsidP="007E7E9E">
            <w:pPr>
              <w:jc w:val="center"/>
              <w:rPr>
                <w:del w:id="473" w:author="Morrison, Daniel" w:date="2017-09-28T12:26:00Z"/>
                <w:rFonts w:cs="Arial"/>
                <w:color w:val="000000" w:themeColor="text1"/>
                <w:sz w:val="18"/>
                <w:szCs w:val="18"/>
              </w:rPr>
            </w:pPr>
            <w:del w:id="474" w:author="Morrison, Daniel" w:date="2017-09-28T12:26:00Z">
              <w:r w:rsidRPr="0011734F" w:rsidDel="00CD0839">
                <w:rPr>
                  <w:rFonts w:cs="Arial"/>
                  <w:color w:val="000000" w:themeColor="text1"/>
                  <w:sz w:val="18"/>
                  <w:szCs w:val="18"/>
                </w:rPr>
                <w:delText>11-Oct-2016</w:delText>
              </w:r>
            </w:del>
          </w:p>
        </w:tc>
      </w:tr>
      <w:tr w:rsidR="002A5CEF" w:rsidRPr="0011734F" w:rsidDel="00CD0839" w:rsidTr="007E7E9E">
        <w:trPr>
          <w:trHeight w:val="795"/>
          <w:del w:id="475" w:author="Morrison, Daniel" w:date="2017-09-28T12:26:00Z"/>
        </w:trPr>
        <w:tc>
          <w:tcPr>
            <w:tcW w:w="740" w:type="dxa"/>
            <w:shd w:val="clear" w:color="auto" w:fill="auto"/>
            <w:vAlign w:val="center"/>
          </w:tcPr>
          <w:p w:rsidR="002A5CEF" w:rsidDel="00CD0839" w:rsidRDefault="002A5CEF" w:rsidP="007E7E9E">
            <w:pPr>
              <w:jc w:val="center"/>
              <w:rPr>
                <w:del w:id="476" w:author="Morrison, Daniel" w:date="2017-09-28T12:26:00Z"/>
                <w:rFonts w:cs="Arial"/>
                <w:color w:val="000000"/>
                <w:sz w:val="18"/>
                <w:szCs w:val="18"/>
              </w:rPr>
            </w:pPr>
            <w:del w:id="477" w:author="Morrison, Daniel" w:date="2017-09-28T12:26:00Z">
              <w:r w:rsidDel="00CD0839">
                <w:rPr>
                  <w:rFonts w:cs="Arial"/>
                  <w:color w:val="000000" w:themeColor="text1"/>
                  <w:sz w:val="18"/>
                  <w:szCs w:val="18"/>
                  <w:lang w:val="en-US"/>
                </w:rPr>
                <w:delText>11</w:delText>
              </w:r>
            </w:del>
          </w:p>
        </w:tc>
        <w:tc>
          <w:tcPr>
            <w:tcW w:w="4260" w:type="dxa"/>
            <w:shd w:val="clear" w:color="auto" w:fill="auto"/>
          </w:tcPr>
          <w:p w:rsidR="002A5CEF" w:rsidRPr="0011734F" w:rsidDel="00CD0839" w:rsidRDefault="002A5CEF" w:rsidP="007E7E9E">
            <w:pPr>
              <w:rPr>
                <w:del w:id="478" w:author="Morrison, Daniel" w:date="2017-09-28T12:26:00Z"/>
                <w:rFonts w:cs="Arial"/>
                <w:color w:val="000000" w:themeColor="text1"/>
                <w:sz w:val="18"/>
                <w:szCs w:val="18"/>
              </w:rPr>
            </w:pPr>
            <w:del w:id="479" w:author="Morrison, Daniel" w:date="2017-09-28T12:26:00Z">
              <w:r w:rsidRPr="0011734F" w:rsidDel="00CD0839">
                <w:rPr>
                  <w:rFonts w:cs="Arial"/>
                  <w:color w:val="000000" w:themeColor="text1"/>
                  <w:sz w:val="18"/>
                  <w:szCs w:val="18"/>
                </w:rPr>
                <w:delText>Special Types of Telecommunications Service Users (9-1-1</w:delText>
              </w:r>
              <w:r w:rsidR="008E45F3" w:rsidDel="00CD0839">
                <w:rPr>
                  <w:rFonts w:cs="Arial"/>
                  <w:color w:val="000000" w:themeColor="text1"/>
                  <w:sz w:val="18"/>
                  <w:szCs w:val="18"/>
                </w:rPr>
                <w:delText xml:space="preserve"> </w:delText>
              </w:r>
              <w:r w:rsidR="008E45F3" w:rsidRPr="008E45F3" w:rsidDel="00CD0839">
                <w:rPr>
                  <w:rFonts w:cs="Arial"/>
                  <w:color w:val="000000" w:themeColor="text1"/>
                  <w:sz w:val="18"/>
                  <w:szCs w:val="18"/>
                </w:rPr>
                <w:delText>Public Safety Answering Points</w:delText>
              </w:r>
              <w:r w:rsidRPr="0011734F" w:rsidDel="00CD0839">
                <w:rPr>
                  <w:rFonts w:cs="Arial"/>
                  <w:color w:val="000000" w:themeColor="text1"/>
                  <w:sz w:val="18"/>
                  <w:szCs w:val="18"/>
                </w:rPr>
                <w:delText xml:space="preserve"> </w:delText>
              </w:r>
              <w:r w:rsidR="008E45F3" w:rsidDel="00CD0839">
                <w:rPr>
                  <w:rFonts w:cs="Arial"/>
                  <w:color w:val="000000" w:themeColor="text1"/>
                  <w:sz w:val="18"/>
                  <w:szCs w:val="18"/>
                </w:rPr>
                <w:delText>(</w:delText>
              </w:r>
              <w:r w:rsidRPr="0011734F" w:rsidDel="00CD0839">
                <w:rPr>
                  <w:rFonts w:cs="Arial"/>
                  <w:color w:val="000000" w:themeColor="text1"/>
                  <w:sz w:val="18"/>
                  <w:szCs w:val="18"/>
                </w:rPr>
                <w:delText>PSAPs</w:delText>
              </w:r>
              <w:r w:rsidR="008E45F3" w:rsidDel="00CD0839">
                <w:rPr>
                  <w:rFonts w:cs="Arial"/>
                  <w:color w:val="000000" w:themeColor="text1"/>
                  <w:sz w:val="18"/>
                  <w:szCs w:val="18"/>
                </w:rPr>
                <w:delText>)</w:delText>
              </w:r>
              <w:r w:rsidRPr="0011734F" w:rsidDel="00CD0839">
                <w:rPr>
                  <w:rFonts w:cs="Arial"/>
                  <w:color w:val="000000" w:themeColor="text1"/>
                  <w:sz w:val="18"/>
                  <w:szCs w:val="18"/>
                </w:rPr>
                <w:delText xml:space="preserve">, alarm companies, </w:delText>
              </w:r>
              <w:r w:rsidR="008E45F3" w:rsidDel="00CD0839">
                <w:rPr>
                  <w:rFonts w:cs="Arial"/>
                  <w:color w:val="000000" w:themeColor="text1"/>
                  <w:sz w:val="18"/>
                  <w:szCs w:val="18"/>
                </w:rPr>
                <w:delText>Internet Service Providers (</w:delText>
              </w:r>
              <w:r w:rsidRPr="0011734F" w:rsidDel="00CD0839">
                <w:rPr>
                  <w:rFonts w:cs="Arial"/>
                  <w:color w:val="000000" w:themeColor="text1"/>
                  <w:sz w:val="18"/>
                  <w:szCs w:val="18"/>
                </w:rPr>
                <w:delText>ISPs</w:delText>
              </w:r>
              <w:r w:rsidR="008E45F3" w:rsidDel="00CD0839">
                <w:rPr>
                  <w:rFonts w:cs="Arial"/>
                  <w:color w:val="000000" w:themeColor="text1"/>
                  <w:sz w:val="18"/>
                  <w:szCs w:val="18"/>
                </w:rPr>
                <w:delText>)</w:delText>
              </w:r>
              <w:r w:rsidRPr="0011734F" w:rsidDel="00CD0839">
                <w:rPr>
                  <w:rFonts w:cs="Arial"/>
                  <w:color w:val="000000" w:themeColor="text1"/>
                  <w:sz w:val="18"/>
                  <w:szCs w:val="18"/>
                </w:rPr>
                <w:delText>, paging companies, etc.) to identify any concerns to RPC &amp; CRTC</w:delText>
              </w:r>
            </w:del>
          </w:p>
        </w:tc>
        <w:tc>
          <w:tcPr>
            <w:tcW w:w="1418" w:type="dxa"/>
            <w:shd w:val="clear" w:color="auto" w:fill="auto"/>
          </w:tcPr>
          <w:p w:rsidR="002A5CEF" w:rsidRPr="0011734F" w:rsidDel="00CD0839" w:rsidRDefault="002A5CEF" w:rsidP="007E7E9E">
            <w:pPr>
              <w:jc w:val="center"/>
              <w:rPr>
                <w:del w:id="480" w:author="Morrison, Daniel" w:date="2017-09-28T12:26:00Z"/>
                <w:rFonts w:cs="Arial"/>
                <w:color w:val="000000" w:themeColor="text1"/>
                <w:sz w:val="18"/>
                <w:szCs w:val="18"/>
              </w:rPr>
            </w:pPr>
            <w:del w:id="481" w:author="Morrison, Daniel" w:date="2017-09-28T12:26:00Z">
              <w:r w:rsidRPr="0011734F" w:rsidDel="00CD0839">
                <w:rPr>
                  <w:rFonts w:cs="Arial"/>
                  <w:color w:val="000000" w:themeColor="text1"/>
                  <w:sz w:val="18"/>
                  <w:szCs w:val="18"/>
                </w:rPr>
                <w:delText>Special Users</w:delText>
              </w:r>
            </w:del>
          </w:p>
        </w:tc>
        <w:tc>
          <w:tcPr>
            <w:tcW w:w="1417" w:type="dxa"/>
            <w:shd w:val="clear" w:color="auto" w:fill="auto"/>
          </w:tcPr>
          <w:p w:rsidR="002A5CEF" w:rsidRPr="0011734F" w:rsidDel="00CD0839" w:rsidRDefault="002A5CEF" w:rsidP="007E7E9E">
            <w:pPr>
              <w:jc w:val="center"/>
              <w:rPr>
                <w:del w:id="482" w:author="Morrison, Daniel" w:date="2017-09-28T12:26:00Z"/>
                <w:rFonts w:cs="Arial"/>
                <w:color w:val="000000" w:themeColor="text1"/>
                <w:sz w:val="18"/>
                <w:szCs w:val="18"/>
              </w:rPr>
            </w:pPr>
            <w:del w:id="483" w:author="Morrison, Daniel" w:date="2017-09-28T12:26:00Z">
              <w:r w:rsidRPr="0011734F" w:rsidDel="00CD0839">
                <w:rPr>
                  <w:rFonts w:cs="Arial"/>
                  <w:color w:val="000000" w:themeColor="text1"/>
                  <w:sz w:val="18"/>
                  <w:szCs w:val="18"/>
                </w:rPr>
                <w:delText>31-May-2016</w:delText>
              </w:r>
            </w:del>
          </w:p>
        </w:tc>
        <w:tc>
          <w:tcPr>
            <w:tcW w:w="1405" w:type="dxa"/>
            <w:shd w:val="clear" w:color="auto" w:fill="auto"/>
          </w:tcPr>
          <w:p w:rsidR="002A5CEF" w:rsidRPr="0011734F" w:rsidDel="00CD0839" w:rsidRDefault="002A5CEF" w:rsidP="007E7E9E">
            <w:pPr>
              <w:jc w:val="center"/>
              <w:rPr>
                <w:del w:id="484" w:author="Morrison, Daniel" w:date="2017-09-28T12:26:00Z"/>
                <w:rFonts w:cs="Arial"/>
                <w:color w:val="000000" w:themeColor="text1"/>
                <w:sz w:val="18"/>
                <w:szCs w:val="18"/>
              </w:rPr>
            </w:pPr>
            <w:del w:id="485" w:author="Morrison, Daniel" w:date="2017-09-28T12:26:00Z">
              <w:r w:rsidRPr="0011734F" w:rsidDel="00CD0839">
                <w:rPr>
                  <w:rFonts w:cs="Arial"/>
                  <w:color w:val="000000" w:themeColor="text1"/>
                  <w:sz w:val="18"/>
                  <w:szCs w:val="18"/>
                </w:rPr>
                <w:delText>7-Oct-2016</w:delText>
              </w:r>
            </w:del>
          </w:p>
        </w:tc>
      </w:tr>
      <w:tr w:rsidR="002A5CEF" w:rsidRPr="0011734F" w:rsidDel="00CD0839" w:rsidTr="007E7E9E">
        <w:trPr>
          <w:trHeight w:val="780"/>
          <w:del w:id="486" w:author="Morrison, Daniel" w:date="2017-09-28T12:26:00Z"/>
        </w:trPr>
        <w:tc>
          <w:tcPr>
            <w:tcW w:w="740" w:type="dxa"/>
            <w:shd w:val="clear" w:color="auto" w:fill="auto"/>
            <w:vAlign w:val="center"/>
          </w:tcPr>
          <w:p w:rsidR="002A5CEF" w:rsidDel="00CD0839" w:rsidRDefault="002A5CEF" w:rsidP="007E7E9E">
            <w:pPr>
              <w:jc w:val="center"/>
              <w:rPr>
                <w:del w:id="487" w:author="Morrison, Daniel" w:date="2017-09-28T12:26:00Z"/>
                <w:rFonts w:cs="Arial"/>
                <w:color w:val="000000"/>
                <w:sz w:val="18"/>
                <w:szCs w:val="18"/>
              </w:rPr>
            </w:pPr>
            <w:del w:id="488" w:author="Morrison, Daniel" w:date="2017-09-28T12:26:00Z">
              <w:r w:rsidDel="00CD0839">
                <w:rPr>
                  <w:rFonts w:cs="Arial"/>
                  <w:color w:val="000000" w:themeColor="text1"/>
                  <w:sz w:val="18"/>
                  <w:szCs w:val="18"/>
                  <w:lang w:val="en-US"/>
                </w:rPr>
                <w:delText>12</w:delText>
              </w:r>
            </w:del>
          </w:p>
        </w:tc>
        <w:tc>
          <w:tcPr>
            <w:tcW w:w="4260" w:type="dxa"/>
            <w:shd w:val="clear" w:color="auto" w:fill="auto"/>
          </w:tcPr>
          <w:p w:rsidR="002A5CEF" w:rsidRPr="0011734F" w:rsidDel="00CD0839" w:rsidRDefault="002A5CEF" w:rsidP="007E7E9E">
            <w:pPr>
              <w:rPr>
                <w:del w:id="489" w:author="Morrison, Daniel" w:date="2017-09-28T12:26:00Z"/>
                <w:rFonts w:cs="Arial"/>
                <w:color w:val="000000" w:themeColor="text1"/>
                <w:sz w:val="18"/>
                <w:szCs w:val="18"/>
              </w:rPr>
            </w:pPr>
            <w:del w:id="490" w:author="Morrison, Daniel" w:date="2017-09-28T12:26:00Z">
              <w:r w:rsidRPr="0011734F" w:rsidDel="00CD0839">
                <w:rPr>
                  <w:rFonts w:cs="Arial"/>
                  <w:color w:val="000000" w:themeColor="text1"/>
                  <w:sz w:val="18"/>
                  <w:szCs w:val="18"/>
                </w:rPr>
                <w:delText>CRTC issues Telecom Decision approving a Relief Option, Relief Date, &amp; New NPA, and RIP</w:delText>
              </w:r>
            </w:del>
          </w:p>
        </w:tc>
        <w:tc>
          <w:tcPr>
            <w:tcW w:w="1418" w:type="dxa"/>
            <w:shd w:val="clear" w:color="auto" w:fill="auto"/>
          </w:tcPr>
          <w:p w:rsidR="002A5CEF" w:rsidRPr="0011734F" w:rsidDel="00CD0839" w:rsidRDefault="002A5CEF" w:rsidP="007E7E9E">
            <w:pPr>
              <w:jc w:val="center"/>
              <w:rPr>
                <w:del w:id="491" w:author="Morrison, Daniel" w:date="2017-09-28T12:26:00Z"/>
                <w:rFonts w:cs="Arial"/>
                <w:color w:val="000000" w:themeColor="text1"/>
                <w:sz w:val="18"/>
                <w:szCs w:val="18"/>
              </w:rPr>
            </w:pPr>
            <w:del w:id="492" w:author="Morrison, Daniel" w:date="2017-09-28T12:26:00Z">
              <w:r w:rsidRPr="0011734F" w:rsidDel="00CD0839">
                <w:rPr>
                  <w:rFonts w:cs="Arial"/>
                  <w:color w:val="000000" w:themeColor="text1"/>
                  <w:sz w:val="18"/>
                  <w:szCs w:val="18"/>
                </w:rPr>
                <w:delText>CRTC</w:delText>
              </w:r>
            </w:del>
          </w:p>
        </w:tc>
        <w:tc>
          <w:tcPr>
            <w:tcW w:w="1417" w:type="dxa"/>
            <w:shd w:val="clear" w:color="auto" w:fill="auto"/>
          </w:tcPr>
          <w:p w:rsidR="002A5CEF" w:rsidRPr="0011734F" w:rsidDel="00CD0839" w:rsidRDefault="002A5CEF" w:rsidP="007E7E9E">
            <w:pPr>
              <w:jc w:val="center"/>
              <w:rPr>
                <w:del w:id="493" w:author="Morrison, Daniel" w:date="2017-09-28T12:26:00Z"/>
                <w:rFonts w:cs="Arial"/>
                <w:color w:val="000000" w:themeColor="text1"/>
                <w:sz w:val="18"/>
                <w:szCs w:val="18"/>
              </w:rPr>
            </w:pPr>
            <w:del w:id="494" w:author="Morrison, Daniel" w:date="2017-09-28T12:26:00Z">
              <w:r w:rsidRPr="0011734F" w:rsidDel="00CD0839">
                <w:rPr>
                  <w:rFonts w:cs="Arial"/>
                  <w:color w:val="000000" w:themeColor="text1"/>
                  <w:sz w:val="18"/>
                  <w:szCs w:val="18"/>
                </w:rPr>
                <w:delText>11-Oct-2016</w:delText>
              </w:r>
            </w:del>
          </w:p>
        </w:tc>
        <w:tc>
          <w:tcPr>
            <w:tcW w:w="1405" w:type="dxa"/>
            <w:shd w:val="clear" w:color="auto" w:fill="auto"/>
          </w:tcPr>
          <w:p w:rsidR="002A5CEF" w:rsidRPr="0011734F" w:rsidDel="00CD0839" w:rsidRDefault="002A5CEF" w:rsidP="007E7E9E">
            <w:pPr>
              <w:jc w:val="center"/>
              <w:rPr>
                <w:del w:id="495" w:author="Morrison, Daniel" w:date="2017-09-28T12:26:00Z"/>
                <w:rFonts w:cs="Arial"/>
                <w:color w:val="000000" w:themeColor="text1"/>
                <w:sz w:val="18"/>
                <w:szCs w:val="18"/>
              </w:rPr>
            </w:pPr>
            <w:del w:id="496" w:author="Morrison, Daniel" w:date="2017-09-28T12:26:00Z">
              <w:r w:rsidRPr="0011734F" w:rsidDel="00CD0839">
                <w:rPr>
                  <w:rFonts w:cs="Arial"/>
                  <w:color w:val="000000" w:themeColor="text1"/>
                  <w:sz w:val="18"/>
                  <w:szCs w:val="18"/>
                </w:rPr>
                <w:delText>16-Jan-2017</w:delText>
              </w:r>
            </w:del>
          </w:p>
        </w:tc>
      </w:tr>
      <w:tr w:rsidR="002A5CEF" w:rsidRPr="0011734F" w:rsidDel="00CD0839" w:rsidTr="007E7E9E">
        <w:trPr>
          <w:trHeight w:val="345"/>
          <w:del w:id="497" w:author="Morrison, Daniel" w:date="2017-09-28T12:26:00Z"/>
        </w:trPr>
        <w:tc>
          <w:tcPr>
            <w:tcW w:w="740" w:type="dxa"/>
            <w:shd w:val="clear" w:color="auto" w:fill="auto"/>
            <w:vAlign w:val="center"/>
          </w:tcPr>
          <w:p w:rsidR="002A5CEF" w:rsidDel="00CD0839" w:rsidRDefault="002A5CEF" w:rsidP="007E7E9E">
            <w:pPr>
              <w:jc w:val="center"/>
              <w:rPr>
                <w:del w:id="498" w:author="Morrison, Daniel" w:date="2017-09-28T12:26:00Z"/>
                <w:rFonts w:cs="Arial"/>
                <w:color w:val="000000"/>
                <w:sz w:val="18"/>
                <w:szCs w:val="18"/>
              </w:rPr>
            </w:pPr>
            <w:del w:id="499" w:author="Morrison, Daniel" w:date="2017-09-28T12:26:00Z">
              <w:r w:rsidDel="00CD0839">
                <w:rPr>
                  <w:rFonts w:cs="Arial"/>
                  <w:color w:val="000000" w:themeColor="text1"/>
                  <w:sz w:val="18"/>
                  <w:szCs w:val="18"/>
                  <w:lang w:val="en-US"/>
                </w:rPr>
                <w:delText>13</w:delText>
              </w:r>
            </w:del>
          </w:p>
        </w:tc>
        <w:tc>
          <w:tcPr>
            <w:tcW w:w="4260" w:type="dxa"/>
            <w:shd w:val="clear" w:color="auto" w:fill="auto"/>
          </w:tcPr>
          <w:p w:rsidR="002A5CEF" w:rsidRPr="0011734F" w:rsidDel="00CD0839" w:rsidRDefault="002A5CEF" w:rsidP="007E7E9E">
            <w:pPr>
              <w:rPr>
                <w:del w:id="500" w:author="Morrison, Daniel" w:date="2017-09-28T12:26:00Z"/>
                <w:rFonts w:cs="Arial"/>
                <w:color w:val="000000" w:themeColor="text1"/>
                <w:sz w:val="18"/>
                <w:szCs w:val="18"/>
              </w:rPr>
            </w:pPr>
            <w:del w:id="501" w:author="Morrison, Daniel" w:date="2017-09-28T12:26:00Z">
              <w:r w:rsidRPr="0011734F" w:rsidDel="00CD0839">
                <w:rPr>
                  <w:rFonts w:cs="Arial"/>
                  <w:color w:val="000000" w:themeColor="text1"/>
                  <w:sz w:val="18"/>
                  <w:szCs w:val="18"/>
                </w:rPr>
                <w:delText>CNA obtains relief NPA from NANPA</w:delText>
              </w:r>
            </w:del>
          </w:p>
        </w:tc>
        <w:tc>
          <w:tcPr>
            <w:tcW w:w="1418" w:type="dxa"/>
            <w:shd w:val="clear" w:color="auto" w:fill="auto"/>
          </w:tcPr>
          <w:p w:rsidR="002A5CEF" w:rsidRPr="0011734F" w:rsidDel="00CD0839" w:rsidRDefault="002A5CEF" w:rsidP="007E7E9E">
            <w:pPr>
              <w:jc w:val="center"/>
              <w:rPr>
                <w:del w:id="502" w:author="Morrison, Daniel" w:date="2017-09-28T12:26:00Z"/>
                <w:rFonts w:cs="Arial"/>
                <w:color w:val="000000" w:themeColor="text1"/>
                <w:sz w:val="18"/>
                <w:szCs w:val="18"/>
              </w:rPr>
            </w:pPr>
            <w:del w:id="503" w:author="Morrison, Daniel" w:date="2017-09-28T12:26:00Z">
              <w:r w:rsidRPr="0011734F" w:rsidDel="00CD0839">
                <w:rPr>
                  <w:rFonts w:cs="Arial"/>
                  <w:color w:val="000000" w:themeColor="text1"/>
                  <w:sz w:val="18"/>
                  <w:szCs w:val="18"/>
                </w:rPr>
                <w:delText>CNA</w:delText>
              </w:r>
            </w:del>
          </w:p>
        </w:tc>
        <w:tc>
          <w:tcPr>
            <w:tcW w:w="1417" w:type="dxa"/>
            <w:shd w:val="clear" w:color="auto" w:fill="auto"/>
          </w:tcPr>
          <w:p w:rsidR="002A5CEF" w:rsidRPr="0011734F" w:rsidDel="00CD0839" w:rsidRDefault="002A5CEF" w:rsidP="007E7E9E">
            <w:pPr>
              <w:jc w:val="center"/>
              <w:rPr>
                <w:del w:id="504" w:author="Morrison, Daniel" w:date="2017-09-28T12:26:00Z"/>
                <w:rFonts w:cs="Arial"/>
                <w:color w:val="000000" w:themeColor="text1"/>
                <w:sz w:val="18"/>
                <w:szCs w:val="18"/>
              </w:rPr>
            </w:pPr>
            <w:del w:id="505" w:author="Morrison, Daniel" w:date="2017-09-28T12:26:00Z">
              <w:r w:rsidRPr="0011734F" w:rsidDel="00CD0839">
                <w:rPr>
                  <w:rFonts w:cs="Arial"/>
                  <w:color w:val="000000" w:themeColor="text1"/>
                  <w:sz w:val="18"/>
                  <w:szCs w:val="18"/>
                </w:rPr>
                <w:delText>16-Jan-2017</w:delText>
              </w:r>
            </w:del>
          </w:p>
        </w:tc>
        <w:tc>
          <w:tcPr>
            <w:tcW w:w="1405" w:type="dxa"/>
            <w:shd w:val="clear" w:color="auto" w:fill="auto"/>
          </w:tcPr>
          <w:p w:rsidR="002A5CEF" w:rsidRPr="0011734F" w:rsidDel="00CD0839" w:rsidRDefault="002A5CEF" w:rsidP="007E7E9E">
            <w:pPr>
              <w:jc w:val="center"/>
              <w:rPr>
                <w:del w:id="506" w:author="Morrison, Daniel" w:date="2017-09-28T12:26:00Z"/>
                <w:rFonts w:cs="Arial"/>
                <w:color w:val="000000" w:themeColor="text1"/>
                <w:sz w:val="18"/>
                <w:szCs w:val="18"/>
              </w:rPr>
            </w:pPr>
            <w:del w:id="507" w:author="Morrison, Daniel" w:date="2017-09-28T12:26:00Z">
              <w:r w:rsidRPr="0011734F" w:rsidDel="00CD0839">
                <w:rPr>
                  <w:rFonts w:cs="Arial"/>
                  <w:color w:val="000000" w:themeColor="text1"/>
                  <w:sz w:val="18"/>
                  <w:szCs w:val="18"/>
                </w:rPr>
                <w:delText>30-Jan-2017</w:delText>
              </w:r>
            </w:del>
          </w:p>
        </w:tc>
      </w:tr>
      <w:tr w:rsidR="002A5CEF" w:rsidRPr="0011734F" w:rsidDel="00CD0839" w:rsidTr="007E7E9E">
        <w:trPr>
          <w:trHeight w:val="780"/>
          <w:del w:id="508" w:author="Morrison, Daniel" w:date="2017-09-28T12:26:00Z"/>
        </w:trPr>
        <w:tc>
          <w:tcPr>
            <w:tcW w:w="740" w:type="dxa"/>
            <w:shd w:val="clear" w:color="auto" w:fill="auto"/>
            <w:vAlign w:val="center"/>
          </w:tcPr>
          <w:p w:rsidR="002A5CEF" w:rsidDel="00CD0839" w:rsidRDefault="002A5CEF" w:rsidP="007E7E9E">
            <w:pPr>
              <w:jc w:val="center"/>
              <w:rPr>
                <w:del w:id="509" w:author="Morrison, Daniel" w:date="2017-09-28T12:26:00Z"/>
                <w:rFonts w:cs="Arial"/>
                <w:color w:val="000000"/>
                <w:sz w:val="18"/>
                <w:szCs w:val="18"/>
              </w:rPr>
            </w:pPr>
            <w:del w:id="510" w:author="Morrison, Daniel" w:date="2017-09-28T12:26:00Z">
              <w:r w:rsidDel="00CD0839">
                <w:rPr>
                  <w:rFonts w:cs="Arial"/>
                  <w:color w:val="000000" w:themeColor="text1"/>
                  <w:sz w:val="18"/>
                  <w:szCs w:val="18"/>
                  <w:lang w:val="en-US"/>
                </w:rPr>
                <w:lastRenderedPageBreak/>
                <w:delText>14</w:delText>
              </w:r>
            </w:del>
          </w:p>
        </w:tc>
        <w:tc>
          <w:tcPr>
            <w:tcW w:w="4260" w:type="dxa"/>
            <w:shd w:val="clear" w:color="auto" w:fill="auto"/>
          </w:tcPr>
          <w:p w:rsidR="002A5CEF" w:rsidRPr="0011734F" w:rsidDel="00CD0839" w:rsidRDefault="002A5CEF" w:rsidP="007E7E9E">
            <w:pPr>
              <w:rPr>
                <w:del w:id="511" w:author="Morrison, Daniel" w:date="2017-09-28T12:26:00Z"/>
                <w:rFonts w:cs="Arial"/>
                <w:color w:val="000000" w:themeColor="text1"/>
                <w:sz w:val="18"/>
                <w:szCs w:val="18"/>
              </w:rPr>
            </w:pPr>
            <w:del w:id="512" w:author="Morrison, Daniel" w:date="2017-09-28T12:26:00Z">
              <w:r w:rsidRPr="0011734F" w:rsidDel="00CD0839">
                <w:rPr>
                  <w:rFonts w:cs="Arial"/>
                  <w:color w:val="000000" w:themeColor="text1"/>
                  <w:sz w:val="18"/>
                  <w:szCs w:val="18"/>
                </w:rPr>
                <w:delText>RPC develops the Planning Letter (PL)</w:delText>
              </w:r>
            </w:del>
          </w:p>
        </w:tc>
        <w:tc>
          <w:tcPr>
            <w:tcW w:w="1418" w:type="dxa"/>
            <w:shd w:val="clear" w:color="auto" w:fill="auto"/>
          </w:tcPr>
          <w:p w:rsidR="002A5CEF" w:rsidRPr="0011734F" w:rsidDel="00CD0839" w:rsidRDefault="002A5CEF" w:rsidP="007E7E9E">
            <w:pPr>
              <w:jc w:val="center"/>
              <w:rPr>
                <w:del w:id="513" w:author="Morrison, Daniel" w:date="2017-09-28T12:26:00Z"/>
                <w:rFonts w:cs="Arial"/>
                <w:color w:val="000000" w:themeColor="text1"/>
                <w:sz w:val="18"/>
                <w:szCs w:val="18"/>
              </w:rPr>
            </w:pPr>
            <w:del w:id="514" w:author="Morrison, Daniel" w:date="2017-09-28T12:26:00Z">
              <w:r w:rsidRPr="0011734F" w:rsidDel="00CD0839">
                <w:rPr>
                  <w:rFonts w:cs="Arial"/>
                  <w:color w:val="000000" w:themeColor="text1"/>
                  <w:sz w:val="18"/>
                  <w:szCs w:val="18"/>
                </w:rPr>
                <w:delText>RPC</w:delText>
              </w:r>
            </w:del>
          </w:p>
        </w:tc>
        <w:tc>
          <w:tcPr>
            <w:tcW w:w="1417" w:type="dxa"/>
            <w:shd w:val="clear" w:color="auto" w:fill="auto"/>
          </w:tcPr>
          <w:p w:rsidR="002A5CEF" w:rsidRPr="0011734F" w:rsidDel="00CD0839" w:rsidRDefault="002A5CEF" w:rsidP="007E7E9E">
            <w:pPr>
              <w:jc w:val="center"/>
              <w:rPr>
                <w:del w:id="515" w:author="Morrison, Daniel" w:date="2017-09-28T12:26:00Z"/>
                <w:rFonts w:cs="Arial"/>
                <w:color w:val="000000" w:themeColor="text1"/>
                <w:sz w:val="18"/>
                <w:szCs w:val="18"/>
              </w:rPr>
            </w:pPr>
            <w:del w:id="516" w:author="Morrison, Daniel" w:date="2017-09-28T12:26:00Z">
              <w:r w:rsidRPr="0011734F" w:rsidDel="00CD0839">
                <w:rPr>
                  <w:rFonts w:cs="Arial"/>
                  <w:color w:val="000000" w:themeColor="text1"/>
                  <w:sz w:val="18"/>
                  <w:szCs w:val="18"/>
                </w:rPr>
                <w:delText>30-Jan-2017</w:delText>
              </w:r>
            </w:del>
          </w:p>
        </w:tc>
        <w:tc>
          <w:tcPr>
            <w:tcW w:w="1405" w:type="dxa"/>
            <w:shd w:val="clear" w:color="auto" w:fill="auto"/>
          </w:tcPr>
          <w:p w:rsidR="002A5CEF" w:rsidRPr="0011734F" w:rsidDel="00CD0839" w:rsidRDefault="002A5CEF" w:rsidP="007E7E9E">
            <w:pPr>
              <w:jc w:val="center"/>
              <w:rPr>
                <w:del w:id="517" w:author="Morrison, Daniel" w:date="2017-09-28T12:26:00Z"/>
                <w:rFonts w:cs="Arial"/>
                <w:color w:val="000000" w:themeColor="text1"/>
                <w:sz w:val="18"/>
                <w:szCs w:val="18"/>
              </w:rPr>
            </w:pPr>
            <w:del w:id="518" w:author="Morrison, Daniel" w:date="2017-09-28T12:26:00Z">
              <w:r w:rsidRPr="0011734F" w:rsidDel="00CD0839">
                <w:rPr>
                  <w:rFonts w:cs="Arial"/>
                  <w:color w:val="000000" w:themeColor="text1"/>
                  <w:sz w:val="18"/>
                  <w:szCs w:val="18"/>
                </w:rPr>
                <w:delText>13-Feb-2017</w:delText>
              </w:r>
            </w:del>
          </w:p>
        </w:tc>
      </w:tr>
      <w:tr w:rsidR="002A5CEF" w:rsidRPr="0011734F" w:rsidDel="00CD0839" w:rsidTr="007E7E9E">
        <w:trPr>
          <w:trHeight w:val="990"/>
          <w:del w:id="519" w:author="Morrison, Daniel" w:date="2017-09-28T12:26:00Z"/>
        </w:trPr>
        <w:tc>
          <w:tcPr>
            <w:tcW w:w="740" w:type="dxa"/>
            <w:shd w:val="clear" w:color="auto" w:fill="auto"/>
            <w:vAlign w:val="center"/>
          </w:tcPr>
          <w:p w:rsidR="002A5CEF" w:rsidDel="00CD0839" w:rsidRDefault="002A5CEF" w:rsidP="007E7E9E">
            <w:pPr>
              <w:jc w:val="center"/>
              <w:rPr>
                <w:del w:id="520" w:author="Morrison, Daniel" w:date="2017-09-28T12:26:00Z"/>
                <w:rFonts w:cs="Arial"/>
                <w:color w:val="000000"/>
                <w:sz w:val="18"/>
                <w:szCs w:val="18"/>
              </w:rPr>
            </w:pPr>
            <w:del w:id="521" w:author="Morrison, Daniel" w:date="2017-09-28T12:26:00Z">
              <w:r w:rsidDel="00CD0839">
                <w:rPr>
                  <w:rFonts w:cs="Arial"/>
                  <w:color w:val="000000" w:themeColor="text1"/>
                  <w:sz w:val="18"/>
                  <w:szCs w:val="18"/>
                  <w:lang w:val="en-US"/>
                </w:rPr>
                <w:delText>15</w:delText>
              </w:r>
            </w:del>
          </w:p>
        </w:tc>
        <w:tc>
          <w:tcPr>
            <w:tcW w:w="4260" w:type="dxa"/>
            <w:shd w:val="clear" w:color="auto" w:fill="auto"/>
          </w:tcPr>
          <w:p w:rsidR="002A5CEF" w:rsidRPr="0011734F" w:rsidDel="00CD0839" w:rsidRDefault="002A5CEF" w:rsidP="007E7E9E">
            <w:pPr>
              <w:rPr>
                <w:del w:id="522" w:author="Morrison, Daniel" w:date="2017-09-28T12:26:00Z"/>
                <w:rFonts w:cs="Arial"/>
                <w:color w:val="000000" w:themeColor="text1"/>
                <w:sz w:val="18"/>
                <w:szCs w:val="18"/>
              </w:rPr>
            </w:pPr>
            <w:del w:id="523" w:author="Morrison, Daniel" w:date="2017-09-28T12:26:00Z">
              <w:r w:rsidRPr="0011734F" w:rsidDel="00CD0839">
                <w:rPr>
                  <w:rFonts w:cs="Arial"/>
                  <w:color w:val="000000" w:themeColor="text1"/>
                  <w:sz w:val="18"/>
                  <w:szCs w:val="18"/>
                </w:rPr>
                <w:delText>Task Forces, Telecommunications Service Providers (TSPs) and users implement relief (starts at CRTC approval of Relief Option &amp; Date and ends on Relief Date)</w:delText>
              </w:r>
            </w:del>
          </w:p>
        </w:tc>
        <w:tc>
          <w:tcPr>
            <w:tcW w:w="1418" w:type="dxa"/>
            <w:shd w:val="clear" w:color="auto" w:fill="auto"/>
          </w:tcPr>
          <w:p w:rsidR="002A5CEF" w:rsidRPr="0011734F" w:rsidDel="00CD0839" w:rsidRDefault="002A5CEF" w:rsidP="007E7E9E">
            <w:pPr>
              <w:jc w:val="center"/>
              <w:rPr>
                <w:del w:id="524" w:author="Morrison, Daniel" w:date="2017-09-28T12:26:00Z"/>
                <w:rFonts w:cs="Arial"/>
                <w:color w:val="000000" w:themeColor="text1"/>
                <w:sz w:val="18"/>
                <w:szCs w:val="18"/>
              </w:rPr>
            </w:pPr>
            <w:del w:id="525" w:author="Morrison, Daniel" w:date="2017-09-28T12:26:00Z">
              <w:r w:rsidRPr="0011734F" w:rsidDel="00CD0839">
                <w:rPr>
                  <w:rFonts w:cs="Arial"/>
                  <w:color w:val="000000" w:themeColor="text1"/>
                  <w:sz w:val="18"/>
                  <w:szCs w:val="18"/>
                </w:rPr>
                <w:delText>TSPs</w:delText>
              </w:r>
            </w:del>
          </w:p>
        </w:tc>
        <w:tc>
          <w:tcPr>
            <w:tcW w:w="1417" w:type="dxa"/>
            <w:shd w:val="clear" w:color="auto" w:fill="auto"/>
          </w:tcPr>
          <w:p w:rsidR="002A5CEF" w:rsidRPr="0011734F" w:rsidDel="00CD0839" w:rsidRDefault="002A5CEF" w:rsidP="007E7E9E">
            <w:pPr>
              <w:jc w:val="center"/>
              <w:rPr>
                <w:del w:id="526" w:author="Morrison, Daniel" w:date="2017-09-28T12:26:00Z"/>
                <w:rFonts w:cs="Arial"/>
                <w:color w:val="000000" w:themeColor="text1"/>
                <w:sz w:val="18"/>
                <w:szCs w:val="18"/>
              </w:rPr>
            </w:pPr>
            <w:del w:id="527" w:author="Morrison, Daniel" w:date="2017-09-28T12:26:00Z">
              <w:r w:rsidRPr="0011734F" w:rsidDel="00CD0839">
                <w:rPr>
                  <w:rFonts w:cs="Arial"/>
                  <w:color w:val="000000" w:themeColor="text1"/>
                  <w:sz w:val="18"/>
                  <w:szCs w:val="18"/>
                </w:rPr>
                <w:delText>16-Jan-2017</w:delText>
              </w:r>
            </w:del>
          </w:p>
        </w:tc>
        <w:tc>
          <w:tcPr>
            <w:tcW w:w="1405" w:type="dxa"/>
            <w:shd w:val="clear" w:color="auto" w:fill="auto"/>
          </w:tcPr>
          <w:p w:rsidR="002A5CEF" w:rsidRPr="0011734F" w:rsidDel="00CD0839" w:rsidRDefault="002A5CEF" w:rsidP="007E7E9E">
            <w:pPr>
              <w:jc w:val="center"/>
              <w:rPr>
                <w:del w:id="528" w:author="Morrison, Daniel" w:date="2017-09-28T12:26:00Z"/>
                <w:rFonts w:cs="Arial"/>
                <w:color w:val="000000" w:themeColor="text1"/>
                <w:sz w:val="18"/>
                <w:szCs w:val="18"/>
              </w:rPr>
            </w:pPr>
            <w:del w:id="529" w:author="Morrison, Daniel" w:date="2017-09-28T12:26:00Z">
              <w:r w:rsidRPr="0011734F" w:rsidDel="00CD0839">
                <w:rPr>
                  <w:rFonts w:cs="Arial"/>
                  <w:color w:val="000000" w:themeColor="text1"/>
                  <w:sz w:val="18"/>
                  <w:szCs w:val="18"/>
                </w:rPr>
                <w:delText>24-Nov-2018</w:delText>
              </w:r>
            </w:del>
          </w:p>
        </w:tc>
      </w:tr>
      <w:tr w:rsidR="002A5CEF" w:rsidRPr="0011734F" w:rsidDel="00CD0839" w:rsidTr="007E7E9E">
        <w:trPr>
          <w:trHeight w:val="1230"/>
          <w:del w:id="530" w:author="Morrison, Daniel" w:date="2017-09-28T12:26:00Z"/>
        </w:trPr>
        <w:tc>
          <w:tcPr>
            <w:tcW w:w="740" w:type="dxa"/>
            <w:shd w:val="clear" w:color="auto" w:fill="auto"/>
            <w:vAlign w:val="center"/>
          </w:tcPr>
          <w:p w:rsidR="002A5CEF" w:rsidDel="00CD0839" w:rsidRDefault="002A5CEF" w:rsidP="007E7E9E">
            <w:pPr>
              <w:jc w:val="center"/>
              <w:rPr>
                <w:del w:id="531" w:author="Morrison, Daniel" w:date="2017-09-28T12:26:00Z"/>
                <w:rFonts w:cs="Arial"/>
                <w:color w:val="000000"/>
                <w:sz w:val="18"/>
                <w:szCs w:val="18"/>
              </w:rPr>
            </w:pPr>
            <w:del w:id="532" w:author="Morrison, Daniel" w:date="2017-09-28T12:26:00Z">
              <w:r w:rsidDel="00CD0839">
                <w:rPr>
                  <w:rFonts w:cs="Arial"/>
                  <w:color w:val="000000" w:themeColor="text1"/>
                  <w:sz w:val="18"/>
                  <w:szCs w:val="18"/>
                  <w:lang w:val="en-US"/>
                </w:rPr>
                <w:delText>16</w:delText>
              </w:r>
            </w:del>
          </w:p>
        </w:tc>
        <w:tc>
          <w:tcPr>
            <w:tcW w:w="4260" w:type="dxa"/>
            <w:shd w:val="clear" w:color="auto" w:fill="auto"/>
          </w:tcPr>
          <w:p w:rsidR="002A5CEF" w:rsidRPr="0011734F" w:rsidDel="00CD0839" w:rsidRDefault="002A5CEF" w:rsidP="007E7E9E">
            <w:pPr>
              <w:rPr>
                <w:del w:id="533" w:author="Morrison, Daniel" w:date="2017-09-28T12:26:00Z"/>
                <w:rFonts w:cs="Arial"/>
                <w:color w:val="000000" w:themeColor="text1"/>
                <w:sz w:val="18"/>
                <w:szCs w:val="18"/>
              </w:rPr>
            </w:pPr>
            <w:del w:id="534" w:author="Morrison, Daniel" w:date="2017-09-28T12:26:00Z">
              <w:r w:rsidRPr="0011734F" w:rsidDel="00CD0839">
                <w:rPr>
                  <w:rFonts w:cs="Arial"/>
                  <w:color w:val="000000" w:themeColor="text1"/>
                  <w:sz w:val="18"/>
                  <w:szCs w:val="18"/>
                </w:rPr>
                <w:delText>All TSPs to develop and file individual consumer awareness programs with the CRTC (may be done collectively by Telecommunications Alliance) (starts at CRTC approval of RIP and should be completed about 24 months prior to the Relief Date)</w:delText>
              </w:r>
            </w:del>
          </w:p>
        </w:tc>
        <w:tc>
          <w:tcPr>
            <w:tcW w:w="1418" w:type="dxa"/>
            <w:shd w:val="clear" w:color="auto" w:fill="auto"/>
          </w:tcPr>
          <w:p w:rsidR="002A5CEF" w:rsidRPr="0011734F" w:rsidDel="00CD0839" w:rsidRDefault="002A5CEF" w:rsidP="007E7E9E">
            <w:pPr>
              <w:jc w:val="center"/>
              <w:rPr>
                <w:del w:id="535" w:author="Morrison, Daniel" w:date="2017-09-28T12:26:00Z"/>
                <w:rFonts w:cs="Arial"/>
                <w:color w:val="000000" w:themeColor="text1"/>
                <w:sz w:val="18"/>
                <w:szCs w:val="18"/>
              </w:rPr>
            </w:pPr>
            <w:del w:id="536" w:author="Morrison, Daniel" w:date="2017-09-28T12:26:00Z">
              <w:r w:rsidRPr="0011734F" w:rsidDel="00CD0839">
                <w:rPr>
                  <w:rFonts w:cs="Arial"/>
                  <w:color w:val="000000" w:themeColor="text1"/>
                  <w:sz w:val="18"/>
                  <w:szCs w:val="18"/>
                </w:rPr>
                <w:delText>TSPs</w:delText>
              </w:r>
            </w:del>
          </w:p>
        </w:tc>
        <w:tc>
          <w:tcPr>
            <w:tcW w:w="1417" w:type="dxa"/>
            <w:shd w:val="clear" w:color="auto" w:fill="auto"/>
          </w:tcPr>
          <w:p w:rsidR="002A5CEF" w:rsidRPr="0011734F" w:rsidDel="00CD0839" w:rsidRDefault="002A5CEF" w:rsidP="007E7E9E">
            <w:pPr>
              <w:jc w:val="center"/>
              <w:rPr>
                <w:del w:id="537" w:author="Morrison, Daniel" w:date="2017-09-28T12:26:00Z"/>
                <w:rFonts w:cs="Arial"/>
                <w:color w:val="000000" w:themeColor="text1"/>
                <w:sz w:val="18"/>
                <w:szCs w:val="18"/>
              </w:rPr>
            </w:pPr>
            <w:del w:id="538" w:author="Morrison, Daniel" w:date="2017-09-28T12:26:00Z">
              <w:r w:rsidRPr="0011734F" w:rsidDel="00CD0839">
                <w:rPr>
                  <w:rFonts w:cs="Arial"/>
                  <w:color w:val="000000" w:themeColor="text1"/>
                  <w:sz w:val="18"/>
                  <w:szCs w:val="18"/>
                </w:rPr>
                <w:delText>16-Jan-2017</w:delText>
              </w:r>
            </w:del>
          </w:p>
        </w:tc>
        <w:tc>
          <w:tcPr>
            <w:tcW w:w="1405" w:type="dxa"/>
            <w:shd w:val="clear" w:color="auto" w:fill="auto"/>
          </w:tcPr>
          <w:p w:rsidR="002A5CEF" w:rsidRPr="0011734F" w:rsidDel="00CD0839" w:rsidRDefault="002A5CEF" w:rsidP="007E7E9E">
            <w:pPr>
              <w:jc w:val="center"/>
              <w:rPr>
                <w:del w:id="539" w:author="Morrison, Daniel" w:date="2017-09-28T12:26:00Z"/>
                <w:rFonts w:cs="Arial"/>
                <w:color w:val="000000" w:themeColor="text1"/>
                <w:sz w:val="18"/>
                <w:szCs w:val="18"/>
              </w:rPr>
            </w:pPr>
            <w:del w:id="540" w:author="Morrison, Daniel" w:date="2017-09-28T12:26:00Z">
              <w:r w:rsidRPr="0011734F" w:rsidDel="00CD0839">
                <w:rPr>
                  <w:rFonts w:cs="Arial"/>
                  <w:color w:val="000000" w:themeColor="text1"/>
                  <w:sz w:val="18"/>
                  <w:szCs w:val="18"/>
                </w:rPr>
                <w:delText>24-Feb-2017</w:delText>
              </w:r>
            </w:del>
          </w:p>
        </w:tc>
      </w:tr>
      <w:tr w:rsidR="002A5CEF" w:rsidRPr="0011734F" w:rsidDel="00CD0839" w:rsidTr="007E7E9E">
        <w:trPr>
          <w:trHeight w:val="1020"/>
          <w:del w:id="541" w:author="Morrison, Daniel" w:date="2017-09-28T12:26:00Z"/>
        </w:trPr>
        <w:tc>
          <w:tcPr>
            <w:tcW w:w="740" w:type="dxa"/>
            <w:shd w:val="clear" w:color="auto" w:fill="auto"/>
            <w:vAlign w:val="center"/>
          </w:tcPr>
          <w:p w:rsidR="002A5CEF" w:rsidDel="00CD0839" w:rsidRDefault="002A5CEF" w:rsidP="007E7E9E">
            <w:pPr>
              <w:jc w:val="center"/>
              <w:rPr>
                <w:del w:id="542" w:author="Morrison, Daniel" w:date="2017-09-28T12:26:00Z"/>
                <w:rFonts w:cs="Arial"/>
                <w:color w:val="000000"/>
                <w:sz w:val="18"/>
                <w:szCs w:val="18"/>
              </w:rPr>
            </w:pPr>
            <w:del w:id="543" w:author="Morrison, Daniel" w:date="2017-09-28T12:26:00Z">
              <w:r w:rsidDel="00CD0839">
                <w:rPr>
                  <w:rFonts w:cs="Arial"/>
                  <w:color w:val="000000" w:themeColor="text1"/>
                  <w:sz w:val="18"/>
                  <w:szCs w:val="18"/>
                  <w:lang w:val="en-US"/>
                </w:rPr>
                <w:delText>17</w:delText>
              </w:r>
            </w:del>
          </w:p>
        </w:tc>
        <w:tc>
          <w:tcPr>
            <w:tcW w:w="4260" w:type="dxa"/>
            <w:shd w:val="clear" w:color="auto" w:fill="auto"/>
          </w:tcPr>
          <w:p w:rsidR="002A5CEF" w:rsidRPr="0011734F" w:rsidDel="00CD0839" w:rsidRDefault="002A5CEF" w:rsidP="007E7E9E">
            <w:pPr>
              <w:rPr>
                <w:del w:id="544" w:author="Morrison, Daniel" w:date="2017-09-28T12:26:00Z"/>
                <w:rFonts w:cs="Arial"/>
                <w:color w:val="000000" w:themeColor="text1"/>
                <w:sz w:val="18"/>
                <w:szCs w:val="18"/>
              </w:rPr>
            </w:pPr>
            <w:del w:id="545" w:author="Morrison, Daniel" w:date="2017-09-28T12:26:00Z">
              <w:r w:rsidRPr="0011734F" w:rsidDel="00CD0839">
                <w:rPr>
                  <w:rFonts w:cs="Arial"/>
                  <w:color w:val="000000" w:themeColor="text1"/>
                  <w:sz w:val="18"/>
                  <w:szCs w:val="18"/>
                </w:rPr>
                <w:delText>CNA issues media release (in coordination with Telecommunications Alliance) (may start upon CRTC approval of RIP and should be issued at least 18 months prior to the Relief Date)</w:delText>
              </w:r>
            </w:del>
          </w:p>
        </w:tc>
        <w:tc>
          <w:tcPr>
            <w:tcW w:w="1418" w:type="dxa"/>
            <w:shd w:val="clear" w:color="auto" w:fill="auto"/>
          </w:tcPr>
          <w:p w:rsidR="002A5CEF" w:rsidRPr="0011734F" w:rsidDel="00CD0839" w:rsidRDefault="002A5CEF" w:rsidP="007E7E9E">
            <w:pPr>
              <w:jc w:val="center"/>
              <w:rPr>
                <w:del w:id="546" w:author="Morrison, Daniel" w:date="2017-09-28T12:26:00Z"/>
                <w:rFonts w:cs="Arial"/>
                <w:color w:val="000000" w:themeColor="text1"/>
                <w:sz w:val="18"/>
                <w:szCs w:val="18"/>
              </w:rPr>
            </w:pPr>
            <w:del w:id="547" w:author="Morrison, Daniel" w:date="2017-09-28T12:26:00Z">
              <w:r w:rsidRPr="0011734F" w:rsidDel="00CD0839">
                <w:rPr>
                  <w:rFonts w:cs="Arial"/>
                  <w:color w:val="000000" w:themeColor="text1"/>
                  <w:sz w:val="18"/>
                  <w:szCs w:val="18"/>
                </w:rPr>
                <w:delText>CNA</w:delText>
              </w:r>
            </w:del>
          </w:p>
        </w:tc>
        <w:tc>
          <w:tcPr>
            <w:tcW w:w="1417" w:type="dxa"/>
            <w:shd w:val="clear" w:color="auto" w:fill="auto"/>
          </w:tcPr>
          <w:p w:rsidR="002A5CEF" w:rsidRPr="0011734F" w:rsidDel="00CD0839" w:rsidRDefault="002A5CEF" w:rsidP="007E7E9E">
            <w:pPr>
              <w:jc w:val="center"/>
              <w:rPr>
                <w:del w:id="548" w:author="Morrison, Daniel" w:date="2017-09-28T12:26:00Z"/>
                <w:rFonts w:cs="Arial"/>
                <w:color w:val="000000" w:themeColor="text1"/>
                <w:sz w:val="18"/>
                <w:szCs w:val="18"/>
              </w:rPr>
            </w:pPr>
            <w:del w:id="549" w:author="Morrison, Daniel" w:date="2017-09-28T12:26:00Z">
              <w:r w:rsidRPr="0011734F" w:rsidDel="00CD0839">
                <w:rPr>
                  <w:rFonts w:cs="Arial"/>
                  <w:color w:val="000000" w:themeColor="text1"/>
                  <w:sz w:val="18"/>
                  <w:szCs w:val="18"/>
                </w:rPr>
                <w:delText>30-Jan-2017</w:delText>
              </w:r>
            </w:del>
          </w:p>
        </w:tc>
        <w:tc>
          <w:tcPr>
            <w:tcW w:w="1405" w:type="dxa"/>
            <w:shd w:val="clear" w:color="auto" w:fill="auto"/>
          </w:tcPr>
          <w:p w:rsidR="002A5CEF" w:rsidRPr="0011734F" w:rsidDel="00CD0839" w:rsidRDefault="002A5CEF" w:rsidP="007E7E9E">
            <w:pPr>
              <w:jc w:val="center"/>
              <w:rPr>
                <w:del w:id="550" w:author="Morrison, Daniel" w:date="2017-09-28T12:26:00Z"/>
                <w:rFonts w:cs="Arial"/>
                <w:color w:val="000000" w:themeColor="text1"/>
                <w:sz w:val="18"/>
                <w:szCs w:val="18"/>
              </w:rPr>
            </w:pPr>
            <w:del w:id="551" w:author="Morrison, Daniel" w:date="2017-09-28T12:26:00Z">
              <w:r w:rsidRPr="0011734F" w:rsidDel="00CD0839">
                <w:rPr>
                  <w:rFonts w:cs="Arial"/>
                  <w:color w:val="000000" w:themeColor="text1"/>
                  <w:sz w:val="18"/>
                  <w:szCs w:val="18"/>
                </w:rPr>
                <w:delText>24-May-2017</w:delText>
              </w:r>
            </w:del>
          </w:p>
        </w:tc>
      </w:tr>
      <w:tr w:rsidR="002A5CEF" w:rsidRPr="0011734F" w:rsidDel="00CD0839" w:rsidTr="007E7E9E">
        <w:trPr>
          <w:trHeight w:val="555"/>
          <w:del w:id="552" w:author="Morrison, Daniel" w:date="2017-09-28T12:26:00Z"/>
        </w:trPr>
        <w:tc>
          <w:tcPr>
            <w:tcW w:w="740" w:type="dxa"/>
            <w:shd w:val="clear" w:color="auto" w:fill="auto"/>
            <w:vAlign w:val="center"/>
          </w:tcPr>
          <w:p w:rsidR="002A5CEF" w:rsidDel="00CD0839" w:rsidRDefault="002A5CEF" w:rsidP="007E7E9E">
            <w:pPr>
              <w:jc w:val="center"/>
              <w:rPr>
                <w:del w:id="553" w:author="Morrison, Daniel" w:date="2017-09-28T12:26:00Z"/>
                <w:rFonts w:cs="Arial"/>
                <w:color w:val="000000"/>
                <w:sz w:val="18"/>
                <w:szCs w:val="18"/>
              </w:rPr>
            </w:pPr>
            <w:del w:id="554" w:author="Morrison, Daniel" w:date="2017-09-28T12:26:00Z">
              <w:r w:rsidDel="00CD0839">
                <w:rPr>
                  <w:rFonts w:cs="Arial"/>
                  <w:color w:val="000000" w:themeColor="text1"/>
                  <w:sz w:val="18"/>
                  <w:szCs w:val="18"/>
                  <w:lang w:val="en-US"/>
                </w:rPr>
                <w:delText>18</w:delText>
              </w:r>
            </w:del>
          </w:p>
        </w:tc>
        <w:tc>
          <w:tcPr>
            <w:tcW w:w="4260" w:type="dxa"/>
            <w:shd w:val="clear" w:color="auto" w:fill="auto"/>
          </w:tcPr>
          <w:p w:rsidR="002A5CEF" w:rsidRPr="0011734F" w:rsidDel="00CD0839" w:rsidRDefault="002A5CEF" w:rsidP="007E7E9E">
            <w:pPr>
              <w:rPr>
                <w:del w:id="555" w:author="Morrison, Daniel" w:date="2017-09-28T12:26:00Z"/>
                <w:rFonts w:cs="Arial"/>
                <w:color w:val="000000" w:themeColor="text1"/>
                <w:sz w:val="18"/>
                <w:szCs w:val="18"/>
              </w:rPr>
            </w:pPr>
            <w:del w:id="556" w:author="Morrison, Daniel" w:date="2017-09-28T12:26:00Z">
              <w:r w:rsidRPr="0011734F" w:rsidDel="00CD0839">
                <w:rPr>
                  <w:rFonts w:cs="Arial"/>
                  <w:color w:val="000000" w:themeColor="text1"/>
                  <w:sz w:val="18"/>
                  <w:szCs w:val="18"/>
                </w:rPr>
                <w:delText>CNA submits PL and RIP to NANPA (should be submitted at least 18 months prior to the Relief Date)</w:delText>
              </w:r>
            </w:del>
          </w:p>
        </w:tc>
        <w:tc>
          <w:tcPr>
            <w:tcW w:w="1418" w:type="dxa"/>
            <w:shd w:val="clear" w:color="auto" w:fill="auto"/>
          </w:tcPr>
          <w:p w:rsidR="002A5CEF" w:rsidRPr="0011734F" w:rsidDel="00CD0839" w:rsidRDefault="002A5CEF" w:rsidP="007E7E9E">
            <w:pPr>
              <w:jc w:val="center"/>
              <w:rPr>
                <w:del w:id="557" w:author="Morrison, Daniel" w:date="2017-09-28T12:26:00Z"/>
                <w:rFonts w:cs="Arial"/>
                <w:color w:val="000000" w:themeColor="text1"/>
                <w:sz w:val="18"/>
                <w:szCs w:val="18"/>
              </w:rPr>
            </w:pPr>
            <w:del w:id="558" w:author="Morrison, Daniel" w:date="2017-09-28T12:26:00Z">
              <w:r w:rsidRPr="0011734F" w:rsidDel="00CD0839">
                <w:rPr>
                  <w:rFonts w:cs="Arial"/>
                  <w:color w:val="000000" w:themeColor="text1"/>
                  <w:sz w:val="18"/>
                  <w:szCs w:val="18"/>
                </w:rPr>
                <w:delText>CNA</w:delText>
              </w:r>
            </w:del>
          </w:p>
        </w:tc>
        <w:tc>
          <w:tcPr>
            <w:tcW w:w="1417" w:type="dxa"/>
            <w:shd w:val="clear" w:color="auto" w:fill="auto"/>
          </w:tcPr>
          <w:p w:rsidR="002A5CEF" w:rsidRPr="0011734F" w:rsidDel="00CD0839" w:rsidRDefault="002A5CEF" w:rsidP="007E7E9E">
            <w:pPr>
              <w:jc w:val="center"/>
              <w:rPr>
                <w:del w:id="559" w:author="Morrison, Daniel" w:date="2017-09-28T12:26:00Z"/>
                <w:rFonts w:cs="Arial"/>
                <w:color w:val="000000" w:themeColor="text1"/>
                <w:sz w:val="18"/>
                <w:szCs w:val="18"/>
              </w:rPr>
            </w:pPr>
            <w:del w:id="560" w:author="Morrison, Daniel" w:date="2017-09-28T12:26:00Z">
              <w:r w:rsidRPr="0011734F" w:rsidDel="00CD0839">
                <w:rPr>
                  <w:rFonts w:cs="Arial"/>
                  <w:color w:val="000000" w:themeColor="text1"/>
                  <w:sz w:val="18"/>
                  <w:szCs w:val="18"/>
                </w:rPr>
                <w:delText>13-Feb-2017</w:delText>
              </w:r>
            </w:del>
          </w:p>
        </w:tc>
        <w:tc>
          <w:tcPr>
            <w:tcW w:w="1405" w:type="dxa"/>
            <w:shd w:val="clear" w:color="auto" w:fill="auto"/>
          </w:tcPr>
          <w:p w:rsidR="002A5CEF" w:rsidRPr="0011734F" w:rsidDel="00CD0839" w:rsidRDefault="002A5CEF" w:rsidP="007E7E9E">
            <w:pPr>
              <w:jc w:val="center"/>
              <w:rPr>
                <w:del w:id="561" w:author="Morrison, Daniel" w:date="2017-09-28T12:26:00Z"/>
                <w:rFonts w:cs="Arial"/>
                <w:color w:val="000000" w:themeColor="text1"/>
                <w:sz w:val="18"/>
                <w:szCs w:val="18"/>
              </w:rPr>
            </w:pPr>
            <w:del w:id="562" w:author="Morrison, Daniel" w:date="2017-09-28T12:26:00Z">
              <w:r w:rsidRPr="0011734F" w:rsidDel="00CD0839">
                <w:rPr>
                  <w:rFonts w:cs="Arial"/>
                  <w:color w:val="000000" w:themeColor="text1"/>
                  <w:sz w:val="18"/>
                  <w:szCs w:val="18"/>
                </w:rPr>
                <w:delText>24-May-2017</w:delText>
              </w:r>
            </w:del>
          </w:p>
        </w:tc>
      </w:tr>
      <w:tr w:rsidR="002A5CEF" w:rsidRPr="0011734F" w:rsidDel="00CD0839" w:rsidTr="007E7E9E">
        <w:trPr>
          <w:trHeight w:val="585"/>
          <w:del w:id="563" w:author="Morrison, Daniel" w:date="2017-09-28T12:26:00Z"/>
        </w:trPr>
        <w:tc>
          <w:tcPr>
            <w:tcW w:w="740" w:type="dxa"/>
            <w:shd w:val="clear" w:color="auto" w:fill="auto"/>
            <w:vAlign w:val="center"/>
          </w:tcPr>
          <w:p w:rsidR="002A5CEF" w:rsidDel="00CD0839" w:rsidRDefault="002A5CEF" w:rsidP="007E7E9E">
            <w:pPr>
              <w:jc w:val="center"/>
              <w:rPr>
                <w:del w:id="564" w:author="Morrison, Daniel" w:date="2017-09-28T12:26:00Z"/>
                <w:rFonts w:cs="Arial"/>
                <w:color w:val="000000"/>
                <w:sz w:val="18"/>
                <w:szCs w:val="18"/>
              </w:rPr>
            </w:pPr>
            <w:del w:id="565" w:author="Morrison, Daniel" w:date="2017-09-28T12:26:00Z">
              <w:r w:rsidDel="00CD0839">
                <w:rPr>
                  <w:rFonts w:cs="Arial"/>
                  <w:color w:val="000000" w:themeColor="text1"/>
                  <w:sz w:val="18"/>
                  <w:szCs w:val="18"/>
                  <w:lang w:val="en-US"/>
                </w:rPr>
                <w:delText>19</w:delText>
              </w:r>
            </w:del>
          </w:p>
        </w:tc>
        <w:tc>
          <w:tcPr>
            <w:tcW w:w="4260" w:type="dxa"/>
            <w:shd w:val="clear" w:color="auto" w:fill="auto"/>
          </w:tcPr>
          <w:p w:rsidR="002A5CEF" w:rsidRPr="0011734F" w:rsidDel="00CD0839" w:rsidRDefault="002A5CEF" w:rsidP="007E7E9E">
            <w:pPr>
              <w:rPr>
                <w:del w:id="566" w:author="Morrison, Daniel" w:date="2017-09-28T12:26:00Z"/>
                <w:rFonts w:cs="Arial"/>
                <w:color w:val="000000" w:themeColor="text1"/>
                <w:sz w:val="18"/>
                <w:szCs w:val="18"/>
              </w:rPr>
            </w:pPr>
            <w:del w:id="567" w:author="Morrison, Daniel" w:date="2017-09-28T12:26:00Z">
              <w:r w:rsidRPr="0011734F" w:rsidDel="00CD0839">
                <w:rPr>
                  <w:rFonts w:cs="Arial"/>
                  <w:color w:val="000000" w:themeColor="text1"/>
                  <w:sz w:val="18"/>
                  <w:szCs w:val="18"/>
                </w:rPr>
                <w:delText>NANPA receives and posts Planning Letter to NANPA website (within 2 weeks of receipt from the CNA)</w:delText>
              </w:r>
            </w:del>
          </w:p>
        </w:tc>
        <w:tc>
          <w:tcPr>
            <w:tcW w:w="1418" w:type="dxa"/>
            <w:shd w:val="clear" w:color="auto" w:fill="auto"/>
          </w:tcPr>
          <w:p w:rsidR="002A5CEF" w:rsidRPr="0011734F" w:rsidDel="00CD0839" w:rsidRDefault="002A5CEF" w:rsidP="007E7E9E">
            <w:pPr>
              <w:jc w:val="center"/>
              <w:rPr>
                <w:del w:id="568" w:author="Morrison, Daniel" w:date="2017-09-28T12:26:00Z"/>
                <w:rFonts w:cs="Arial"/>
                <w:color w:val="000000" w:themeColor="text1"/>
                <w:sz w:val="18"/>
                <w:szCs w:val="18"/>
              </w:rPr>
            </w:pPr>
            <w:del w:id="569" w:author="Morrison, Daniel" w:date="2017-09-28T12:26:00Z">
              <w:r w:rsidRPr="0011734F" w:rsidDel="00CD0839">
                <w:rPr>
                  <w:rFonts w:cs="Arial"/>
                  <w:color w:val="000000" w:themeColor="text1"/>
                  <w:sz w:val="18"/>
                  <w:szCs w:val="18"/>
                </w:rPr>
                <w:delText>NANPA</w:delText>
              </w:r>
            </w:del>
          </w:p>
        </w:tc>
        <w:tc>
          <w:tcPr>
            <w:tcW w:w="1417" w:type="dxa"/>
            <w:shd w:val="clear" w:color="auto" w:fill="auto"/>
          </w:tcPr>
          <w:p w:rsidR="002A5CEF" w:rsidRPr="0011734F" w:rsidDel="00CD0839" w:rsidRDefault="002A5CEF" w:rsidP="007E7E9E">
            <w:pPr>
              <w:jc w:val="center"/>
              <w:rPr>
                <w:del w:id="570" w:author="Morrison, Daniel" w:date="2017-09-28T12:26:00Z"/>
                <w:rFonts w:cs="Arial"/>
                <w:color w:val="000000" w:themeColor="text1"/>
                <w:sz w:val="18"/>
                <w:szCs w:val="18"/>
              </w:rPr>
            </w:pPr>
            <w:del w:id="571" w:author="Morrison, Daniel" w:date="2017-09-28T12:26:00Z">
              <w:r w:rsidRPr="0011734F" w:rsidDel="00CD0839">
                <w:rPr>
                  <w:rFonts w:cs="Arial"/>
                  <w:color w:val="000000" w:themeColor="text1"/>
                  <w:sz w:val="18"/>
                  <w:szCs w:val="18"/>
                </w:rPr>
                <w:delText>24-May-2017</w:delText>
              </w:r>
            </w:del>
          </w:p>
        </w:tc>
        <w:tc>
          <w:tcPr>
            <w:tcW w:w="1405" w:type="dxa"/>
            <w:shd w:val="clear" w:color="auto" w:fill="auto"/>
          </w:tcPr>
          <w:p w:rsidR="002A5CEF" w:rsidRPr="0011734F" w:rsidDel="00CD0839" w:rsidRDefault="002A5CEF" w:rsidP="007E7E9E">
            <w:pPr>
              <w:jc w:val="center"/>
              <w:rPr>
                <w:del w:id="572" w:author="Morrison, Daniel" w:date="2017-09-28T12:26:00Z"/>
                <w:rFonts w:cs="Arial"/>
                <w:color w:val="000000" w:themeColor="text1"/>
                <w:sz w:val="18"/>
                <w:szCs w:val="18"/>
              </w:rPr>
            </w:pPr>
            <w:del w:id="573" w:author="Morrison, Daniel" w:date="2017-09-28T12:26:00Z">
              <w:r w:rsidRPr="0011734F" w:rsidDel="00CD0839">
                <w:rPr>
                  <w:rFonts w:cs="Arial"/>
                  <w:color w:val="000000" w:themeColor="text1"/>
                  <w:sz w:val="18"/>
                  <w:szCs w:val="18"/>
                </w:rPr>
                <w:delText>7-Jun-2017</w:delText>
              </w:r>
            </w:del>
          </w:p>
        </w:tc>
      </w:tr>
      <w:tr w:rsidR="002A5CEF" w:rsidRPr="0011734F" w:rsidDel="00CD0839" w:rsidTr="007E7E9E">
        <w:trPr>
          <w:trHeight w:val="825"/>
          <w:del w:id="574" w:author="Morrison, Daniel" w:date="2017-09-28T12:26:00Z"/>
        </w:trPr>
        <w:tc>
          <w:tcPr>
            <w:tcW w:w="740" w:type="dxa"/>
            <w:shd w:val="clear" w:color="auto" w:fill="auto"/>
            <w:vAlign w:val="center"/>
          </w:tcPr>
          <w:p w:rsidR="002A5CEF" w:rsidDel="00CD0839" w:rsidRDefault="002A5CEF" w:rsidP="007E7E9E">
            <w:pPr>
              <w:jc w:val="center"/>
              <w:rPr>
                <w:del w:id="575" w:author="Morrison, Daniel" w:date="2017-09-28T12:26:00Z"/>
                <w:rFonts w:cs="Arial"/>
                <w:color w:val="000000"/>
                <w:sz w:val="18"/>
                <w:szCs w:val="18"/>
              </w:rPr>
            </w:pPr>
            <w:del w:id="576" w:author="Morrison, Daniel" w:date="2017-09-28T12:26:00Z">
              <w:r w:rsidDel="00CD0839">
                <w:rPr>
                  <w:rFonts w:cs="Arial"/>
                  <w:color w:val="000000" w:themeColor="text1"/>
                  <w:sz w:val="18"/>
                  <w:szCs w:val="18"/>
                  <w:lang w:val="en-US"/>
                </w:rPr>
                <w:delText>20</w:delText>
              </w:r>
            </w:del>
          </w:p>
        </w:tc>
        <w:tc>
          <w:tcPr>
            <w:tcW w:w="4260" w:type="dxa"/>
            <w:shd w:val="clear" w:color="auto" w:fill="auto"/>
          </w:tcPr>
          <w:p w:rsidR="002A5CEF" w:rsidRPr="0011734F" w:rsidDel="00CD0839" w:rsidRDefault="002A5CEF" w:rsidP="007E7E9E">
            <w:pPr>
              <w:rPr>
                <w:del w:id="577" w:author="Morrison, Daniel" w:date="2017-09-28T12:26:00Z"/>
                <w:rFonts w:cs="Arial"/>
                <w:color w:val="000000" w:themeColor="text1"/>
                <w:sz w:val="18"/>
                <w:szCs w:val="18"/>
              </w:rPr>
            </w:pPr>
            <w:del w:id="578" w:author="Morrison, Daniel" w:date="2017-09-28T12:26:00Z">
              <w:r w:rsidRPr="0011734F" w:rsidDel="00CD0839">
                <w:rPr>
                  <w:rFonts w:cs="Arial"/>
                  <w:color w:val="000000" w:themeColor="text1"/>
                  <w:sz w:val="18"/>
                  <w:szCs w:val="18"/>
                </w:rPr>
                <w:delText>All TSPs implement consumer awareness activities (starts upon filing of Consumer Awareness Programs with the CRTC and is completed on the Relief Date)</w:delText>
              </w:r>
            </w:del>
          </w:p>
        </w:tc>
        <w:tc>
          <w:tcPr>
            <w:tcW w:w="1418" w:type="dxa"/>
            <w:shd w:val="clear" w:color="auto" w:fill="auto"/>
          </w:tcPr>
          <w:p w:rsidR="002A5CEF" w:rsidRPr="0011734F" w:rsidDel="00CD0839" w:rsidRDefault="002A5CEF" w:rsidP="007E7E9E">
            <w:pPr>
              <w:jc w:val="center"/>
              <w:rPr>
                <w:del w:id="579" w:author="Morrison, Daniel" w:date="2017-09-28T12:26:00Z"/>
                <w:rFonts w:cs="Arial"/>
                <w:color w:val="000000" w:themeColor="text1"/>
                <w:sz w:val="18"/>
                <w:szCs w:val="18"/>
              </w:rPr>
            </w:pPr>
            <w:del w:id="580" w:author="Morrison, Daniel" w:date="2017-09-28T12:26:00Z">
              <w:r w:rsidRPr="0011734F" w:rsidDel="00CD0839">
                <w:rPr>
                  <w:rFonts w:cs="Arial"/>
                  <w:color w:val="000000" w:themeColor="text1"/>
                  <w:sz w:val="18"/>
                  <w:szCs w:val="18"/>
                </w:rPr>
                <w:delText>TSPs</w:delText>
              </w:r>
            </w:del>
          </w:p>
        </w:tc>
        <w:tc>
          <w:tcPr>
            <w:tcW w:w="1417" w:type="dxa"/>
            <w:shd w:val="clear" w:color="auto" w:fill="auto"/>
          </w:tcPr>
          <w:p w:rsidR="002A5CEF" w:rsidRPr="0011734F" w:rsidDel="00CD0839" w:rsidRDefault="002A5CEF" w:rsidP="007E7E9E">
            <w:pPr>
              <w:jc w:val="center"/>
              <w:rPr>
                <w:del w:id="581" w:author="Morrison, Daniel" w:date="2017-09-28T12:26:00Z"/>
                <w:rFonts w:cs="Arial"/>
                <w:color w:val="000000" w:themeColor="text1"/>
                <w:sz w:val="18"/>
                <w:szCs w:val="18"/>
              </w:rPr>
            </w:pPr>
            <w:del w:id="582" w:author="Morrison, Daniel" w:date="2017-09-28T12:26:00Z">
              <w:r w:rsidRPr="0011734F" w:rsidDel="00CD0839">
                <w:rPr>
                  <w:rFonts w:cs="Arial"/>
                  <w:color w:val="000000" w:themeColor="text1"/>
                  <w:sz w:val="18"/>
                  <w:szCs w:val="18"/>
                </w:rPr>
                <w:delText>24-Feb-2017</w:delText>
              </w:r>
            </w:del>
          </w:p>
        </w:tc>
        <w:tc>
          <w:tcPr>
            <w:tcW w:w="1405" w:type="dxa"/>
            <w:shd w:val="clear" w:color="auto" w:fill="auto"/>
          </w:tcPr>
          <w:p w:rsidR="002A5CEF" w:rsidRPr="0011734F" w:rsidDel="00CD0839" w:rsidRDefault="002A5CEF" w:rsidP="007E7E9E">
            <w:pPr>
              <w:jc w:val="center"/>
              <w:rPr>
                <w:del w:id="583" w:author="Morrison, Daniel" w:date="2017-09-28T12:26:00Z"/>
                <w:rFonts w:cs="Arial"/>
                <w:color w:val="000000" w:themeColor="text1"/>
                <w:sz w:val="18"/>
                <w:szCs w:val="18"/>
              </w:rPr>
            </w:pPr>
            <w:del w:id="584" w:author="Morrison, Daniel" w:date="2017-09-28T12:26:00Z">
              <w:r w:rsidRPr="0011734F" w:rsidDel="00CD0839">
                <w:rPr>
                  <w:rFonts w:cs="Arial"/>
                  <w:color w:val="000000" w:themeColor="text1"/>
                  <w:sz w:val="18"/>
                  <w:szCs w:val="18"/>
                </w:rPr>
                <w:delText>24-Nov-2018</w:delText>
              </w:r>
            </w:del>
          </w:p>
        </w:tc>
      </w:tr>
      <w:tr w:rsidR="002A5CEF" w:rsidRPr="0011734F" w:rsidDel="00CD0839" w:rsidTr="007E7E9E">
        <w:trPr>
          <w:trHeight w:val="1485"/>
          <w:del w:id="585" w:author="Morrison, Daniel" w:date="2017-09-28T12:26:00Z"/>
        </w:trPr>
        <w:tc>
          <w:tcPr>
            <w:tcW w:w="740" w:type="dxa"/>
            <w:shd w:val="clear" w:color="auto" w:fill="auto"/>
            <w:vAlign w:val="center"/>
          </w:tcPr>
          <w:p w:rsidR="002A5CEF" w:rsidDel="00CD0839" w:rsidRDefault="002A5CEF" w:rsidP="007E7E9E">
            <w:pPr>
              <w:jc w:val="center"/>
              <w:rPr>
                <w:del w:id="586" w:author="Morrison, Daniel" w:date="2017-09-28T12:26:00Z"/>
                <w:rFonts w:cs="Arial"/>
                <w:color w:val="000000"/>
                <w:sz w:val="18"/>
                <w:szCs w:val="18"/>
              </w:rPr>
            </w:pPr>
            <w:del w:id="587" w:author="Morrison, Daniel" w:date="2017-09-28T12:26:00Z">
              <w:r w:rsidDel="00CD0839">
                <w:rPr>
                  <w:rFonts w:cs="Arial"/>
                  <w:color w:val="000000" w:themeColor="text1"/>
                  <w:sz w:val="18"/>
                  <w:szCs w:val="18"/>
                  <w:lang w:val="en-US"/>
                </w:rPr>
                <w:delText>21</w:delText>
              </w:r>
            </w:del>
          </w:p>
        </w:tc>
        <w:tc>
          <w:tcPr>
            <w:tcW w:w="4260" w:type="dxa"/>
            <w:shd w:val="clear" w:color="auto" w:fill="auto"/>
          </w:tcPr>
          <w:p w:rsidR="002A5CEF" w:rsidRPr="0011734F" w:rsidDel="00CD0839" w:rsidRDefault="002A5CEF" w:rsidP="007E7E9E">
            <w:pPr>
              <w:rPr>
                <w:del w:id="588" w:author="Morrison, Daniel" w:date="2017-09-28T12:26:00Z"/>
                <w:rFonts w:cs="Arial"/>
                <w:color w:val="000000" w:themeColor="text1"/>
                <w:sz w:val="18"/>
                <w:szCs w:val="18"/>
              </w:rPr>
            </w:pPr>
            <w:del w:id="589" w:author="Morrison, Daniel" w:date="2017-09-28T12:26:00Z">
              <w:r w:rsidRPr="0011734F" w:rsidDel="00CD0839">
                <w:rPr>
                  <w:rFonts w:cs="Arial"/>
                  <w:color w:val="000000" w:themeColor="text1"/>
                  <w:sz w:val="18"/>
                  <w:szCs w:val="18"/>
                </w:rPr>
                <w:delText>All TSPs to notify all customers (residence, business &amp; special customers) of the new NPA and, if applicable, of the need to transition from 7- to 10-digit local dialling (may start with the filing of Consumer Awareness Programs with the CRTC and all customers should be notified at least 18 months prior to the Relief Date)</w:delText>
              </w:r>
            </w:del>
          </w:p>
        </w:tc>
        <w:tc>
          <w:tcPr>
            <w:tcW w:w="1418" w:type="dxa"/>
            <w:shd w:val="clear" w:color="auto" w:fill="auto"/>
          </w:tcPr>
          <w:p w:rsidR="002A5CEF" w:rsidRPr="0011734F" w:rsidDel="00CD0839" w:rsidRDefault="002A5CEF" w:rsidP="007E7E9E">
            <w:pPr>
              <w:jc w:val="center"/>
              <w:rPr>
                <w:del w:id="590" w:author="Morrison, Daniel" w:date="2017-09-28T12:26:00Z"/>
                <w:rFonts w:cs="Arial"/>
                <w:color w:val="000000" w:themeColor="text1"/>
                <w:sz w:val="18"/>
                <w:szCs w:val="18"/>
              </w:rPr>
            </w:pPr>
            <w:del w:id="591" w:author="Morrison, Daniel" w:date="2017-09-28T12:26:00Z">
              <w:r w:rsidRPr="0011734F" w:rsidDel="00CD0839">
                <w:rPr>
                  <w:rFonts w:cs="Arial"/>
                  <w:color w:val="000000" w:themeColor="text1"/>
                  <w:sz w:val="18"/>
                  <w:szCs w:val="18"/>
                </w:rPr>
                <w:delText>TSPs</w:delText>
              </w:r>
            </w:del>
          </w:p>
        </w:tc>
        <w:tc>
          <w:tcPr>
            <w:tcW w:w="1417" w:type="dxa"/>
            <w:shd w:val="clear" w:color="auto" w:fill="auto"/>
          </w:tcPr>
          <w:p w:rsidR="002A5CEF" w:rsidRPr="0011734F" w:rsidDel="00CD0839" w:rsidRDefault="002A5CEF" w:rsidP="007E7E9E">
            <w:pPr>
              <w:jc w:val="center"/>
              <w:rPr>
                <w:del w:id="592" w:author="Morrison, Daniel" w:date="2017-09-28T12:26:00Z"/>
                <w:rFonts w:cs="Arial"/>
                <w:color w:val="000000" w:themeColor="text1"/>
                <w:sz w:val="18"/>
                <w:szCs w:val="18"/>
              </w:rPr>
            </w:pPr>
            <w:del w:id="593" w:author="Morrison, Daniel" w:date="2017-09-28T12:26:00Z">
              <w:r w:rsidRPr="0011734F" w:rsidDel="00CD0839">
                <w:rPr>
                  <w:rFonts w:cs="Arial"/>
                  <w:color w:val="000000" w:themeColor="text1"/>
                  <w:sz w:val="18"/>
                  <w:szCs w:val="18"/>
                </w:rPr>
                <w:delText>24-Feb-2017</w:delText>
              </w:r>
            </w:del>
          </w:p>
        </w:tc>
        <w:tc>
          <w:tcPr>
            <w:tcW w:w="1405" w:type="dxa"/>
            <w:shd w:val="clear" w:color="auto" w:fill="auto"/>
          </w:tcPr>
          <w:p w:rsidR="002A5CEF" w:rsidRPr="0011734F" w:rsidDel="00CD0839" w:rsidRDefault="002A5CEF" w:rsidP="007E7E9E">
            <w:pPr>
              <w:jc w:val="center"/>
              <w:rPr>
                <w:del w:id="594" w:author="Morrison, Daniel" w:date="2017-09-28T12:26:00Z"/>
                <w:rFonts w:cs="Arial"/>
                <w:color w:val="000000" w:themeColor="text1"/>
                <w:sz w:val="18"/>
                <w:szCs w:val="18"/>
              </w:rPr>
            </w:pPr>
            <w:del w:id="595" w:author="Morrison, Daniel" w:date="2017-09-28T12:26:00Z">
              <w:r w:rsidRPr="0011734F" w:rsidDel="00CD0839">
                <w:rPr>
                  <w:rFonts w:cs="Arial"/>
                  <w:color w:val="000000" w:themeColor="text1"/>
                  <w:sz w:val="18"/>
                  <w:szCs w:val="18"/>
                </w:rPr>
                <w:delText>24-May-2017</w:delText>
              </w:r>
            </w:del>
          </w:p>
        </w:tc>
      </w:tr>
      <w:tr w:rsidR="002A5CEF" w:rsidRPr="0011734F" w:rsidDel="00CD0839" w:rsidTr="007E7E9E">
        <w:trPr>
          <w:trHeight w:val="810"/>
          <w:del w:id="596" w:author="Morrison, Daniel" w:date="2017-09-28T12:26:00Z"/>
        </w:trPr>
        <w:tc>
          <w:tcPr>
            <w:tcW w:w="740" w:type="dxa"/>
            <w:shd w:val="clear" w:color="auto" w:fill="auto"/>
            <w:vAlign w:val="center"/>
          </w:tcPr>
          <w:p w:rsidR="002A5CEF" w:rsidDel="00CD0839" w:rsidRDefault="002A5CEF" w:rsidP="007E7E9E">
            <w:pPr>
              <w:jc w:val="center"/>
              <w:rPr>
                <w:del w:id="597" w:author="Morrison, Daniel" w:date="2017-09-28T12:26:00Z"/>
                <w:rFonts w:cs="Arial"/>
                <w:color w:val="000000"/>
                <w:sz w:val="18"/>
                <w:szCs w:val="18"/>
              </w:rPr>
            </w:pPr>
            <w:del w:id="598" w:author="Morrison, Daniel" w:date="2017-09-28T12:26:00Z">
              <w:r w:rsidDel="00CD0839">
                <w:rPr>
                  <w:rFonts w:cs="Arial"/>
                  <w:color w:val="000000" w:themeColor="text1"/>
                  <w:sz w:val="18"/>
                  <w:szCs w:val="18"/>
                  <w:lang w:val="en-US"/>
                </w:rPr>
                <w:delText>22</w:delText>
              </w:r>
            </w:del>
          </w:p>
        </w:tc>
        <w:tc>
          <w:tcPr>
            <w:tcW w:w="4260" w:type="dxa"/>
            <w:shd w:val="clear" w:color="auto" w:fill="auto"/>
          </w:tcPr>
          <w:p w:rsidR="002A5CEF" w:rsidRPr="0011734F" w:rsidDel="00CD0839" w:rsidRDefault="002A5CEF" w:rsidP="007E7E9E">
            <w:pPr>
              <w:rPr>
                <w:del w:id="599" w:author="Morrison, Daniel" w:date="2017-09-28T12:26:00Z"/>
                <w:rFonts w:cs="Arial"/>
                <w:color w:val="000000" w:themeColor="text1"/>
                <w:sz w:val="18"/>
                <w:szCs w:val="18"/>
              </w:rPr>
            </w:pPr>
            <w:del w:id="600" w:author="Morrison, Daniel" w:date="2017-09-28T12:26:00Z">
              <w:r w:rsidRPr="0011734F" w:rsidDel="00CD0839">
                <w:rPr>
                  <w:rFonts w:cs="Arial"/>
                  <w:color w:val="000000" w:themeColor="text1"/>
                  <w:sz w:val="18"/>
                  <w:szCs w:val="18"/>
                </w:rPr>
                <w:delText>TSPs to submit Progress Report #1 to NITF and CATF (starts after completion date for all TSPs to notify their customers and requires 2 weeks)</w:delText>
              </w:r>
            </w:del>
          </w:p>
        </w:tc>
        <w:tc>
          <w:tcPr>
            <w:tcW w:w="1418" w:type="dxa"/>
            <w:shd w:val="clear" w:color="auto" w:fill="auto"/>
          </w:tcPr>
          <w:p w:rsidR="002A5CEF" w:rsidRPr="0011734F" w:rsidDel="00CD0839" w:rsidRDefault="002A5CEF" w:rsidP="007E7E9E">
            <w:pPr>
              <w:jc w:val="center"/>
              <w:rPr>
                <w:del w:id="601" w:author="Morrison, Daniel" w:date="2017-09-28T12:26:00Z"/>
                <w:rFonts w:cs="Arial"/>
                <w:color w:val="000000" w:themeColor="text1"/>
                <w:sz w:val="18"/>
                <w:szCs w:val="18"/>
              </w:rPr>
            </w:pPr>
            <w:del w:id="602" w:author="Morrison, Daniel" w:date="2017-09-28T12:26:00Z">
              <w:r w:rsidRPr="0011734F" w:rsidDel="00CD0839">
                <w:rPr>
                  <w:rFonts w:cs="Arial"/>
                  <w:color w:val="000000" w:themeColor="text1"/>
                  <w:sz w:val="18"/>
                  <w:szCs w:val="18"/>
                </w:rPr>
                <w:delText>TSPs</w:delText>
              </w:r>
            </w:del>
          </w:p>
        </w:tc>
        <w:tc>
          <w:tcPr>
            <w:tcW w:w="1417" w:type="dxa"/>
            <w:shd w:val="clear" w:color="auto" w:fill="auto"/>
          </w:tcPr>
          <w:p w:rsidR="002A5CEF" w:rsidRPr="0011734F" w:rsidDel="00CD0839" w:rsidRDefault="002A5CEF" w:rsidP="007E7E9E">
            <w:pPr>
              <w:jc w:val="center"/>
              <w:rPr>
                <w:del w:id="603" w:author="Morrison, Daniel" w:date="2017-09-28T12:26:00Z"/>
                <w:rFonts w:cs="Arial"/>
                <w:color w:val="000000" w:themeColor="text1"/>
                <w:sz w:val="18"/>
                <w:szCs w:val="18"/>
              </w:rPr>
            </w:pPr>
            <w:del w:id="604" w:author="Morrison, Daniel" w:date="2017-09-28T12:26:00Z">
              <w:r w:rsidRPr="0011734F" w:rsidDel="00CD0839">
                <w:rPr>
                  <w:rFonts w:cs="Arial"/>
                  <w:color w:val="000000" w:themeColor="text1"/>
                  <w:sz w:val="18"/>
                  <w:szCs w:val="18"/>
                </w:rPr>
                <w:delText>24-May-2017</w:delText>
              </w:r>
            </w:del>
          </w:p>
        </w:tc>
        <w:tc>
          <w:tcPr>
            <w:tcW w:w="1405" w:type="dxa"/>
            <w:shd w:val="clear" w:color="auto" w:fill="auto"/>
          </w:tcPr>
          <w:p w:rsidR="002A5CEF" w:rsidRPr="0011734F" w:rsidDel="00CD0839" w:rsidRDefault="002A5CEF" w:rsidP="007E7E9E">
            <w:pPr>
              <w:jc w:val="center"/>
              <w:rPr>
                <w:del w:id="605" w:author="Morrison, Daniel" w:date="2017-09-28T12:26:00Z"/>
                <w:rFonts w:cs="Arial"/>
                <w:color w:val="000000" w:themeColor="text1"/>
                <w:sz w:val="18"/>
                <w:szCs w:val="18"/>
              </w:rPr>
            </w:pPr>
            <w:del w:id="606" w:author="Morrison, Daniel" w:date="2017-09-28T12:26:00Z">
              <w:r w:rsidRPr="0011734F" w:rsidDel="00CD0839">
                <w:rPr>
                  <w:rFonts w:cs="Arial"/>
                  <w:color w:val="000000" w:themeColor="text1"/>
                  <w:sz w:val="18"/>
                  <w:szCs w:val="18"/>
                </w:rPr>
                <w:delText>7-Jun-2017</w:delText>
              </w:r>
            </w:del>
          </w:p>
        </w:tc>
      </w:tr>
      <w:tr w:rsidR="002A5CEF" w:rsidRPr="0011734F" w:rsidDel="00CD0839" w:rsidTr="007E7E9E">
        <w:trPr>
          <w:trHeight w:val="555"/>
          <w:del w:id="607" w:author="Morrison, Daniel" w:date="2017-09-28T12:26:00Z"/>
        </w:trPr>
        <w:tc>
          <w:tcPr>
            <w:tcW w:w="740" w:type="dxa"/>
            <w:shd w:val="clear" w:color="auto" w:fill="auto"/>
            <w:vAlign w:val="center"/>
          </w:tcPr>
          <w:p w:rsidR="002A5CEF" w:rsidDel="00CD0839" w:rsidRDefault="002A5CEF" w:rsidP="007E7E9E">
            <w:pPr>
              <w:jc w:val="center"/>
              <w:rPr>
                <w:del w:id="608" w:author="Morrison, Daniel" w:date="2017-09-28T12:26:00Z"/>
                <w:rFonts w:cs="Arial"/>
                <w:color w:val="000000"/>
                <w:sz w:val="18"/>
                <w:szCs w:val="18"/>
              </w:rPr>
            </w:pPr>
            <w:del w:id="609" w:author="Morrison, Daniel" w:date="2017-09-28T12:26:00Z">
              <w:r w:rsidDel="00CD0839">
                <w:rPr>
                  <w:rFonts w:cs="Arial"/>
                  <w:color w:val="000000" w:themeColor="text1"/>
                  <w:sz w:val="18"/>
                  <w:szCs w:val="18"/>
                  <w:lang w:val="en-US"/>
                </w:rPr>
                <w:delText>23</w:delText>
              </w:r>
            </w:del>
          </w:p>
        </w:tc>
        <w:tc>
          <w:tcPr>
            <w:tcW w:w="4260" w:type="dxa"/>
            <w:shd w:val="clear" w:color="auto" w:fill="auto"/>
          </w:tcPr>
          <w:p w:rsidR="002A5CEF" w:rsidRPr="0011734F" w:rsidDel="00CD0839" w:rsidRDefault="002A5CEF" w:rsidP="007E7E9E">
            <w:pPr>
              <w:rPr>
                <w:del w:id="610" w:author="Morrison, Daniel" w:date="2017-09-28T12:26:00Z"/>
                <w:rFonts w:cs="Arial"/>
                <w:color w:val="000000" w:themeColor="text1"/>
                <w:sz w:val="18"/>
                <w:szCs w:val="18"/>
              </w:rPr>
            </w:pPr>
            <w:del w:id="611" w:author="Morrison, Daniel" w:date="2017-09-28T12:26:00Z">
              <w:r w:rsidRPr="0011734F" w:rsidDel="00CD0839">
                <w:rPr>
                  <w:rFonts w:cs="Arial"/>
                  <w:color w:val="000000" w:themeColor="text1"/>
                  <w:sz w:val="18"/>
                  <w:szCs w:val="18"/>
                </w:rPr>
                <w:delText>NITF and CATF develop &amp; submit Progress Report #1 to RPC (linked to TSP reports to NITF and CATF)</w:delText>
              </w:r>
            </w:del>
          </w:p>
        </w:tc>
        <w:tc>
          <w:tcPr>
            <w:tcW w:w="1418" w:type="dxa"/>
            <w:shd w:val="clear" w:color="auto" w:fill="auto"/>
          </w:tcPr>
          <w:p w:rsidR="002A5CEF" w:rsidRPr="0011734F" w:rsidDel="00CD0839" w:rsidRDefault="002A5CEF" w:rsidP="007E7E9E">
            <w:pPr>
              <w:jc w:val="center"/>
              <w:rPr>
                <w:del w:id="612" w:author="Morrison, Daniel" w:date="2017-09-28T12:26:00Z"/>
                <w:rFonts w:cs="Arial"/>
                <w:color w:val="000000" w:themeColor="text1"/>
                <w:sz w:val="18"/>
                <w:szCs w:val="18"/>
              </w:rPr>
            </w:pPr>
            <w:del w:id="613" w:author="Morrison, Daniel" w:date="2017-09-28T12:26:00Z">
              <w:r w:rsidRPr="0011734F" w:rsidDel="00CD0839">
                <w:rPr>
                  <w:rFonts w:cs="Arial"/>
                  <w:color w:val="000000" w:themeColor="text1"/>
                  <w:sz w:val="18"/>
                  <w:szCs w:val="18"/>
                </w:rPr>
                <w:delText>NITF &amp; CATF</w:delText>
              </w:r>
            </w:del>
          </w:p>
        </w:tc>
        <w:tc>
          <w:tcPr>
            <w:tcW w:w="1417" w:type="dxa"/>
            <w:shd w:val="clear" w:color="auto" w:fill="auto"/>
          </w:tcPr>
          <w:p w:rsidR="002A5CEF" w:rsidRPr="0011734F" w:rsidDel="00CD0839" w:rsidRDefault="002A5CEF" w:rsidP="007E7E9E">
            <w:pPr>
              <w:jc w:val="center"/>
              <w:rPr>
                <w:del w:id="614" w:author="Morrison, Daniel" w:date="2017-09-28T12:26:00Z"/>
                <w:rFonts w:cs="Arial"/>
                <w:color w:val="000000" w:themeColor="text1"/>
                <w:sz w:val="18"/>
                <w:szCs w:val="18"/>
              </w:rPr>
            </w:pPr>
            <w:del w:id="615" w:author="Morrison, Daniel" w:date="2017-09-28T12:26:00Z">
              <w:r w:rsidRPr="0011734F" w:rsidDel="00CD0839">
                <w:rPr>
                  <w:rFonts w:cs="Arial"/>
                  <w:color w:val="000000" w:themeColor="text1"/>
                  <w:sz w:val="18"/>
                  <w:szCs w:val="18"/>
                </w:rPr>
                <w:delText>7-Jun-2017</w:delText>
              </w:r>
            </w:del>
          </w:p>
        </w:tc>
        <w:tc>
          <w:tcPr>
            <w:tcW w:w="1405" w:type="dxa"/>
            <w:shd w:val="clear" w:color="auto" w:fill="auto"/>
          </w:tcPr>
          <w:p w:rsidR="002A5CEF" w:rsidRPr="0011734F" w:rsidDel="00CD0839" w:rsidRDefault="002A5CEF" w:rsidP="007E7E9E">
            <w:pPr>
              <w:jc w:val="center"/>
              <w:rPr>
                <w:del w:id="616" w:author="Morrison, Daniel" w:date="2017-09-28T12:26:00Z"/>
                <w:rFonts w:cs="Arial"/>
                <w:color w:val="000000" w:themeColor="text1"/>
                <w:sz w:val="18"/>
                <w:szCs w:val="18"/>
              </w:rPr>
            </w:pPr>
            <w:del w:id="617" w:author="Morrison, Daniel" w:date="2017-09-28T12:26:00Z">
              <w:r w:rsidRPr="0011734F" w:rsidDel="00CD0839">
                <w:rPr>
                  <w:rFonts w:cs="Arial"/>
                  <w:color w:val="000000" w:themeColor="text1"/>
                  <w:sz w:val="18"/>
                  <w:szCs w:val="18"/>
                </w:rPr>
                <w:delText>21-Jun-2017</w:delText>
              </w:r>
            </w:del>
          </w:p>
        </w:tc>
      </w:tr>
      <w:tr w:rsidR="002A5CEF" w:rsidRPr="0011734F" w:rsidDel="00CD0839" w:rsidTr="007E7E9E">
        <w:trPr>
          <w:trHeight w:val="525"/>
          <w:del w:id="618" w:author="Morrison, Daniel" w:date="2017-09-28T12:26:00Z"/>
        </w:trPr>
        <w:tc>
          <w:tcPr>
            <w:tcW w:w="740" w:type="dxa"/>
            <w:shd w:val="clear" w:color="auto" w:fill="auto"/>
            <w:vAlign w:val="center"/>
          </w:tcPr>
          <w:p w:rsidR="002A5CEF" w:rsidDel="00CD0839" w:rsidRDefault="002A5CEF" w:rsidP="007E7E9E">
            <w:pPr>
              <w:jc w:val="center"/>
              <w:rPr>
                <w:del w:id="619" w:author="Morrison, Daniel" w:date="2017-09-28T12:26:00Z"/>
                <w:rFonts w:cs="Arial"/>
                <w:color w:val="000000"/>
                <w:sz w:val="18"/>
                <w:szCs w:val="18"/>
              </w:rPr>
            </w:pPr>
            <w:del w:id="620" w:author="Morrison, Daniel" w:date="2017-09-28T12:26:00Z">
              <w:r w:rsidDel="00CD0839">
                <w:rPr>
                  <w:rFonts w:cs="Arial"/>
                  <w:color w:val="000000" w:themeColor="text1"/>
                  <w:sz w:val="18"/>
                  <w:szCs w:val="18"/>
                  <w:lang w:val="en-US"/>
                </w:rPr>
                <w:delText>24</w:delText>
              </w:r>
            </w:del>
          </w:p>
        </w:tc>
        <w:tc>
          <w:tcPr>
            <w:tcW w:w="4260" w:type="dxa"/>
            <w:shd w:val="clear" w:color="auto" w:fill="auto"/>
          </w:tcPr>
          <w:p w:rsidR="002A5CEF" w:rsidRPr="0011734F" w:rsidDel="00CD0839" w:rsidRDefault="002A5CEF" w:rsidP="007E7E9E">
            <w:pPr>
              <w:rPr>
                <w:del w:id="621" w:author="Morrison, Daniel" w:date="2017-09-28T12:26:00Z"/>
                <w:rFonts w:cs="Arial"/>
                <w:color w:val="000000" w:themeColor="text1"/>
                <w:sz w:val="18"/>
                <w:szCs w:val="18"/>
              </w:rPr>
            </w:pPr>
            <w:del w:id="622" w:author="Morrison, Daniel" w:date="2017-09-28T12:26:00Z">
              <w:r w:rsidRPr="0011734F" w:rsidDel="00CD0839">
                <w:rPr>
                  <w:rFonts w:cs="Arial"/>
                  <w:color w:val="000000" w:themeColor="text1"/>
                  <w:sz w:val="18"/>
                  <w:szCs w:val="18"/>
                </w:rPr>
                <w:delText>RPC submits Progress Report #1 to CRTC staff (linked to NITF and CATF reports)</w:delText>
              </w:r>
            </w:del>
          </w:p>
        </w:tc>
        <w:tc>
          <w:tcPr>
            <w:tcW w:w="1418" w:type="dxa"/>
            <w:shd w:val="clear" w:color="auto" w:fill="auto"/>
          </w:tcPr>
          <w:p w:rsidR="002A5CEF" w:rsidRPr="0011734F" w:rsidDel="00CD0839" w:rsidRDefault="002A5CEF" w:rsidP="007E7E9E">
            <w:pPr>
              <w:jc w:val="center"/>
              <w:rPr>
                <w:del w:id="623" w:author="Morrison, Daniel" w:date="2017-09-28T12:26:00Z"/>
                <w:rFonts w:cs="Arial"/>
                <w:color w:val="000000" w:themeColor="text1"/>
                <w:sz w:val="18"/>
                <w:szCs w:val="18"/>
              </w:rPr>
            </w:pPr>
            <w:del w:id="624" w:author="Morrison, Daniel" w:date="2017-09-28T12:26:00Z">
              <w:r w:rsidRPr="0011734F" w:rsidDel="00CD0839">
                <w:rPr>
                  <w:rFonts w:cs="Arial"/>
                  <w:color w:val="000000" w:themeColor="text1"/>
                  <w:sz w:val="18"/>
                  <w:szCs w:val="18"/>
                </w:rPr>
                <w:delText>RPC</w:delText>
              </w:r>
            </w:del>
          </w:p>
        </w:tc>
        <w:tc>
          <w:tcPr>
            <w:tcW w:w="1417" w:type="dxa"/>
            <w:shd w:val="clear" w:color="auto" w:fill="auto"/>
          </w:tcPr>
          <w:p w:rsidR="002A5CEF" w:rsidRPr="0011734F" w:rsidDel="00CD0839" w:rsidRDefault="002A5CEF" w:rsidP="007E7E9E">
            <w:pPr>
              <w:jc w:val="center"/>
              <w:rPr>
                <w:del w:id="625" w:author="Morrison, Daniel" w:date="2017-09-28T12:26:00Z"/>
                <w:rFonts w:cs="Arial"/>
                <w:color w:val="000000" w:themeColor="text1"/>
                <w:sz w:val="18"/>
                <w:szCs w:val="18"/>
              </w:rPr>
            </w:pPr>
            <w:del w:id="626" w:author="Morrison, Daniel" w:date="2017-09-28T12:26:00Z">
              <w:r w:rsidRPr="0011734F" w:rsidDel="00CD0839">
                <w:rPr>
                  <w:rFonts w:cs="Arial"/>
                  <w:color w:val="000000" w:themeColor="text1"/>
                  <w:sz w:val="18"/>
                  <w:szCs w:val="18"/>
                </w:rPr>
                <w:delText>21-Jun-2017</w:delText>
              </w:r>
            </w:del>
          </w:p>
        </w:tc>
        <w:tc>
          <w:tcPr>
            <w:tcW w:w="1405" w:type="dxa"/>
            <w:shd w:val="clear" w:color="auto" w:fill="auto"/>
          </w:tcPr>
          <w:p w:rsidR="002A5CEF" w:rsidRPr="0011734F" w:rsidDel="00CD0839" w:rsidRDefault="002A5CEF" w:rsidP="007E7E9E">
            <w:pPr>
              <w:jc w:val="center"/>
              <w:rPr>
                <w:del w:id="627" w:author="Morrison, Daniel" w:date="2017-09-28T12:26:00Z"/>
                <w:rFonts w:cs="Arial"/>
                <w:color w:val="000000" w:themeColor="text1"/>
                <w:sz w:val="18"/>
                <w:szCs w:val="18"/>
              </w:rPr>
            </w:pPr>
            <w:del w:id="628" w:author="Morrison, Daniel" w:date="2017-09-28T12:26:00Z">
              <w:r w:rsidRPr="0011734F" w:rsidDel="00CD0839">
                <w:rPr>
                  <w:rFonts w:cs="Arial"/>
                  <w:color w:val="000000" w:themeColor="text1"/>
                  <w:sz w:val="18"/>
                  <w:szCs w:val="18"/>
                </w:rPr>
                <w:delText>5-Jul-2017</w:delText>
              </w:r>
            </w:del>
          </w:p>
        </w:tc>
      </w:tr>
      <w:tr w:rsidR="002A5CEF" w:rsidRPr="0011734F" w:rsidDel="00CD0839" w:rsidTr="007E7E9E">
        <w:trPr>
          <w:trHeight w:val="1050"/>
          <w:del w:id="629" w:author="Morrison, Daniel" w:date="2017-09-28T12:26:00Z"/>
        </w:trPr>
        <w:tc>
          <w:tcPr>
            <w:tcW w:w="740" w:type="dxa"/>
            <w:shd w:val="clear" w:color="auto" w:fill="auto"/>
            <w:vAlign w:val="center"/>
          </w:tcPr>
          <w:p w:rsidR="002A5CEF" w:rsidDel="00CD0839" w:rsidRDefault="002A5CEF" w:rsidP="007E7E9E">
            <w:pPr>
              <w:jc w:val="center"/>
              <w:rPr>
                <w:del w:id="630" w:author="Morrison, Daniel" w:date="2017-09-28T12:26:00Z"/>
                <w:rFonts w:cs="Arial"/>
                <w:color w:val="000000"/>
                <w:sz w:val="18"/>
                <w:szCs w:val="18"/>
              </w:rPr>
            </w:pPr>
            <w:del w:id="631" w:author="Morrison, Daniel" w:date="2017-09-28T12:26:00Z">
              <w:r w:rsidDel="00CD0839">
                <w:rPr>
                  <w:rFonts w:cs="Arial"/>
                  <w:color w:val="000000" w:themeColor="text1"/>
                  <w:sz w:val="18"/>
                  <w:szCs w:val="18"/>
                  <w:lang w:val="en-US"/>
                </w:rPr>
                <w:delText>25</w:delText>
              </w:r>
            </w:del>
          </w:p>
        </w:tc>
        <w:tc>
          <w:tcPr>
            <w:tcW w:w="4260" w:type="dxa"/>
            <w:shd w:val="clear" w:color="auto" w:fill="auto"/>
          </w:tcPr>
          <w:p w:rsidR="002A5CEF" w:rsidRPr="0011734F" w:rsidDel="00CD0839" w:rsidRDefault="002A5CEF" w:rsidP="007E7E9E">
            <w:pPr>
              <w:rPr>
                <w:del w:id="632" w:author="Morrison, Daniel" w:date="2017-09-28T12:26:00Z"/>
                <w:rFonts w:cs="Arial"/>
                <w:color w:val="000000" w:themeColor="text1"/>
                <w:sz w:val="18"/>
                <w:szCs w:val="18"/>
              </w:rPr>
            </w:pPr>
            <w:del w:id="633" w:author="Morrison, Daniel" w:date="2017-09-28T12:26:00Z">
              <w:r w:rsidRPr="0011734F" w:rsidDel="00CD0839">
                <w:rPr>
                  <w:rFonts w:cs="Arial"/>
                  <w:color w:val="000000" w:themeColor="text1"/>
                  <w:sz w:val="18"/>
                  <w:szCs w:val="18"/>
                </w:rPr>
                <w:delText>iconectiv TRA database updates to add Exchanges to new overlay NPA (starts on the date that the PL is posted to the NANPA web site and must be completed by 6 months prior to the Relief Date)</w:delText>
              </w:r>
            </w:del>
          </w:p>
        </w:tc>
        <w:tc>
          <w:tcPr>
            <w:tcW w:w="1418" w:type="dxa"/>
            <w:shd w:val="clear" w:color="auto" w:fill="auto"/>
          </w:tcPr>
          <w:p w:rsidR="002A5CEF" w:rsidRPr="0011734F" w:rsidDel="00CD0839" w:rsidRDefault="002A5CEF" w:rsidP="007E7E9E">
            <w:pPr>
              <w:jc w:val="center"/>
              <w:rPr>
                <w:del w:id="634" w:author="Morrison, Daniel" w:date="2017-09-28T12:26:00Z"/>
                <w:rFonts w:cs="Arial"/>
                <w:color w:val="000000" w:themeColor="text1"/>
                <w:sz w:val="18"/>
                <w:szCs w:val="18"/>
              </w:rPr>
            </w:pPr>
            <w:del w:id="635" w:author="Morrison, Daniel" w:date="2017-09-28T12:26:00Z">
              <w:r w:rsidRPr="0011734F" w:rsidDel="00CD0839">
                <w:rPr>
                  <w:rFonts w:cs="Arial"/>
                  <w:color w:val="000000" w:themeColor="text1"/>
                  <w:sz w:val="18"/>
                  <w:szCs w:val="18"/>
                </w:rPr>
                <w:delText>iconectiv TRA</w:delText>
              </w:r>
            </w:del>
          </w:p>
        </w:tc>
        <w:tc>
          <w:tcPr>
            <w:tcW w:w="1417" w:type="dxa"/>
            <w:shd w:val="clear" w:color="auto" w:fill="auto"/>
          </w:tcPr>
          <w:p w:rsidR="002A5CEF" w:rsidRPr="0011734F" w:rsidDel="00CD0839" w:rsidRDefault="002A5CEF" w:rsidP="007E7E9E">
            <w:pPr>
              <w:jc w:val="center"/>
              <w:rPr>
                <w:del w:id="636" w:author="Morrison, Daniel" w:date="2017-09-28T12:26:00Z"/>
                <w:rFonts w:cs="Arial"/>
                <w:color w:val="000000" w:themeColor="text1"/>
                <w:sz w:val="18"/>
                <w:szCs w:val="18"/>
              </w:rPr>
            </w:pPr>
            <w:del w:id="637" w:author="Morrison, Daniel" w:date="2017-09-28T12:26:00Z">
              <w:r w:rsidRPr="0011734F" w:rsidDel="00CD0839">
                <w:rPr>
                  <w:rFonts w:cs="Arial"/>
                  <w:color w:val="000000" w:themeColor="text1"/>
                  <w:sz w:val="18"/>
                  <w:szCs w:val="18"/>
                </w:rPr>
                <w:delText>7-Jun-2017</w:delText>
              </w:r>
            </w:del>
          </w:p>
        </w:tc>
        <w:tc>
          <w:tcPr>
            <w:tcW w:w="1405" w:type="dxa"/>
            <w:shd w:val="clear" w:color="auto" w:fill="auto"/>
          </w:tcPr>
          <w:p w:rsidR="002A5CEF" w:rsidRPr="0011734F" w:rsidDel="00CD0839" w:rsidRDefault="002A5CEF" w:rsidP="007E7E9E">
            <w:pPr>
              <w:jc w:val="center"/>
              <w:rPr>
                <w:del w:id="638" w:author="Morrison, Daniel" w:date="2017-09-28T12:26:00Z"/>
                <w:rFonts w:cs="Arial"/>
                <w:color w:val="000000" w:themeColor="text1"/>
                <w:sz w:val="18"/>
                <w:szCs w:val="18"/>
              </w:rPr>
            </w:pPr>
            <w:del w:id="639" w:author="Morrison, Daniel" w:date="2017-09-28T12:26:00Z">
              <w:r w:rsidRPr="0011734F" w:rsidDel="00CD0839">
                <w:rPr>
                  <w:rFonts w:cs="Arial"/>
                  <w:color w:val="000000" w:themeColor="text1"/>
                  <w:sz w:val="18"/>
                  <w:szCs w:val="18"/>
                </w:rPr>
                <w:delText>24-May-2018</w:delText>
              </w:r>
            </w:del>
          </w:p>
        </w:tc>
      </w:tr>
      <w:tr w:rsidR="002A5CEF" w:rsidRPr="0011734F" w:rsidDel="00CD0839" w:rsidTr="007E7E9E">
        <w:trPr>
          <w:trHeight w:val="1763"/>
          <w:del w:id="640" w:author="Morrison, Daniel" w:date="2017-09-28T12:26:00Z"/>
        </w:trPr>
        <w:tc>
          <w:tcPr>
            <w:tcW w:w="740" w:type="dxa"/>
            <w:shd w:val="clear" w:color="auto" w:fill="auto"/>
            <w:vAlign w:val="center"/>
          </w:tcPr>
          <w:p w:rsidR="002A5CEF" w:rsidDel="00CD0839" w:rsidRDefault="002A5CEF" w:rsidP="007E7E9E">
            <w:pPr>
              <w:jc w:val="center"/>
              <w:rPr>
                <w:del w:id="641" w:author="Morrison, Daniel" w:date="2017-09-28T12:26:00Z"/>
                <w:rFonts w:cs="Arial"/>
                <w:color w:val="000000"/>
                <w:sz w:val="18"/>
                <w:szCs w:val="18"/>
              </w:rPr>
            </w:pPr>
            <w:del w:id="642" w:author="Morrison, Daniel" w:date="2017-09-28T12:26:00Z">
              <w:r w:rsidDel="00CD0839">
                <w:rPr>
                  <w:rFonts w:cs="Arial"/>
                  <w:color w:val="000000" w:themeColor="text1"/>
                  <w:sz w:val="18"/>
                  <w:szCs w:val="18"/>
                  <w:lang w:val="en-US"/>
                </w:rPr>
                <w:delText>26</w:delText>
              </w:r>
            </w:del>
          </w:p>
        </w:tc>
        <w:tc>
          <w:tcPr>
            <w:tcW w:w="4260" w:type="dxa"/>
            <w:shd w:val="clear" w:color="auto" w:fill="auto"/>
          </w:tcPr>
          <w:p w:rsidR="002A5CEF" w:rsidRPr="0011734F" w:rsidDel="00CD0839" w:rsidRDefault="002A5CEF" w:rsidP="007E7E9E">
            <w:pPr>
              <w:rPr>
                <w:del w:id="643" w:author="Morrison, Daniel" w:date="2017-09-28T12:26:00Z"/>
                <w:rFonts w:cs="Arial"/>
                <w:color w:val="000000" w:themeColor="text1"/>
                <w:sz w:val="18"/>
                <w:szCs w:val="18"/>
              </w:rPr>
            </w:pPr>
            <w:del w:id="644" w:author="Morrison, Daniel" w:date="2017-09-28T12:26:00Z">
              <w:r w:rsidRPr="0011734F" w:rsidDel="00CD0839">
                <w:rPr>
                  <w:rFonts w:cs="Arial"/>
                  <w:color w:val="000000" w:themeColor="text1"/>
                  <w:sz w:val="18"/>
                  <w:szCs w:val="18"/>
                </w:rPr>
                <w:delText xml:space="preserve">All Telecommunications Service Providers and Telecommunications Service Users (including Special Users 9-1-1 PSAPs, alarm companies, ISPs, paging companies, payphone providers, etc.) to implement changes to their telecom equipment &amp; systems to accommodate the new NPA and the transition from 7- to 10-digit local </w:delText>
              </w:r>
              <w:r w:rsidRPr="0011734F" w:rsidDel="00CD0839">
                <w:rPr>
                  <w:rFonts w:cs="Arial"/>
                  <w:color w:val="000000" w:themeColor="text1"/>
                  <w:sz w:val="18"/>
                  <w:szCs w:val="18"/>
                </w:rPr>
                <w:lastRenderedPageBreak/>
                <w:delText>dialling (starts upon CRTC approval of RIP and ends on the Relief Date)</w:delText>
              </w:r>
            </w:del>
          </w:p>
        </w:tc>
        <w:tc>
          <w:tcPr>
            <w:tcW w:w="1418" w:type="dxa"/>
            <w:shd w:val="clear" w:color="auto" w:fill="auto"/>
          </w:tcPr>
          <w:p w:rsidR="002A5CEF" w:rsidRPr="0011734F" w:rsidDel="00CD0839" w:rsidRDefault="002A5CEF" w:rsidP="007E7E9E">
            <w:pPr>
              <w:jc w:val="center"/>
              <w:rPr>
                <w:del w:id="645" w:author="Morrison, Daniel" w:date="2017-09-28T12:26:00Z"/>
                <w:rFonts w:cs="Arial"/>
                <w:color w:val="000000" w:themeColor="text1"/>
                <w:sz w:val="18"/>
                <w:szCs w:val="18"/>
              </w:rPr>
            </w:pPr>
            <w:del w:id="646" w:author="Morrison, Daniel" w:date="2017-09-28T12:26:00Z">
              <w:r w:rsidRPr="0011734F" w:rsidDel="00CD0839">
                <w:rPr>
                  <w:rFonts w:cs="Arial"/>
                  <w:color w:val="000000" w:themeColor="text1"/>
                  <w:sz w:val="18"/>
                  <w:szCs w:val="18"/>
                </w:rPr>
                <w:lastRenderedPageBreak/>
                <w:delText>TSPs &amp; Telecom Service Users</w:delText>
              </w:r>
            </w:del>
          </w:p>
        </w:tc>
        <w:tc>
          <w:tcPr>
            <w:tcW w:w="1417" w:type="dxa"/>
            <w:shd w:val="clear" w:color="auto" w:fill="auto"/>
          </w:tcPr>
          <w:p w:rsidR="002A5CEF" w:rsidRPr="0011734F" w:rsidDel="00CD0839" w:rsidRDefault="002A5CEF" w:rsidP="007E7E9E">
            <w:pPr>
              <w:jc w:val="center"/>
              <w:rPr>
                <w:del w:id="647" w:author="Morrison, Daniel" w:date="2017-09-28T12:26:00Z"/>
                <w:rFonts w:cs="Arial"/>
                <w:color w:val="000000" w:themeColor="text1"/>
                <w:sz w:val="18"/>
                <w:szCs w:val="18"/>
              </w:rPr>
            </w:pPr>
            <w:del w:id="648" w:author="Morrison, Daniel" w:date="2017-09-28T12:26:00Z">
              <w:r w:rsidRPr="0011734F" w:rsidDel="00CD0839">
                <w:rPr>
                  <w:rFonts w:cs="Arial"/>
                  <w:color w:val="000000" w:themeColor="text1"/>
                  <w:sz w:val="18"/>
                  <w:szCs w:val="18"/>
                </w:rPr>
                <w:delText>16-Jan-2017</w:delText>
              </w:r>
            </w:del>
          </w:p>
        </w:tc>
        <w:tc>
          <w:tcPr>
            <w:tcW w:w="1405" w:type="dxa"/>
            <w:shd w:val="clear" w:color="auto" w:fill="auto"/>
          </w:tcPr>
          <w:p w:rsidR="002A5CEF" w:rsidRPr="0011734F" w:rsidDel="00CD0839" w:rsidRDefault="002A5CEF" w:rsidP="007E7E9E">
            <w:pPr>
              <w:jc w:val="center"/>
              <w:rPr>
                <w:del w:id="649" w:author="Morrison, Daniel" w:date="2017-09-28T12:26:00Z"/>
                <w:rFonts w:cs="Arial"/>
                <w:color w:val="000000" w:themeColor="text1"/>
                <w:sz w:val="18"/>
                <w:szCs w:val="18"/>
              </w:rPr>
            </w:pPr>
            <w:del w:id="650" w:author="Morrison, Daniel" w:date="2017-09-28T12:26:00Z">
              <w:r w:rsidRPr="0011734F" w:rsidDel="00CD0839">
                <w:rPr>
                  <w:rFonts w:cs="Arial"/>
                  <w:color w:val="000000" w:themeColor="text1"/>
                  <w:sz w:val="18"/>
                  <w:szCs w:val="18"/>
                </w:rPr>
                <w:delText>24-Nov-2018</w:delText>
              </w:r>
            </w:del>
          </w:p>
        </w:tc>
      </w:tr>
      <w:tr w:rsidR="002A5CEF" w:rsidRPr="0011734F" w:rsidDel="00CD0839" w:rsidTr="007E7E9E">
        <w:trPr>
          <w:trHeight w:val="555"/>
          <w:del w:id="651" w:author="Morrison, Daniel" w:date="2017-09-28T12:26:00Z"/>
        </w:trPr>
        <w:tc>
          <w:tcPr>
            <w:tcW w:w="740" w:type="dxa"/>
            <w:shd w:val="clear" w:color="auto" w:fill="auto"/>
            <w:vAlign w:val="center"/>
          </w:tcPr>
          <w:p w:rsidR="002A5CEF" w:rsidDel="00CD0839" w:rsidRDefault="002A5CEF" w:rsidP="007E7E9E">
            <w:pPr>
              <w:jc w:val="center"/>
              <w:rPr>
                <w:del w:id="652" w:author="Morrison, Daniel" w:date="2017-09-28T12:26:00Z"/>
                <w:rFonts w:cs="Arial"/>
                <w:color w:val="000000"/>
                <w:sz w:val="18"/>
                <w:szCs w:val="18"/>
              </w:rPr>
            </w:pPr>
            <w:del w:id="653" w:author="Morrison, Daniel" w:date="2017-09-28T12:26:00Z">
              <w:r w:rsidDel="00CD0839">
                <w:rPr>
                  <w:rFonts w:cs="Arial"/>
                  <w:color w:val="000000" w:themeColor="text1"/>
                  <w:sz w:val="18"/>
                  <w:szCs w:val="18"/>
                  <w:lang w:val="en-US"/>
                </w:rPr>
                <w:lastRenderedPageBreak/>
                <w:delText>27</w:delText>
              </w:r>
            </w:del>
          </w:p>
        </w:tc>
        <w:tc>
          <w:tcPr>
            <w:tcW w:w="4260" w:type="dxa"/>
            <w:shd w:val="clear" w:color="auto" w:fill="auto"/>
          </w:tcPr>
          <w:p w:rsidR="002A5CEF" w:rsidRPr="0011734F" w:rsidDel="00CD0839" w:rsidRDefault="002A5CEF" w:rsidP="007E7E9E">
            <w:pPr>
              <w:rPr>
                <w:del w:id="654" w:author="Morrison, Daniel" w:date="2017-09-28T12:26:00Z"/>
                <w:rFonts w:cs="Arial"/>
                <w:color w:val="000000" w:themeColor="text1"/>
                <w:sz w:val="18"/>
                <w:szCs w:val="18"/>
              </w:rPr>
            </w:pPr>
            <w:del w:id="655" w:author="Morrison, Daniel" w:date="2017-09-28T12:26:00Z">
              <w:r w:rsidRPr="0011734F" w:rsidDel="00CD0839">
                <w:rPr>
                  <w:rFonts w:cs="Arial"/>
                  <w:color w:val="000000" w:themeColor="text1"/>
                  <w:sz w:val="18"/>
                  <w:szCs w:val="18"/>
                </w:rPr>
                <w:delText>Payphone Providers reprogram payphones (starts upon CRTC approval of RIP and ends on the Relief Date)</w:delText>
              </w:r>
            </w:del>
          </w:p>
        </w:tc>
        <w:tc>
          <w:tcPr>
            <w:tcW w:w="1418" w:type="dxa"/>
            <w:shd w:val="clear" w:color="auto" w:fill="auto"/>
          </w:tcPr>
          <w:p w:rsidR="002A5CEF" w:rsidRPr="0011734F" w:rsidDel="00CD0839" w:rsidRDefault="002A5CEF" w:rsidP="007E7E9E">
            <w:pPr>
              <w:jc w:val="center"/>
              <w:rPr>
                <w:del w:id="656" w:author="Morrison, Daniel" w:date="2017-09-28T12:26:00Z"/>
                <w:rFonts w:cs="Arial"/>
                <w:color w:val="000000" w:themeColor="text1"/>
                <w:sz w:val="18"/>
                <w:szCs w:val="18"/>
              </w:rPr>
            </w:pPr>
            <w:del w:id="657" w:author="Morrison, Daniel" w:date="2017-09-28T12:26:00Z">
              <w:r w:rsidRPr="0011734F" w:rsidDel="00CD0839">
                <w:rPr>
                  <w:rFonts w:cs="Arial"/>
                  <w:color w:val="000000" w:themeColor="text1"/>
                  <w:sz w:val="18"/>
                  <w:szCs w:val="18"/>
                </w:rPr>
                <w:delText>Payphone Providers</w:delText>
              </w:r>
            </w:del>
          </w:p>
        </w:tc>
        <w:tc>
          <w:tcPr>
            <w:tcW w:w="1417" w:type="dxa"/>
            <w:shd w:val="clear" w:color="auto" w:fill="auto"/>
          </w:tcPr>
          <w:p w:rsidR="002A5CEF" w:rsidRPr="0011734F" w:rsidDel="00CD0839" w:rsidRDefault="002A5CEF" w:rsidP="007E7E9E">
            <w:pPr>
              <w:jc w:val="center"/>
              <w:rPr>
                <w:del w:id="658" w:author="Morrison, Daniel" w:date="2017-09-28T12:26:00Z"/>
                <w:rFonts w:cs="Arial"/>
                <w:color w:val="000000" w:themeColor="text1"/>
                <w:sz w:val="18"/>
                <w:szCs w:val="18"/>
              </w:rPr>
            </w:pPr>
            <w:del w:id="659" w:author="Morrison, Daniel" w:date="2017-09-28T12:26:00Z">
              <w:r w:rsidRPr="0011734F" w:rsidDel="00CD0839">
                <w:rPr>
                  <w:rFonts w:cs="Arial"/>
                  <w:color w:val="000000" w:themeColor="text1"/>
                  <w:sz w:val="18"/>
                  <w:szCs w:val="18"/>
                </w:rPr>
                <w:delText>16-Jan-2017</w:delText>
              </w:r>
            </w:del>
          </w:p>
        </w:tc>
        <w:tc>
          <w:tcPr>
            <w:tcW w:w="1405" w:type="dxa"/>
            <w:shd w:val="clear" w:color="auto" w:fill="auto"/>
          </w:tcPr>
          <w:p w:rsidR="002A5CEF" w:rsidRPr="0011734F" w:rsidDel="00CD0839" w:rsidRDefault="002A5CEF" w:rsidP="007E7E9E">
            <w:pPr>
              <w:jc w:val="center"/>
              <w:rPr>
                <w:del w:id="660" w:author="Morrison, Daniel" w:date="2017-09-28T12:26:00Z"/>
                <w:rFonts w:cs="Arial"/>
                <w:color w:val="000000" w:themeColor="text1"/>
                <w:sz w:val="18"/>
                <w:szCs w:val="18"/>
              </w:rPr>
            </w:pPr>
            <w:del w:id="661" w:author="Morrison, Daniel" w:date="2017-09-28T12:26:00Z">
              <w:r w:rsidRPr="0011734F" w:rsidDel="00CD0839">
                <w:rPr>
                  <w:rFonts w:cs="Arial"/>
                  <w:color w:val="000000" w:themeColor="text1"/>
                  <w:sz w:val="18"/>
                  <w:szCs w:val="18"/>
                </w:rPr>
                <w:delText>24-Nov-2018</w:delText>
              </w:r>
            </w:del>
          </w:p>
        </w:tc>
      </w:tr>
      <w:tr w:rsidR="002A5CEF" w:rsidRPr="0011734F" w:rsidDel="00CD0839" w:rsidTr="007E7E9E">
        <w:trPr>
          <w:trHeight w:val="750"/>
          <w:del w:id="662" w:author="Morrison, Daniel" w:date="2017-09-28T12:26:00Z"/>
        </w:trPr>
        <w:tc>
          <w:tcPr>
            <w:tcW w:w="740" w:type="dxa"/>
            <w:shd w:val="clear" w:color="auto" w:fill="auto"/>
            <w:vAlign w:val="center"/>
          </w:tcPr>
          <w:p w:rsidR="002A5CEF" w:rsidDel="00CD0839" w:rsidRDefault="002A5CEF" w:rsidP="007E7E9E">
            <w:pPr>
              <w:jc w:val="center"/>
              <w:rPr>
                <w:del w:id="663" w:author="Morrison, Daniel" w:date="2017-09-28T12:26:00Z"/>
                <w:rFonts w:cs="Arial"/>
                <w:color w:val="000000"/>
                <w:sz w:val="18"/>
                <w:szCs w:val="18"/>
              </w:rPr>
            </w:pPr>
            <w:del w:id="664" w:author="Morrison, Daniel" w:date="2017-09-28T12:26:00Z">
              <w:r w:rsidDel="00CD0839">
                <w:rPr>
                  <w:rFonts w:cs="Arial"/>
                  <w:color w:val="000000" w:themeColor="text1"/>
                  <w:sz w:val="18"/>
                  <w:szCs w:val="18"/>
                  <w:lang w:val="en-US"/>
                </w:rPr>
                <w:delText>28</w:delText>
              </w:r>
            </w:del>
          </w:p>
        </w:tc>
        <w:tc>
          <w:tcPr>
            <w:tcW w:w="4260" w:type="dxa"/>
            <w:shd w:val="clear" w:color="auto" w:fill="auto"/>
          </w:tcPr>
          <w:p w:rsidR="002A5CEF" w:rsidRPr="0011734F" w:rsidDel="00CD0839" w:rsidRDefault="002A5CEF" w:rsidP="007E7E9E">
            <w:pPr>
              <w:rPr>
                <w:del w:id="665" w:author="Morrison, Daniel" w:date="2017-09-28T12:26:00Z"/>
                <w:rFonts w:cs="Arial"/>
                <w:color w:val="000000" w:themeColor="text1"/>
                <w:sz w:val="18"/>
                <w:szCs w:val="18"/>
              </w:rPr>
            </w:pPr>
            <w:del w:id="666" w:author="Morrison, Daniel" w:date="2017-09-28T12:26:00Z">
              <w:r w:rsidRPr="0011734F" w:rsidDel="00CD0839">
                <w:rPr>
                  <w:rFonts w:cs="Arial"/>
                  <w:color w:val="000000" w:themeColor="text1"/>
                  <w:sz w:val="18"/>
                  <w:szCs w:val="18"/>
                </w:rPr>
                <w:delText>TSPs and database owners/operators to modify systems and industry databases (starts on CRTC approval of RIP and ends on the Relief Date)</w:delText>
              </w:r>
            </w:del>
          </w:p>
        </w:tc>
        <w:tc>
          <w:tcPr>
            <w:tcW w:w="1418" w:type="dxa"/>
            <w:shd w:val="clear" w:color="auto" w:fill="auto"/>
          </w:tcPr>
          <w:p w:rsidR="002A5CEF" w:rsidRPr="0011734F" w:rsidDel="00CD0839" w:rsidRDefault="002A5CEF" w:rsidP="007E7E9E">
            <w:pPr>
              <w:jc w:val="center"/>
              <w:rPr>
                <w:del w:id="667" w:author="Morrison, Daniel" w:date="2017-09-28T12:26:00Z"/>
                <w:rFonts w:cs="Arial"/>
                <w:color w:val="000000" w:themeColor="text1"/>
                <w:sz w:val="18"/>
                <w:szCs w:val="18"/>
              </w:rPr>
            </w:pPr>
            <w:del w:id="668" w:author="Morrison, Daniel" w:date="2017-09-28T12:26:00Z">
              <w:r w:rsidRPr="0011734F" w:rsidDel="00CD0839">
                <w:rPr>
                  <w:rFonts w:cs="Arial"/>
                  <w:color w:val="000000" w:themeColor="text1"/>
                  <w:sz w:val="18"/>
                  <w:szCs w:val="18"/>
                </w:rPr>
                <w:delText>TSPs &amp; Database Owners</w:delText>
              </w:r>
            </w:del>
          </w:p>
        </w:tc>
        <w:tc>
          <w:tcPr>
            <w:tcW w:w="1417" w:type="dxa"/>
            <w:shd w:val="clear" w:color="auto" w:fill="auto"/>
          </w:tcPr>
          <w:p w:rsidR="002A5CEF" w:rsidRPr="0011734F" w:rsidDel="00CD0839" w:rsidRDefault="002A5CEF" w:rsidP="007E7E9E">
            <w:pPr>
              <w:jc w:val="center"/>
              <w:rPr>
                <w:del w:id="669" w:author="Morrison, Daniel" w:date="2017-09-28T12:26:00Z"/>
                <w:rFonts w:cs="Arial"/>
                <w:color w:val="000000" w:themeColor="text1"/>
                <w:sz w:val="18"/>
                <w:szCs w:val="18"/>
              </w:rPr>
            </w:pPr>
            <w:del w:id="670" w:author="Morrison, Daniel" w:date="2017-09-28T12:26:00Z">
              <w:r w:rsidRPr="0011734F" w:rsidDel="00CD0839">
                <w:rPr>
                  <w:rFonts w:cs="Arial"/>
                  <w:color w:val="000000" w:themeColor="text1"/>
                  <w:sz w:val="18"/>
                  <w:szCs w:val="18"/>
                </w:rPr>
                <w:delText>16-Jan-2017</w:delText>
              </w:r>
            </w:del>
          </w:p>
        </w:tc>
        <w:tc>
          <w:tcPr>
            <w:tcW w:w="1405" w:type="dxa"/>
            <w:shd w:val="clear" w:color="auto" w:fill="auto"/>
          </w:tcPr>
          <w:p w:rsidR="002A5CEF" w:rsidRPr="0011734F" w:rsidDel="00CD0839" w:rsidRDefault="002A5CEF" w:rsidP="007E7E9E">
            <w:pPr>
              <w:jc w:val="center"/>
              <w:rPr>
                <w:del w:id="671" w:author="Morrison, Daniel" w:date="2017-09-28T12:26:00Z"/>
                <w:rFonts w:cs="Arial"/>
                <w:color w:val="000000" w:themeColor="text1"/>
                <w:sz w:val="18"/>
                <w:szCs w:val="18"/>
              </w:rPr>
            </w:pPr>
            <w:del w:id="672" w:author="Morrison, Daniel" w:date="2017-09-28T12:26:00Z">
              <w:r w:rsidRPr="0011734F" w:rsidDel="00CD0839">
                <w:rPr>
                  <w:rFonts w:cs="Arial"/>
                  <w:color w:val="000000" w:themeColor="text1"/>
                  <w:sz w:val="18"/>
                  <w:szCs w:val="18"/>
                </w:rPr>
                <w:delText>24-Nov-2018</w:delText>
              </w:r>
            </w:del>
          </w:p>
        </w:tc>
      </w:tr>
      <w:tr w:rsidR="002A5CEF" w:rsidRPr="0011734F" w:rsidDel="00CD0839" w:rsidTr="007E7E9E">
        <w:trPr>
          <w:trHeight w:val="780"/>
          <w:del w:id="673" w:author="Morrison, Daniel" w:date="2017-09-28T12:26:00Z"/>
        </w:trPr>
        <w:tc>
          <w:tcPr>
            <w:tcW w:w="740" w:type="dxa"/>
            <w:shd w:val="clear" w:color="auto" w:fill="auto"/>
            <w:vAlign w:val="center"/>
          </w:tcPr>
          <w:p w:rsidR="002A5CEF" w:rsidDel="00CD0839" w:rsidRDefault="002A5CEF" w:rsidP="007E7E9E">
            <w:pPr>
              <w:jc w:val="center"/>
              <w:rPr>
                <w:del w:id="674" w:author="Morrison, Daniel" w:date="2017-09-28T12:26:00Z"/>
                <w:rFonts w:cs="Arial"/>
                <w:color w:val="000000"/>
                <w:sz w:val="18"/>
                <w:szCs w:val="18"/>
              </w:rPr>
            </w:pPr>
            <w:del w:id="675" w:author="Morrison, Daniel" w:date="2017-09-28T12:26:00Z">
              <w:r w:rsidDel="00CD0839">
                <w:rPr>
                  <w:rFonts w:cs="Arial"/>
                  <w:color w:val="000000" w:themeColor="text1"/>
                  <w:sz w:val="18"/>
                  <w:szCs w:val="18"/>
                  <w:lang w:val="en-US"/>
                </w:rPr>
                <w:delText>29</w:delText>
              </w:r>
            </w:del>
          </w:p>
        </w:tc>
        <w:tc>
          <w:tcPr>
            <w:tcW w:w="4260" w:type="dxa"/>
            <w:shd w:val="clear" w:color="auto" w:fill="auto"/>
          </w:tcPr>
          <w:p w:rsidR="002A5CEF" w:rsidRPr="0011734F" w:rsidDel="00CD0839" w:rsidRDefault="002A5CEF" w:rsidP="007E7E9E">
            <w:pPr>
              <w:rPr>
                <w:del w:id="676" w:author="Morrison, Daniel" w:date="2017-09-28T12:26:00Z"/>
                <w:rFonts w:cs="Arial"/>
                <w:color w:val="000000" w:themeColor="text1"/>
                <w:sz w:val="18"/>
                <w:szCs w:val="18"/>
              </w:rPr>
            </w:pPr>
            <w:del w:id="677" w:author="Morrison, Daniel" w:date="2017-09-28T12:26:00Z">
              <w:r w:rsidRPr="0011734F" w:rsidDel="00CD0839">
                <w:rPr>
                  <w:rFonts w:cs="Arial"/>
                  <w:color w:val="000000" w:themeColor="text1"/>
                  <w:sz w:val="18"/>
                  <w:szCs w:val="18"/>
                </w:rPr>
                <w:delText>Operator Services &amp; Directory Assistance Readiness (starts on CRTC approval of RIP and ends on the Relief Date)</w:delText>
              </w:r>
            </w:del>
          </w:p>
        </w:tc>
        <w:tc>
          <w:tcPr>
            <w:tcW w:w="1418" w:type="dxa"/>
            <w:shd w:val="clear" w:color="auto" w:fill="auto"/>
          </w:tcPr>
          <w:p w:rsidR="002A5CEF" w:rsidRPr="0011734F" w:rsidDel="00CD0839" w:rsidRDefault="002A5CEF" w:rsidP="007E7E9E">
            <w:pPr>
              <w:jc w:val="center"/>
              <w:rPr>
                <w:del w:id="678" w:author="Morrison, Daniel" w:date="2017-09-28T12:26:00Z"/>
                <w:rFonts w:cs="Arial"/>
                <w:color w:val="000000" w:themeColor="text1"/>
                <w:sz w:val="18"/>
                <w:szCs w:val="18"/>
              </w:rPr>
            </w:pPr>
            <w:del w:id="679" w:author="Morrison, Daniel" w:date="2017-09-28T12:26:00Z">
              <w:r w:rsidRPr="0011734F" w:rsidDel="00CD0839">
                <w:rPr>
                  <w:rFonts w:cs="Arial"/>
                  <w:color w:val="000000" w:themeColor="text1"/>
                  <w:sz w:val="18"/>
                  <w:szCs w:val="18"/>
                </w:rPr>
                <w:delText>TSPs</w:delText>
              </w:r>
            </w:del>
          </w:p>
        </w:tc>
        <w:tc>
          <w:tcPr>
            <w:tcW w:w="1417" w:type="dxa"/>
            <w:shd w:val="clear" w:color="auto" w:fill="auto"/>
          </w:tcPr>
          <w:p w:rsidR="002A5CEF" w:rsidRPr="0011734F" w:rsidDel="00CD0839" w:rsidRDefault="002A5CEF" w:rsidP="007E7E9E">
            <w:pPr>
              <w:jc w:val="center"/>
              <w:rPr>
                <w:del w:id="680" w:author="Morrison, Daniel" w:date="2017-09-28T12:26:00Z"/>
                <w:rFonts w:cs="Arial"/>
                <w:color w:val="000000" w:themeColor="text1"/>
                <w:sz w:val="18"/>
                <w:szCs w:val="18"/>
              </w:rPr>
            </w:pPr>
            <w:del w:id="681" w:author="Morrison, Daniel" w:date="2017-09-28T12:26:00Z">
              <w:r w:rsidRPr="0011734F" w:rsidDel="00CD0839">
                <w:rPr>
                  <w:rFonts w:cs="Arial"/>
                  <w:color w:val="000000" w:themeColor="text1"/>
                  <w:sz w:val="18"/>
                  <w:szCs w:val="18"/>
                </w:rPr>
                <w:delText>16-Jan-2017</w:delText>
              </w:r>
            </w:del>
          </w:p>
        </w:tc>
        <w:tc>
          <w:tcPr>
            <w:tcW w:w="1405" w:type="dxa"/>
            <w:shd w:val="clear" w:color="auto" w:fill="auto"/>
          </w:tcPr>
          <w:p w:rsidR="002A5CEF" w:rsidRPr="0011734F" w:rsidDel="00CD0839" w:rsidRDefault="002A5CEF" w:rsidP="007E7E9E">
            <w:pPr>
              <w:jc w:val="center"/>
              <w:rPr>
                <w:del w:id="682" w:author="Morrison, Daniel" w:date="2017-09-28T12:26:00Z"/>
                <w:rFonts w:cs="Arial"/>
                <w:color w:val="000000" w:themeColor="text1"/>
                <w:sz w:val="18"/>
                <w:szCs w:val="18"/>
              </w:rPr>
            </w:pPr>
            <w:del w:id="683" w:author="Morrison, Daniel" w:date="2017-09-28T12:26:00Z">
              <w:r w:rsidRPr="0011734F" w:rsidDel="00CD0839">
                <w:rPr>
                  <w:rFonts w:cs="Arial"/>
                  <w:color w:val="000000" w:themeColor="text1"/>
                  <w:sz w:val="18"/>
                  <w:szCs w:val="18"/>
                </w:rPr>
                <w:delText>24-Nov-2018</w:delText>
              </w:r>
            </w:del>
          </w:p>
        </w:tc>
      </w:tr>
      <w:tr w:rsidR="002A5CEF" w:rsidRPr="0011734F" w:rsidDel="00CD0839" w:rsidTr="007E7E9E">
        <w:trPr>
          <w:trHeight w:val="1035"/>
          <w:del w:id="684" w:author="Morrison, Daniel" w:date="2017-09-28T12:26:00Z"/>
        </w:trPr>
        <w:tc>
          <w:tcPr>
            <w:tcW w:w="740" w:type="dxa"/>
            <w:shd w:val="clear" w:color="auto" w:fill="auto"/>
            <w:vAlign w:val="center"/>
          </w:tcPr>
          <w:p w:rsidR="002A5CEF" w:rsidDel="00CD0839" w:rsidRDefault="002A5CEF" w:rsidP="007E7E9E">
            <w:pPr>
              <w:jc w:val="center"/>
              <w:rPr>
                <w:del w:id="685" w:author="Morrison, Daniel" w:date="2017-09-28T12:26:00Z"/>
                <w:rFonts w:cs="Arial"/>
                <w:color w:val="000000"/>
                <w:sz w:val="18"/>
                <w:szCs w:val="18"/>
              </w:rPr>
            </w:pPr>
            <w:del w:id="686" w:author="Morrison, Daniel" w:date="2017-09-28T12:26:00Z">
              <w:r w:rsidDel="00CD0839">
                <w:rPr>
                  <w:rFonts w:cs="Arial"/>
                  <w:color w:val="000000" w:themeColor="text1"/>
                  <w:sz w:val="18"/>
                  <w:szCs w:val="18"/>
                  <w:lang w:val="en-US"/>
                </w:rPr>
                <w:delText>30</w:delText>
              </w:r>
            </w:del>
          </w:p>
        </w:tc>
        <w:tc>
          <w:tcPr>
            <w:tcW w:w="4260" w:type="dxa"/>
            <w:shd w:val="clear" w:color="auto" w:fill="auto"/>
          </w:tcPr>
          <w:p w:rsidR="002A5CEF" w:rsidRPr="0011734F" w:rsidDel="00CD0839" w:rsidRDefault="002A5CEF" w:rsidP="007E7E9E">
            <w:pPr>
              <w:rPr>
                <w:del w:id="687" w:author="Morrison, Daniel" w:date="2017-09-28T12:26:00Z"/>
                <w:rFonts w:cs="Arial"/>
                <w:color w:val="000000" w:themeColor="text1"/>
                <w:sz w:val="18"/>
                <w:szCs w:val="18"/>
              </w:rPr>
            </w:pPr>
            <w:del w:id="688" w:author="Morrison, Daniel" w:date="2017-09-28T12:26:00Z">
              <w:r w:rsidRPr="0011734F" w:rsidDel="00CD0839">
                <w:rPr>
                  <w:rFonts w:cs="Arial"/>
                  <w:color w:val="000000" w:themeColor="text1"/>
                  <w:sz w:val="18"/>
                  <w:szCs w:val="18"/>
                </w:rPr>
                <w:delText>Directory Publisher Readiness for relief (ability to identify the NPA in telephone numbers in the directory published after the new NPA is activated) (starts upon CRTC approval of RIP and ends on the Relief Date)</w:delText>
              </w:r>
            </w:del>
          </w:p>
        </w:tc>
        <w:tc>
          <w:tcPr>
            <w:tcW w:w="1418" w:type="dxa"/>
            <w:shd w:val="clear" w:color="auto" w:fill="auto"/>
          </w:tcPr>
          <w:p w:rsidR="002A5CEF" w:rsidRPr="0011734F" w:rsidDel="00CD0839" w:rsidRDefault="002A5CEF" w:rsidP="007E7E9E">
            <w:pPr>
              <w:jc w:val="center"/>
              <w:rPr>
                <w:del w:id="689" w:author="Morrison, Daniel" w:date="2017-09-28T12:26:00Z"/>
                <w:rFonts w:cs="Arial"/>
                <w:color w:val="000000" w:themeColor="text1"/>
                <w:sz w:val="18"/>
                <w:szCs w:val="18"/>
              </w:rPr>
            </w:pPr>
            <w:del w:id="690" w:author="Morrison, Daniel" w:date="2017-09-28T12:26:00Z">
              <w:r w:rsidRPr="0011734F" w:rsidDel="00CD0839">
                <w:rPr>
                  <w:rFonts w:cs="Arial"/>
                  <w:color w:val="000000" w:themeColor="text1"/>
                  <w:sz w:val="18"/>
                  <w:szCs w:val="18"/>
                </w:rPr>
                <w:delText>Directory Publishers</w:delText>
              </w:r>
            </w:del>
          </w:p>
        </w:tc>
        <w:tc>
          <w:tcPr>
            <w:tcW w:w="1417" w:type="dxa"/>
            <w:shd w:val="clear" w:color="auto" w:fill="auto"/>
          </w:tcPr>
          <w:p w:rsidR="002A5CEF" w:rsidRPr="0011734F" w:rsidDel="00CD0839" w:rsidRDefault="002A5CEF" w:rsidP="007E7E9E">
            <w:pPr>
              <w:jc w:val="center"/>
              <w:rPr>
                <w:del w:id="691" w:author="Morrison, Daniel" w:date="2017-09-28T12:26:00Z"/>
                <w:rFonts w:cs="Arial"/>
                <w:color w:val="000000" w:themeColor="text1"/>
                <w:sz w:val="18"/>
                <w:szCs w:val="18"/>
              </w:rPr>
            </w:pPr>
            <w:del w:id="692" w:author="Morrison, Daniel" w:date="2017-09-28T12:26:00Z">
              <w:r w:rsidRPr="0011734F" w:rsidDel="00CD0839">
                <w:rPr>
                  <w:rFonts w:cs="Arial"/>
                  <w:color w:val="000000" w:themeColor="text1"/>
                  <w:sz w:val="18"/>
                  <w:szCs w:val="18"/>
                </w:rPr>
                <w:delText>16-Jan-2017</w:delText>
              </w:r>
            </w:del>
          </w:p>
        </w:tc>
        <w:tc>
          <w:tcPr>
            <w:tcW w:w="1405" w:type="dxa"/>
            <w:shd w:val="clear" w:color="auto" w:fill="auto"/>
          </w:tcPr>
          <w:p w:rsidR="002A5CEF" w:rsidRPr="0011734F" w:rsidDel="00CD0839" w:rsidRDefault="002A5CEF" w:rsidP="007E7E9E">
            <w:pPr>
              <w:jc w:val="center"/>
              <w:rPr>
                <w:del w:id="693" w:author="Morrison, Daniel" w:date="2017-09-28T12:26:00Z"/>
                <w:rFonts w:cs="Arial"/>
                <w:color w:val="000000" w:themeColor="text1"/>
                <w:sz w:val="18"/>
                <w:szCs w:val="18"/>
              </w:rPr>
            </w:pPr>
            <w:del w:id="694" w:author="Morrison, Daniel" w:date="2017-09-28T12:26:00Z">
              <w:r w:rsidRPr="0011734F" w:rsidDel="00CD0839">
                <w:rPr>
                  <w:rFonts w:cs="Arial"/>
                  <w:color w:val="000000" w:themeColor="text1"/>
                  <w:sz w:val="18"/>
                  <w:szCs w:val="18"/>
                </w:rPr>
                <w:delText>24-Nov-2018</w:delText>
              </w:r>
            </w:del>
          </w:p>
        </w:tc>
      </w:tr>
      <w:tr w:rsidR="002A5CEF" w:rsidRPr="0011734F" w:rsidDel="00CD0839" w:rsidTr="007E7E9E">
        <w:trPr>
          <w:trHeight w:val="945"/>
          <w:del w:id="695" w:author="Morrison, Daniel" w:date="2017-09-28T12:26:00Z"/>
        </w:trPr>
        <w:tc>
          <w:tcPr>
            <w:tcW w:w="740" w:type="dxa"/>
            <w:shd w:val="clear" w:color="auto" w:fill="auto"/>
            <w:vAlign w:val="center"/>
          </w:tcPr>
          <w:p w:rsidR="002A5CEF" w:rsidDel="00CD0839" w:rsidRDefault="002A5CEF" w:rsidP="007E7E9E">
            <w:pPr>
              <w:jc w:val="center"/>
              <w:rPr>
                <w:del w:id="696" w:author="Morrison, Daniel" w:date="2017-09-28T12:26:00Z"/>
                <w:rFonts w:cs="Arial"/>
                <w:color w:val="000000"/>
                <w:sz w:val="18"/>
                <w:szCs w:val="18"/>
              </w:rPr>
            </w:pPr>
            <w:del w:id="697" w:author="Morrison, Daniel" w:date="2017-09-28T12:26:00Z">
              <w:r w:rsidDel="00CD0839">
                <w:rPr>
                  <w:rFonts w:cs="Arial"/>
                  <w:color w:val="000000" w:themeColor="text1"/>
                  <w:sz w:val="18"/>
                  <w:szCs w:val="18"/>
                  <w:lang w:val="en-US"/>
                </w:rPr>
                <w:delText>31</w:delText>
              </w:r>
            </w:del>
          </w:p>
        </w:tc>
        <w:tc>
          <w:tcPr>
            <w:tcW w:w="4260" w:type="dxa"/>
            <w:shd w:val="clear" w:color="auto" w:fill="auto"/>
          </w:tcPr>
          <w:p w:rsidR="002A5CEF" w:rsidRPr="0011734F" w:rsidDel="00CD0839" w:rsidRDefault="002A5CEF" w:rsidP="007E7E9E">
            <w:pPr>
              <w:rPr>
                <w:del w:id="698" w:author="Morrison, Daniel" w:date="2017-09-28T12:26:00Z"/>
                <w:rFonts w:cs="Arial"/>
                <w:color w:val="000000" w:themeColor="text1"/>
                <w:sz w:val="18"/>
                <w:szCs w:val="18"/>
              </w:rPr>
            </w:pPr>
            <w:del w:id="699" w:author="Morrison, Daniel" w:date="2017-09-28T12:26:00Z">
              <w:r w:rsidRPr="0011734F" w:rsidDel="00CD0839">
                <w:rPr>
                  <w:rFonts w:cs="Arial"/>
                  <w:color w:val="000000" w:themeColor="text1"/>
                  <w:sz w:val="18"/>
                  <w:szCs w:val="18"/>
                </w:rPr>
                <w:delText>9-1-1 Systems and Databases Readiness (starts on CRTC approval of RIP and ends on the Relief Date)</w:delText>
              </w:r>
            </w:del>
          </w:p>
        </w:tc>
        <w:tc>
          <w:tcPr>
            <w:tcW w:w="1418" w:type="dxa"/>
            <w:shd w:val="clear" w:color="auto" w:fill="auto"/>
          </w:tcPr>
          <w:p w:rsidR="002A5CEF" w:rsidDel="00CD0839" w:rsidRDefault="002A5CEF" w:rsidP="007E7E9E">
            <w:pPr>
              <w:jc w:val="center"/>
              <w:rPr>
                <w:del w:id="700" w:author="Morrison, Daniel" w:date="2017-09-28T12:26:00Z"/>
                <w:rFonts w:cs="Arial"/>
                <w:color w:val="000000" w:themeColor="text1"/>
                <w:sz w:val="18"/>
                <w:szCs w:val="18"/>
              </w:rPr>
            </w:pPr>
            <w:del w:id="701" w:author="Morrison, Daniel" w:date="2017-09-28T12:26:00Z">
              <w:r w:rsidRPr="0011734F" w:rsidDel="00CD0839">
                <w:rPr>
                  <w:rFonts w:cs="Arial"/>
                  <w:color w:val="000000" w:themeColor="text1"/>
                  <w:sz w:val="18"/>
                  <w:szCs w:val="18"/>
                </w:rPr>
                <w:delText xml:space="preserve">PSAPS, </w:delText>
              </w:r>
            </w:del>
          </w:p>
          <w:p w:rsidR="002A5CEF" w:rsidRPr="0011734F" w:rsidDel="00CD0839" w:rsidRDefault="002A5CEF" w:rsidP="007E7E9E">
            <w:pPr>
              <w:jc w:val="center"/>
              <w:rPr>
                <w:del w:id="702" w:author="Morrison, Daniel" w:date="2017-09-28T12:26:00Z"/>
                <w:rFonts w:cs="Arial"/>
                <w:color w:val="000000" w:themeColor="text1"/>
                <w:sz w:val="18"/>
                <w:szCs w:val="18"/>
              </w:rPr>
            </w:pPr>
            <w:del w:id="703" w:author="Morrison, Daniel" w:date="2017-09-28T12:26:00Z">
              <w:r w:rsidRPr="0011734F" w:rsidDel="00CD0839">
                <w:rPr>
                  <w:rFonts w:cs="Arial"/>
                  <w:color w:val="000000" w:themeColor="text1"/>
                  <w:sz w:val="18"/>
                  <w:szCs w:val="18"/>
                </w:rPr>
                <w:delText>9</w:delText>
              </w:r>
              <w:r w:rsidRPr="0011734F" w:rsidDel="00CD0839">
                <w:rPr>
                  <w:rFonts w:cs="Arial"/>
                  <w:color w:val="000000" w:themeColor="text1"/>
                  <w:sz w:val="18"/>
                  <w:szCs w:val="18"/>
                </w:rPr>
                <w:noBreakHyphen/>
                <w:delText>1</w:delText>
              </w:r>
              <w:r w:rsidRPr="0011734F" w:rsidDel="00CD0839">
                <w:rPr>
                  <w:rFonts w:cs="Arial"/>
                  <w:color w:val="000000" w:themeColor="text1"/>
                  <w:sz w:val="18"/>
                  <w:szCs w:val="18"/>
                </w:rPr>
                <w:noBreakHyphen/>
                <w:delText>1 Service Providers &amp; TSPs</w:delText>
              </w:r>
            </w:del>
          </w:p>
        </w:tc>
        <w:tc>
          <w:tcPr>
            <w:tcW w:w="1417" w:type="dxa"/>
            <w:shd w:val="clear" w:color="auto" w:fill="auto"/>
          </w:tcPr>
          <w:p w:rsidR="002A5CEF" w:rsidRPr="0011734F" w:rsidDel="00CD0839" w:rsidRDefault="002A5CEF" w:rsidP="007E7E9E">
            <w:pPr>
              <w:jc w:val="center"/>
              <w:rPr>
                <w:del w:id="704" w:author="Morrison, Daniel" w:date="2017-09-28T12:26:00Z"/>
                <w:rFonts w:cs="Arial"/>
                <w:color w:val="000000" w:themeColor="text1"/>
                <w:sz w:val="18"/>
                <w:szCs w:val="18"/>
              </w:rPr>
            </w:pPr>
            <w:del w:id="705" w:author="Morrison, Daniel" w:date="2017-09-28T12:26:00Z">
              <w:r w:rsidRPr="0011734F" w:rsidDel="00CD0839">
                <w:rPr>
                  <w:rFonts w:cs="Arial"/>
                  <w:color w:val="000000" w:themeColor="text1"/>
                  <w:sz w:val="18"/>
                  <w:szCs w:val="18"/>
                </w:rPr>
                <w:delText>16-Jan-2017</w:delText>
              </w:r>
            </w:del>
          </w:p>
        </w:tc>
        <w:tc>
          <w:tcPr>
            <w:tcW w:w="1405" w:type="dxa"/>
            <w:shd w:val="clear" w:color="auto" w:fill="auto"/>
          </w:tcPr>
          <w:p w:rsidR="002A5CEF" w:rsidRPr="0011734F" w:rsidDel="00CD0839" w:rsidRDefault="002A5CEF" w:rsidP="007E7E9E">
            <w:pPr>
              <w:jc w:val="center"/>
              <w:rPr>
                <w:del w:id="706" w:author="Morrison, Daniel" w:date="2017-09-28T12:26:00Z"/>
                <w:rFonts w:cs="Arial"/>
                <w:color w:val="000000" w:themeColor="text1"/>
                <w:sz w:val="18"/>
                <w:szCs w:val="18"/>
              </w:rPr>
            </w:pPr>
            <w:del w:id="707" w:author="Morrison, Daniel" w:date="2017-09-28T12:26:00Z">
              <w:r w:rsidRPr="0011734F" w:rsidDel="00CD0839">
                <w:rPr>
                  <w:rFonts w:cs="Arial"/>
                  <w:color w:val="000000" w:themeColor="text1"/>
                  <w:sz w:val="18"/>
                  <w:szCs w:val="18"/>
                </w:rPr>
                <w:delText>24-Nov-2018</w:delText>
              </w:r>
            </w:del>
          </w:p>
        </w:tc>
      </w:tr>
      <w:tr w:rsidR="002A5CEF" w:rsidRPr="0011734F" w:rsidDel="00CD0839" w:rsidTr="007E7E9E">
        <w:trPr>
          <w:trHeight w:val="570"/>
          <w:del w:id="708" w:author="Morrison, Daniel" w:date="2017-09-28T12:26:00Z"/>
        </w:trPr>
        <w:tc>
          <w:tcPr>
            <w:tcW w:w="740" w:type="dxa"/>
            <w:shd w:val="clear" w:color="auto" w:fill="auto"/>
            <w:vAlign w:val="center"/>
          </w:tcPr>
          <w:p w:rsidR="002A5CEF" w:rsidDel="00CD0839" w:rsidRDefault="002A5CEF" w:rsidP="007E7E9E">
            <w:pPr>
              <w:jc w:val="center"/>
              <w:rPr>
                <w:del w:id="709" w:author="Morrison, Daniel" w:date="2017-09-28T12:26:00Z"/>
                <w:rFonts w:cs="Arial"/>
                <w:color w:val="000000"/>
                <w:sz w:val="18"/>
                <w:szCs w:val="18"/>
              </w:rPr>
            </w:pPr>
            <w:del w:id="710" w:author="Morrison, Daniel" w:date="2017-09-28T12:26:00Z">
              <w:r w:rsidDel="00CD0839">
                <w:rPr>
                  <w:rFonts w:cs="Arial"/>
                  <w:color w:val="000000" w:themeColor="text1"/>
                  <w:sz w:val="18"/>
                  <w:szCs w:val="18"/>
                  <w:lang w:val="en-US"/>
                </w:rPr>
                <w:delText>32</w:delText>
              </w:r>
            </w:del>
          </w:p>
        </w:tc>
        <w:tc>
          <w:tcPr>
            <w:tcW w:w="4260" w:type="dxa"/>
            <w:shd w:val="clear" w:color="auto" w:fill="auto"/>
          </w:tcPr>
          <w:p w:rsidR="002A5CEF" w:rsidRPr="0011734F" w:rsidDel="00CD0839" w:rsidRDefault="002A5CEF" w:rsidP="007E7E9E">
            <w:pPr>
              <w:rPr>
                <w:del w:id="711" w:author="Morrison, Daniel" w:date="2017-09-28T12:26:00Z"/>
                <w:rFonts w:cs="Arial"/>
                <w:color w:val="000000" w:themeColor="text1"/>
                <w:sz w:val="18"/>
                <w:szCs w:val="18"/>
              </w:rPr>
            </w:pPr>
            <w:del w:id="712" w:author="Morrison, Daniel" w:date="2017-09-28T12:26:00Z">
              <w:r w:rsidRPr="0011734F" w:rsidDel="00CD0839">
                <w:rPr>
                  <w:rFonts w:cs="Arial"/>
                  <w:color w:val="000000" w:themeColor="text1"/>
                  <w:sz w:val="18"/>
                  <w:szCs w:val="18"/>
                </w:rPr>
                <w:delText>Network Systems &amp; Equipment Readiness (starts on CRTC approval of RIP and ends on the Relief Date)</w:delText>
              </w:r>
            </w:del>
          </w:p>
        </w:tc>
        <w:tc>
          <w:tcPr>
            <w:tcW w:w="1418" w:type="dxa"/>
            <w:shd w:val="clear" w:color="auto" w:fill="auto"/>
          </w:tcPr>
          <w:p w:rsidR="002A5CEF" w:rsidRPr="0011734F" w:rsidDel="00CD0839" w:rsidRDefault="002A5CEF" w:rsidP="007E7E9E">
            <w:pPr>
              <w:jc w:val="center"/>
              <w:rPr>
                <w:del w:id="713" w:author="Morrison, Daniel" w:date="2017-09-28T12:26:00Z"/>
                <w:rFonts w:cs="Arial"/>
                <w:color w:val="000000" w:themeColor="text1"/>
                <w:sz w:val="18"/>
                <w:szCs w:val="18"/>
              </w:rPr>
            </w:pPr>
            <w:del w:id="714" w:author="Morrison, Daniel" w:date="2017-09-28T12:26:00Z">
              <w:r w:rsidRPr="0011734F" w:rsidDel="00CD0839">
                <w:rPr>
                  <w:rFonts w:cs="Arial"/>
                  <w:color w:val="000000" w:themeColor="text1"/>
                  <w:sz w:val="18"/>
                  <w:szCs w:val="18"/>
                </w:rPr>
                <w:delText>TSPs</w:delText>
              </w:r>
            </w:del>
          </w:p>
        </w:tc>
        <w:tc>
          <w:tcPr>
            <w:tcW w:w="1417" w:type="dxa"/>
            <w:shd w:val="clear" w:color="auto" w:fill="auto"/>
          </w:tcPr>
          <w:p w:rsidR="002A5CEF" w:rsidRPr="0011734F" w:rsidDel="00CD0839" w:rsidRDefault="002A5CEF" w:rsidP="007E7E9E">
            <w:pPr>
              <w:jc w:val="center"/>
              <w:rPr>
                <w:del w:id="715" w:author="Morrison, Daniel" w:date="2017-09-28T12:26:00Z"/>
                <w:rFonts w:cs="Arial"/>
                <w:color w:val="000000" w:themeColor="text1"/>
                <w:sz w:val="18"/>
                <w:szCs w:val="18"/>
              </w:rPr>
            </w:pPr>
            <w:del w:id="716" w:author="Morrison, Daniel" w:date="2017-09-28T12:26:00Z">
              <w:r w:rsidRPr="0011734F" w:rsidDel="00CD0839">
                <w:rPr>
                  <w:rFonts w:cs="Arial"/>
                  <w:color w:val="000000" w:themeColor="text1"/>
                  <w:sz w:val="18"/>
                  <w:szCs w:val="18"/>
                </w:rPr>
                <w:delText>16-Jan-2017</w:delText>
              </w:r>
            </w:del>
          </w:p>
        </w:tc>
        <w:tc>
          <w:tcPr>
            <w:tcW w:w="1405" w:type="dxa"/>
            <w:shd w:val="clear" w:color="auto" w:fill="auto"/>
          </w:tcPr>
          <w:p w:rsidR="002A5CEF" w:rsidRPr="0011734F" w:rsidDel="00CD0839" w:rsidRDefault="002A5CEF" w:rsidP="007E7E9E">
            <w:pPr>
              <w:jc w:val="center"/>
              <w:rPr>
                <w:del w:id="717" w:author="Morrison, Daniel" w:date="2017-09-28T12:26:00Z"/>
                <w:rFonts w:cs="Arial"/>
                <w:color w:val="000000" w:themeColor="text1"/>
                <w:sz w:val="18"/>
                <w:szCs w:val="18"/>
              </w:rPr>
            </w:pPr>
            <w:del w:id="718" w:author="Morrison, Daniel" w:date="2017-09-28T12:26:00Z">
              <w:r w:rsidRPr="0011734F" w:rsidDel="00CD0839">
                <w:rPr>
                  <w:rFonts w:cs="Arial"/>
                  <w:color w:val="000000" w:themeColor="text1"/>
                  <w:sz w:val="18"/>
                  <w:szCs w:val="18"/>
                </w:rPr>
                <w:delText>24-Nov-2018</w:delText>
              </w:r>
            </w:del>
          </w:p>
        </w:tc>
      </w:tr>
      <w:tr w:rsidR="002A5CEF" w:rsidRPr="0011734F" w:rsidDel="00CD0839" w:rsidTr="007E7E9E">
        <w:trPr>
          <w:trHeight w:val="570"/>
          <w:del w:id="719" w:author="Morrison, Daniel" w:date="2017-09-28T12:26:00Z"/>
        </w:trPr>
        <w:tc>
          <w:tcPr>
            <w:tcW w:w="740" w:type="dxa"/>
            <w:shd w:val="clear" w:color="auto" w:fill="auto"/>
            <w:vAlign w:val="center"/>
          </w:tcPr>
          <w:p w:rsidR="002A5CEF" w:rsidDel="00CD0839" w:rsidRDefault="002A5CEF" w:rsidP="007E7E9E">
            <w:pPr>
              <w:jc w:val="center"/>
              <w:rPr>
                <w:del w:id="720" w:author="Morrison, Daniel" w:date="2017-09-28T12:26:00Z"/>
                <w:rFonts w:cs="Arial"/>
                <w:color w:val="000000"/>
                <w:sz w:val="18"/>
                <w:szCs w:val="18"/>
              </w:rPr>
            </w:pPr>
            <w:del w:id="721" w:author="Morrison, Daniel" w:date="2017-09-28T12:26:00Z">
              <w:r w:rsidDel="00CD0839">
                <w:rPr>
                  <w:rFonts w:cs="Arial"/>
                  <w:color w:val="000000" w:themeColor="text1"/>
                  <w:sz w:val="18"/>
                  <w:szCs w:val="18"/>
                  <w:lang w:val="en-US"/>
                </w:rPr>
                <w:delText>33</w:delText>
              </w:r>
            </w:del>
          </w:p>
        </w:tc>
        <w:tc>
          <w:tcPr>
            <w:tcW w:w="4260" w:type="dxa"/>
            <w:shd w:val="clear" w:color="auto" w:fill="auto"/>
          </w:tcPr>
          <w:p w:rsidR="002A5CEF" w:rsidRPr="0011734F" w:rsidDel="00CD0839" w:rsidRDefault="002A5CEF" w:rsidP="007E7E9E">
            <w:pPr>
              <w:rPr>
                <w:del w:id="722" w:author="Morrison, Daniel" w:date="2017-09-28T12:26:00Z"/>
                <w:rFonts w:cs="Arial"/>
                <w:color w:val="000000" w:themeColor="text1"/>
                <w:sz w:val="18"/>
                <w:szCs w:val="18"/>
              </w:rPr>
            </w:pPr>
            <w:del w:id="723" w:author="Morrison, Daniel" w:date="2017-09-28T12:26:00Z">
              <w:r w:rsidRPr="0011734F" w:rsidDel="00CD0839">
                <w:rPr>
                  <w:rFonts w:cs="Arial"/>
                  <w:color w:val="000000" w:themeColor="text1"/>
                  <w:sz w:val="18"/>
                  <w:szCs w:val="18"/>
                </w:rPr>
                <w:delText>Service Order &amp; Business System Readiness (starts on CRTC approval of RIP and ends on the Relief Date)</w:delText>
              </w:r>
            </w:del>
          </w:p>
        </w:tc>
        <w:tc>
          <w:tcPr>
            <w:tcW w:w="1418" w:type="dxa"/>
            <w:shd w:val="clear" w:color="auto" w:fill="auto"/>
          </w:tcPr>
          <w:p w:rsidR="002A5CEF" w:rsidRPr="0011734F" w:rsidDel="00CD0839" w:rsidRDefault="002A5CEF" w:rsidP="007E7E9E">
            <w:pPr>
              <w:jc w:val="center"/>
              <w:rPr>
                <w:del w:id="724" w:author="Morrison, Daniel" w:date="2017-09-28T12:26:00Z"/>
                <w:rFonts w:cs="Arial"/>
                <w:color w:val="000000" w:themeColor="text1"/>
                <w:sz w:val="18"/>
                <w:szCs w:val="18"/>
              </w:rPr>
            </w:pPr>
            <w:del w:id="725" w:author="Morrison, Daniel" w:date="2017-09-28T12:26:00Z">
              <w:r w:rsidRPr="0011734F" w:rsidDel="00CD0839">
                <w:rPr>
                  <w:rFonts w:cs="Arial"/>
                  <w:color w:val="000000" w:themeColor="text1"/>
                  <w:sz w:val="18"/>
                  <w:szCs w:val="18"/>
                </w:rPr>
                <w:delText>TSPs</w:delText>
              </w:r>
            </w:del>
          </w:p>
        </w:tc>
        <w:tc>
          <w:tcPr>
            <w:tcW w:w="1417" w:type="dxa"/>
            <w:shd w:val="clear" w:color="auto" w:fill="auto"/>
          </w:tcPr>
          <w:p w:rsidR="002A5CEF" w:rsidRPr="0011734F" w:rsidDel="00CD0839" w:rsidRDefault="002A5CEF" w:rsidP="007E7E9E">
            <w:pPr>
              <w:jc w:val="center"/>
              <w:rPr>
                <w:del w:id="726" w:author="Morrison, Daniel" w:date="2017-09-28T12:26:00Z"/>
                <w:rFonts w:cs="Arial"/>
                <w:color w:val="000000" w:themeColor="text1"/>
                <w:sz w:val="18"/>
                <w:szCs w:val="18"/>
              </w:rPr>
            </w:pPr>
            <w:del w:id="727" w:author="Morrison, Daniel" w:date="2017-09-28T12:26:00Z">
              <w:r w:rsidRPr="0011734F" w:rsidDel="00CD0839">
                <w:rPr>
                  <w:rFonts w:cs="Arial"/>
                  <w:color w:val="000000" w:themeColor="text1"/>
                  <w:sz w:val="18"/>
                  <w:szCs w:val="18"/>
                </w:rPr>
                <w:delText>16-Jan-2017</w:delText>
              </w:r>
            </w:del>
          </w:p>
        </w:tc>
        <w:tc>
          <w:tcPr>
            <w:tcW w:w="1405" w:type="dxa"/>
            <w:shd w:val="clear" w:color="auto" w:fill="auto"/>
          </w:tcPr>
          <w:p w:rsidR="002A5CEF" w:rsidRPr="0011734F" w:rsidDel="00CD0839" w:rsidRDefault="002A5CEF" w:rsidP="007E7E9E">
            <w:pPr>
              <w:jc w:val="center"/>
              <w:rPr>
                <w:del w:id="728" w:author="Morrison, Daniel" w:date="2017-09-28T12:26:00Z"/>
                <w:rFonts w:cs="Arial"/>
                <w:color w:val="000000" w:themeColor="text1"/>
                <w:sz w:val="18"/>
                <w:szCs w:val="18"/>
              </w:rPr>
            </w:pPr>
            <w:del w:id="729" w:author="Morrison, Daniel" w:date="2017-09-28T12:26:00Z">
              <w:r w:rsidRPr="0011734F" w:rsidDel="00CD0839">
                <w:rPr>
                  <w:rFonts w:cs="Arial"/>
                  <w:color w:val="000000" w:themeColor="text1"/>
                  <w:sz w:val="18"/>
                  <w:szCs w:val="18"/>
                </w:rPr>
                <w:delText>24-Nov-2018</w:delText>
              </w:r>
            </w:del>
          </w:p>
        </w:tc>
      </w:tr>
      <w:tr w:rsidR="002A5CEF" w:rsidRPr="0011734F" w:rsidDel="00CD0839" w:rsidTr="007E7E9E">
        <w:trPr>
          <w:trHeight w:val="780"/>
          <w:del w:id="730" w:author="Morrison, Daniel" w:date="2017-09-28T12:26:00Z"/>
        </w:trPr>
        <w:tc>
          <w:tcPr>
            <w:tcW w:w="740" w:type="dxa"/>
            <w:shd w:val="clear" w:color="auto" w:fill="auto"/>
            <w:vAlign w:val="center"/>
          </w:tcPr>
          <w:p w:rsidR="002A5CEF" w:rsidDel="00CD0839" w:rsidRDefault="002A5CEF" w:rsidP="007E7E9E">
            <w:pPr>
              <w:jc w:val="center"/>
              <w:rPr>
                <w:del w:id="731" w:author="Morrison, Daniel" w:date="2017-09-28T12:26:00Z"/>
                <w:rFonts w:cs="Arial"/>
                <w:color w:val="000000"/>
                <w:sz w:val="18"/>
                <w:szCs w:val="18"/>
              </w:rPr>
            </w:pPr>
            <w:del w:id="732" w:author="Morrison, Daniel" w:date="2017-09-28T12:26:00Z">
              <w:r w:rsidDel="00CD0839">
                <w:rPr>
                  <w:rFonts w:cs="Arial"/>
                  <w:color w:val="000000" w:themeColor="text1"/>
                  <w:sz w:val="18"/>
                  <w:szCs w:val="18"/>
                  <w:lang w:val="en-US"/>
                </w:rPr>
                <w:delText>34</w:delText>
              </w:r>
            </w:del>
          </w:p>
        </w:tc>
        <w:tc>
          <w:tcPr>
            <w:tcW w:w="4260" w:type="dxa"/>
            <w:shd w:val="clear" w:color="auto" w:fill="auto"/>
          </w:tcPr>
          <w:p w:rsidR="002A5CEF" w:rsidRPr="0011734F" w:rsidDel="00CD0839" w:rsidRDefault="002A5CEF" w:rsidP="007E7E9E">
            <w:pPr>
              <w:rPr>
                <w:del w:id="733" w:author="Morrison, Daniel" w:date="2017-09-28T12:26:00Z"/>
                <w:rFonts w:cs="Arial"/>
                <w:color w:val="000000" w:themeColor="text1"/>
                <w:sz w:val="18"/>
                <w:szCs w:val="18"/>
              </w:rPr>
            </w:pPr>
            <w:del w:id="734" w:author="Morrison, Daniel" w:date="2017-09-28T12:26:00Z">
              <w:r w:rsidRPr="0011734F" w:rsidDel="00CD0839">
                <w:rPr>
                  <w:rFonts w:cs="Arial"/>
                  <w:color w:val="000000" w:themeColor="text1"/>
                  <w:sz w:val="18"/>
                  <w:szCs w:val="18"/>
                </w:rPr>
                <w:delText>International Gateway Switch Translations Readiness for new NPA (starts on CRTC approval of RIP and ends on the Relief Date)</w:delText>
              </w:r>
            </w:del>
          </w:p>
        </w:tc>
        <w:tc>
          <w:tcPr>
            <w:tcW w:w="1418" w:type="dxa"/>
            <w:shd w:val="clear" w:color="auto" w:fill="auto"/>
          </w:tcPr>
          <w:p w:rsidR="002A5CEF" w:rsidRPr="0011734F" w:rsidDel="00CD0839" w:rsidRDefault="002A5CEF" w:rsidP="007E7E9E">
            <w:pPr>
              <w:jc w:val="center"/>
              <w:rPr>
                <w:del w:id="735" w:author="Morrison, Daniel" w:date="2017-09-28T12:26:00Z"/>
                <w:rFonts w:cs="Arial"/>
                <w:color w:val="000000" w:themeColor="text1"/>
                <w:sz w:val="18"/>
                <w:szCs w:val="18"/>
              </w:rPr>
            </w:pPr>
            <w:del w:id="736" w:author="Morrison, Daniel" w:date="2017-09-28T12:26:00Z">
              <w:r w:rsidRPr="0011734F" w:rsidDel="00CD0839">
                <w:rPr>
                  <w:rFonts w:cs="Arial"/>
                  <w:color w:val="000000" w:themeColor="text1"/>
                  <w:sz w:val="18"/>
                  <w:szCs w:val="18"/>
                </w:rPr>
                <w:delText>Int’l TSPs</w:delText>
              </w:r>
            </w:del>
          </w:p>
        </w:tc>
        <w:tc>
          <w:tcPr>
            <w:tcW w:w="1417" w:type="dxa"/>
            <w:shd w:val="clear" w:color="auto" w:fill="auto"/>
          </w:tcPr>
          <w:p w:rsidR="002A5CEF" w:rsidRPr="0011734F" w:rsidDel="00CD0839" w:rsidRDefault="002A5CEF" w:rsidP="007E7E9E">
            <w:pPr>
              <w:jc w:val="center"/>
              <w:rPr>
                <w:del w:id="737" w:author="Morrison, Daniel" w:date="2017-09-28T12:26:00Z"/>
                <w:rFonts w:cs="Arial"/>
                <w:color w:val="000000" w:themeColor="text1"/>
                <w:sz w:val="18"/>
                <w:szCs w:val="18"/>
              </w:rPr>
            </w:pPr>
            <w:del w:id="738" w:author="Morrison, Daniel" w:date="2017-09-28T12:26:00Z">
              <w:r w:rsidRPr="0011734F" w:rsidDel="00CD0839">
                <w:rPr>
                  <w:rFonts w:cs="Arial"/>
                  <w:color w:val="000000" w:themeColor="text1"/>
                  <w:sz w:val="18"/>
                  <w:szCs w:val="18"/>
                </w:rPr>
                <w:delText>16-Jan-2017</w:delText>
              </w:r>
            </w:del>
          </w:p>
        </w:tc>
        <w:tc>
          <w:tcPr>
            <w:tcW w:w="1405" w:type="dxa"/>
            <w:shd w:val="clear" w:color="auto" w:fill="auto"/>
          </w:tcPr>
          <w:p w:rsidR="002A5CEF" w:rsidRPr="0011734F" w:rsidDel="00CD0839" w:rsidRDefault="002A5CEF" w:rsidP="007E7E9E">
            <w:pPr>
              <w:jc w:val="center"/>
              <w:rPr>
                <w:del w:id="739" w:author="Morrison, Daniel" w:date="2017-09-28T12:26:00Z"/>
                <w:rFonts w:cs="Arial"/>
                <w:color w:val="000000" w:themeColor="text1"/>
                <w:sz w:val="18"/>
                <w:szCs w:val="18"/>
              </w:rPr>
            </w:pPr>
            <w:del w:id="740" w:author="Morrison, Daniel" w:date="2017-09-28T12:26:00Z">
              <w:r w:rsidRPr="0011734F" w:rsidDel="00CD0839">
                <w:rPr>
                  <w:rFonts w:cs="Arial"/>
                  <w:color w:val="000000" w:themeColor="text1"/>
                  <w:sz w:val="18"/>
                  <w:szCs w:val="18"/>
                </w:rPr>
                <w:delText>24-Nov-2018</w:delText>
              </w:r>
            </w:del>
          </w:p>
        </w:tc>
      </w:tr>
      <w:tr w:rsidR="002A5CEF" w:rsidRPr="0011734F" w:rsidDel="00CD0839" w:rsidTr="007E7E9E">
        <w:trPr>
          <w:trHeight w:val="795"/>
          <w:del w:id="741" w:author="Morrison, Daniel" w:date="2017-09-28T12:26:00Z"/>
        </w:trPr>
        <w:tc>
          <w:tcPr>
            <w:tcW w:w="740" w:type="dxa"/>
            <w:shd w:val="clear" w:color="auto" w:fill="auto"/>
            <w:vAlign w:val="center"/>
          </w:tcPr>
          <w:p w:rsidR="002A5CEF" w:rsidDel="00CD0839" w:rsidRDefault="002A5CEF" w:rsidP="007E7E9E">
            <w:pPr>
              <w:jc w:val="center"/>
              <w:rPr>
                <w:del w:id="742" w:author="Morrison, Daniel" w:date="2017-09-28T12:26:00Z"/>
                <w:rFonts w:cs="Arial"/>
                <w:color w:val="000000"/>
                <w:sz w:val="18"/>
                <w:szCs w:val="18"/>
              </w:rPr>
            </w:pPr>
            <w:del w:id="743" w:author="Morrison, Daniel" w:date="2017-09-28T12:26:00Z">
              <w:r w:rsidDel="00CD0839">
                <w:rPr>
                  <w:rFonts w:cs="Arial"/>
                  <w:color w:val="000000" w:themeColor="text1"/>
                  <w:sz w:val="18"/>
                  <w:szCs w:val="18"/>
                  <w:lang w:val="en-US"/>
                </w:rPr>
                <w:delText>35</w:delText>
              </w:r>
            </w:del>
          </w:p>
        </w:tc>
        <w:tc>
          <w:tcPr>
            <w:tcW w:w="4260" w:type="dxa"/>
            <w:shd w:val="clear" w:color="auto" w:fill="auto"/>
          </w:tcPr>
          <w:p w:rsidR="002A5CEF" w:rsidRPr="0011734F" w:rsidDel="00CD0839" w:rsidRDefault="002A5CEF" w:rsidP="007E7E9E">
            <w:pPr>
              <w:rPr>
                <w:del w:id="744" w:author="Morrison, Daniel" w:date="2017-09-28T12:26:00Z"/>
                <w:rFonts w:cs="Arial"/>
                <w:color w:val="000000" w:themeColor="text1"/>
                <w:sz w:val="18"/>
                <w:szCs w:val="18"/>
              </w:rPr>
            </w:pPr>
            <w:del w:id="745" w:author="Morrison, Daniel" w:date="2017-09-28T12:26:00Z">
              <w:r w:rsidRPr="0011734F" w:rsidDel="00CD0839">
                <w:rPr>
                  <w:rFonts w:cs="Arial"/>
                  <w:color w:val="000000" w:themeColor="text1"/>
                  <w:sz w:val="18"/>
                  <w:szCs w:val="18"/>
                </w:rPr>
                <w:delText>Canadian Local Number Portability Consortium (CLNPC) Database Readiness for new NPA (starts on CRTC approval of RIP and ends on the Relief Date)</w:delText>
              </w:r>
            </w:del>
          </w:p>
        </w:tc>
        <w:tc>
          <w:tcPr>
            <w:tcW w:w="1418" w:type="dxa"/>
            <w:shd w:val="clear" w:color="auto" w:fill="auto"/>
          </w:tcPr>
          <w:p w:rsidR="002A5CEF" w:rsidRPr="0011734F" w:rsidDel="00CD0839" w:rsidRDefault="002A5CEF" w:rsidP="007E7E9E">
            <w:pPr>
              <w:jc w:val="center"/>
              <w:rPr>
                <w:del w:id="746" w:author="Morrison, Daniel" w:date="2017-09-28T12:26:00Z"/>
                <w:rFonts w:cs="Arial"/>
                <w:color w:val="000000" w:themeColor="text1"/>
                <w:sz w:val="18"/>
                <w:szCs w:val="18"/>
              </w:rPr>
            </w:pPr>
            <w:del w:id="747" w:author="Morrison, Daniel" w:date="2017-09-28T12:26:00Z">
              <w:r w:rsidRPr="0011734F" w:rsidDel="00CD0839">
                <w:rPr>
                  <w:rFonts w:cs="Arial"/>
                  <w:color w:val="000000" w:themeColor="text1"/>
                  <w:sz w:val="18"/>
                  <w:szCs w:val="18"/>
                </w:rPr>
                <w:delText>CLNPC &amp; NPAC</w:delText>
              </w:r>
            </w:del>
          </w:p>
        </w:tc>
        <w:tc>
          <w:tcPr>
            <w:tcW w:w="1417" w:type="dxa"/>
            <w:shd w:val="clear" w:color="auto" w:fill="auto"/>
          </w:tcPr>
          <w:p w:rsidR="002A5CEF" w:rsidRPr="0011734F" w:rsidDel="00CD0839" w:rsidRDefault="002A5CEF" w:rsidP="007E7E9E">
            <w:pPr>
              <w:jc w:val="center"/>
              <w:rPr>
                <w:del w:id="748" w:author="Morrison, Daniel" w:date="2017-09-28T12:26:00Z"/>
                <w:rFonts w:cs="Arial"/>
                <w:color w:val="000000" w:themeColor="text1"/>
                <w:sz w:val="18"/>
                <w:szCs w:val="18"/>
              </w:rPr>
            </w:pPr>
            <w:del w:id="749" w:author="Morrison, Daniel" w:date="2017-09-28T12:26:00Z">
              <w:r w:rsidRPr="0011734F" w:rsidDel="00CD0839">
                <w:rPr>
                  <w:rFonts w:cs="Arial"/>
                  <w:color w:val="000000" w:themeColor="text1"/>
                  <w:sz w:val="18"/>
                  <w:szCs w:val="18"/>
                </w:rPr>
                <w:delText>16-Jan-2017</w:delText>
              </w:r>
            </w:del>
          </w:p>
        </w:tc>
        <w:tc>
          <w:tcPr>
            <w:tcW w:w="1405" w:type="dxa"/>
            <w:shd w:val="clear" w:color="auto" w:fill="auto"/>
          </w:tcPr>
          <w:p w:rsidR="002A5CEF" w:rsidRPr="0011734F" w:rsidDel="00CD0839" w:rsidRDefault="002A5CEF" w:rsidP="007E7E9E">
            <w:pPr>
              <w:jc w:val="center"/>
              <w:rPr>
                <w:del w:id="750" w:author="Morrison, Daniel" w:date="2017-09-28T12:26:00Z"/>
                <w:rFonts w:cs="Arial"/>
                <w:color w:val="000000" w:themeColor="text1"/>
                <w:sz w:val="18"/>
                <w:szCs w:val="18"/>
              </w:rPr>
            </w:pPr>
            <w:del w:id="751" w:author="Morrison, Daniel" w:date="2017-09-28T12:26:00Z">
              <w:r w:rsidRPr="0011734F" w:rsidDel="00CD0839">
                <w:rPr>
                  <w:rFonts w:cs="Arial"/>
                  <w:color w:val="000000" w:themeColor="text1"/>
                  <w:sz w:val="18"/>
                  <w:szCs w:val="18"/>
                </w:rPr>
                <w:delText>24-Nov-2018</w:delText>
              </w:r>
            </w:del>
          </w:p>
        </w:tc>
      </w:tr>
      <w:tr w:rsidR="002A5CEF" w:rsidRPr="0011734F" w:rsidDel="00CD0839" w:rsidTr="007E7E9E">
        <w:trPr>
          <w:trHeight w:val="570"/>
          <w:del w:id="752" w:author="Morrison, Daniel" w:date="2017-09-28T12:26:00Z"/>
        </w:trPr>
        <w:tc>
          <w:tcPr>
            <w:tcW w:w="740" w:type="dxa"/>
            <w:shd w:val="clear" w:color="auto" w:fill="auto"/>
            <w:vAlign w:val="center"/>
          </w:tcPr>
          <w:p w:rsidR="002A5CEF" w:rsidDel="00CD0839" w:rsidRDefault="002A5CEF" w:rsidP="007E7E9E">
            <w:pPr>
              <w:jc w:val="center"/>
              <w:rPr>
                <w:del w:id="753" w:author="Morrison, Daniel" w:date="2017-09-28T12:26:00Z"/>
                <w:rFonts w:cs="Arial"/>
                <w:color w:val="000000"/>
                <w:sz w:val="18"/>
                <w:szCs w:val="18"/>
              </w:rPr>
            </w:pPr>
            <w:del w:id="754" w:author="Morrison, Daniel" w:date="2017-09-28T12:26:00Z">
              <w:r w:rsidDel="00CD0839">
                <w:rPr>
                  <w:rFonts w:cs="Arial"/>
                  <w:color w:val="000000" w:themeColor="text1"/>
                  <w:sz w:val="18"/>
                  <w:szCs w:val="18"/>
                  <w:lang w:val="en-US"/>
                </w:rPr>
                <w:delText>36</w:delText>
              </w:r>
            </w:del>
          </w:p>
        </w:tc>
        <w:tc>
          <w:tcPr>
            <w:tcW w:w="4260" w:type="dxa"/>
            <w:shd w:val="clear" w:color="auto" w:fill="auto"/>
          </w:tcPr>
          <w:p w:rsidR="002A5CEF" w:rsidRPr="0011734F" w:rsidDel="00CD0839" w:rsidRDefault="002A5CEF" w:rsidP="007E7E9E">
            <w:pPr>
              <w:rPr>
                <w:del w:id="755" w:author="Morrison, Daniel" w:date="2017-09-28T12:26:00Z"/>
                <w:rFonts w:cs="Arial"/>
                <w:color w:val="000000" w:themeColor="text1"/>
                <w:sz w:val="18"/>
                <w:szCs w:val="18"/>
              </w:rPr>
            </w:pPr>
            <w:del w:id="756" w:author="Morrison, Daniel" w:date="2017-09-28T12:26:00Z">
              <w:r w:rsidRPr="0011734F" w:rsidDel="00CD0839">
                <w:rPr>
                  <w:rFonts w:cs="Arial"/>
                  <w:color w:val="000000" w:themeColor="text1"/>
                  <w:sz w:val="18"/>
                  <w:szCs w:val="18"/>
                </w:rPr>
                <w:delText>Toll Free SMS Database Readiness for new NPA (starts on CRTC approval of RIP and ends on the Relief Date)</w:delText>
              </w:r>
            </w:del>
          </w:p>
        </w:tc>
        <w:tc>
          <w:tcPr>
            <w:tcW w:w="1418" w:type="dxa"/>
            <w:shd w:val="clear" w:color="auto" w:fill="auto"/>
          </w:tcPr>
          <w:p w:rsidR="002A5CEF" w:rsidRPr="0011734F" w:rsidDel="00CD0839" w:rsidRDefault="002A5CEF" w:rsidP="007E7E9E">
            <w:pPr>
              <w:jc w:val="center"/>
              <w:rPr>
                <w:del w:id="757" w:author="Morrison, Daniel" w:date="2017-09-28T12:26:00Z"/>
                <w:rFonts w:cs="Arial"/>
                <w:color w:val="000000" w:themeColor="text1"/>
                <w:sz w:val="18"/>
                <w:szCs w:val="18"/>
              </w:rPr>
            </w:pPr>
            <w:del w:id="758" w:author="Morrison, Daniel" w:date="2017-09-28T12:26:00Z">
              <w:r w:rsidRPr="0011734F" w:rsidDel="00CD0839">
                <w:rPr>
                  <w:rFonts w:cs="Arial"/>
                  <w:color w:val="000000" w:themeColor="text1"/>
                  <w:sz w:val="18"/>
                  <w:szCs w:val="18"/>
                </w:rPr>
                <w:delText>Toll TSPs</w:delText>
              </w:r>
            </w:del>
          </w:p>
        </w:tc>
        <w:tc>
          <w:tcPr>
            <w:tcW w:w="1417" w:type="dxa"/>
            <w:shd w:val="clear" w:color="auto" w:fill="auto"/>
          </w:tcPr>
          <w:p w:rsidR="002A5CEF" w:rsidRPr="0011734F" w:rsidDel="00CD0839" w:rsidRDefault="002A5CEF" w:rsidP="007E7E9E">
            <w:pPr>
              <w:jc w:val="center"/>
              <w:rPr>
                <w:del w:id="759" w:author="Morrison, Daniel" w:date="2017-09-28T12:26:00Z"/>
                <w:rFonts w:cs="Arial"/>
                <w:color w:val="000000" w:themeColor="text1"/>
                <w:sz w:val="18"/>
                <w:szCs w:val="18"/>
              </w:rPr>
            </w:pPr>
            <w:del w:id="760" w:author="Morrison, Daniel" w:date="2017-09-28T12:26:00Z">
              <w:r w:rsidRPr="0011734F" w:rsidDel="00CD0839">
                <w:rPr>
                  <w:rFonts w:cs="Arial"/>
                  <w:color w:val="000000" w:themeColor="text1"/>
                  <w:sz w:val="18"/>
                  <w:szCs w:val="18"/>
                </w:rPr>
                <w:delText>16-Jan-2017</w:delText>
              </w:r>
            </w:del>
          </w:p>
        </w:tc>
        <w:tc>
          <w:tcPr>
            <w:tcW w:w="1405" w:type="dxa"/>
            <w:shd w:val="clear" w:color="auto" w:fill="auto"/>
          </w:tcPr>
          <w:p w:rsidR="002A5CEF" w:rsidRPr="0011734F" w:rsidDel="00CD0839" w:rsidRDefault="002A5CEF" w:rsidP="007E7E9E">
            <w:pPr>
              <w:jc w:val="center"/>
              <w:rPr>
                <w:del w:id="761" w:author="Morrison, Daniel" w:date="2017-09-28T12:26:00Z"/>
                <w:rFonts w:cs="Arial"/>
                <w:color w:val="000000" w:themeColor="text1"/>
                <w:sz w:val="18"/>
                <w:szCs w:val="18"/>
              </w:rPr>
            </w:pPr>
            <w:del w:id="762" w:author="Morrison, Daniel" w:date="2017-09-28T12:26:00Z">
              <w:r w:rsidRPr="0011734F" w:rsidDel="00CD0839">
                <w:rPr>
                  <w:rFonts w:cs="Arial"/>
                  <w:color w:val="000000" w:themeColor="text1"/>
                  <w:sz w:val="18"/>
                  <w:szCs w:val="18"/>
                </w:rPr>
                <w:delText>24-Nov-2018</w:delText>
              </w:r>
            </w:del>
          </w:p>
        </w:tc>
      </w:tr>
      <w:tr w:rsidR="002A5CEF" w:rsidRPr="0011734F" w:rsidDel="00CD0839" w:rsidTr="007E7E9E">
        <w:trPr>
          <w:trHeight w:val="1035"/>
          <w:del w:id="763" w:author="Morrison, Daniel" w:date="2017-09-28T12:26:00Z"/>
        </w:trPr>
        <w:tc>
          <w:tcPr>
            <w:tcW w:w="740" w:type="dxa"/>
            <w:shd w:val="clear" w:color="auto" w:fill="auto"/>
            <w:vAlign w:val="center"/>
          </w:tcPr>
          <w:p w:rsidR="002A5CEF" w:rsidDel="00CD0839" w:rsidRDefault="002A5CEF" w:rsidP="007E7E9E">
            <w:pPr>
              <w:jc w:val="center"/>
              <w:rPr>
                <w:del w:id="764" w:author="Morrison, Daniel" w:date="2017-09-28T12:26:00Z"/>
                <w:rFonts w:cs="Arial"/>
                <w:color w:val="000000"/>
                <w:sz w:val="18"/>
                <w:szCs w:val="18"/>
              </w:rPr>
            </w:pPr>
            <w:del w:id="765" w:author="Morrison, Daniel" w:date="2017-09-28T12:26:00Z">
              <w:r w:rsidDel="00CD0839">
                <w:rPr>
                  <w:rFonts w:cs="Arial"/>
                  <w:color w:val="000000" w:themeColor="text1"/>
                  <w:sz w:val="18"/>
                  <w:szCs w:val="18"/>
                  <w:lang w:val="en-US"/>
                </w:rPr>
                <w:delText>37</w:delText>
              </w:r>
            </w:del>
          </w:p>
        </w:tc>
        <w:tc>
          <w:tcPr>
            <w:tcW w:w="4260" w:type="dxa"/>
            <w:shd w:val="clear" w:color="auto" w:fill="auto"/>
          </w:tcPr>
          <w:p w:rsidR="002A5CEF" w:rsidRPr="0011734F" w:rsidDel="00CD0839" w:rsidRDefault="002A5CEF" w:rsidP="007E7E9E">
            <w:pPr>
              <w:rPr>
                <w:del w:id="766" w:author="Morrison, Daniel" w:date="2017-09-28T12:26:00Z"/>
                <w:rFonts w:cs="Arial"/>
                <w:color w:val="000000" w:themeColor="text1"/>
                <w:sz w:val="18"/>
                <w:szCs w:val="18"/>
              </w:rPr>
            </w:pPr>
            <w:del w:id="767" w:author="Morrison, Daniel" w:date="2017-09-28T12:26:00Z">
              <w:r w:rsidRPr="0011734F" w:rsidDel="00CD0839">
                <w:rPr>
                  <w:rFonts w:cs="Arial"/>
                  <w:color w:val="000000" w:themeColor="text1"/>
                  <w:sz w:val="18"/>
                  <w:szCs w:val="18"/>
                </w:rPr>
                <w:delText>TSPs apply for Test CO Codes in new NPA (applications may be submitted no more than 6 months and no less than 66 days prior to the start date for the Inter-Carrier Testing Period) (Section 7.16.4 Canadian RP GL)</w:delText>
              </w:r>
            </w:del>
          </w:p>
        </w:tc>
        <w:tc>
          <w:tcPr>
            <w:tcW w:w="1418" w:type="dxa"/>
            <w:shd w:val="clear" w:color="auto" w:fill="auto"/>
          </w:tcPr>
          <w:p w:rsidR="002A5CEF" w:rsidRPr="0011734F" w:rsidDel="00CD0839" w:rsidRDefault="002A5CEF" w:rsidP="007E7E9E">
            <w:pPr>
              <w:jc w:val="center"/>
              <w:rPr>
                <w:del w:id="768" w:author="Morrison, Daniel" w:date="2017-09-28T12:26:00Z"/>
                <w:rFonts w:cs="Arial"/>
                <w:color w:val="000000" w:themeColor="text1"/>
                <w:sz w:val="18"/>
                <w:szCs w:val="18"/>
              </w:rPr>
            </w:pPr>
            <w:del w:id="769" w:author="Morrison, Daniel" w:date="2017-09-28T12:26:00Z">
              <w:r w:rsidRPr="0011734F" w:rsidDel="00CD0839">
                <w:rPr>
                  <w:rFonts w:cs="Arial"/>
                  <w:color w:val="000000" w:themeColor="text1"/>
                  <w:sz w:val="18"/>
                  <w:szCs w:val="18"/>
                </w:rPr>
                <w:delText>TSPs</w:delText>
              </w:r>
            </w:del>
          </w:p>
        </w:tc>
        <w:tc>
          <w:tcPr>
            <w:tcW w:w="1417" w:type="dxa"/>
            <w:shd w:val="clear" w:color="auto" w:fill="auto"/>
          </w:tcPr>
          <w:p w:rsidR="002A5CEF" w:rsidRPr="0011734F" w:rsidDel="00CD0839" w:rsidRDefault="002A5CEF" w:rsidP="007E7E9E">
            <w:pPr>
              <w:jc w:val="center"/>
              <w:rPr>
                <w:del w:id="770" w:author="Morrison, Daniel" w:date="2017-09-28T12:26:00Z"/>
                <w:rFonts w:cs="Arial"/>
                <w:color w:val="000000" w:themeColor="text1"/>
                <w:sz w:val="18"/>
                <w:szCs w:val="18"/>
              </w:rPr>
            </w:pPr>
            <w:del w:id="771" w:author="Morrison, Daniel" w:date="2017-09-28T12:26:00Z">
              <w:r w:rsidRPr="0011734F" w:rsidDel="00CD0839">
                <w:rPr>
                  <w:rFonts w:cs="Arial"/>
                  <w:color w:val="000000" w:themeColor="text1"/>
                  <w:sz w:val="18"/>
                  <w:szCs w:val="18"/>
                </w:rPr>
                <w:delText>24-Nov-2017</w:delText>
              </w:r>
            </w:del>
          </w:p>
        </w:tc>
        <w:tc>
          <w:tcPr>
            <w:tcW w:w="1405" w:type="dxa"/>
            <w:shd w:val="clear" w:color="auto" w:fill="auto"/>
          </w:tcPr>
          <w:p w:rsidR="002A5CEF" w:rsidRPr="0011734F" w:rsidDel="00CD0839" w:rsidRDefault="002A5CEF" w:rsidP="007E7E9E">
            <w:pPr>
              <w:jc w:val="center"/>
              <w:rPr>
                <w:del w:id="772" w:author="Morrison, Daniel" w:date="2017-09-28T12:26:00Z"/>
                <w:rFonts w:cs="Arial"/>
                <w:color w:val="000000" w:themeColor="text1"/>
                <w:sz w:val="18"/>
                <w:szCs w:val="18"/>
              </w:rPr>
            </w:pPr>
            <w:del w:id="773" w:author="Morrison, Daniel" w:date="2017-09-28T12:26:00Z">
              <w:r w:rsidRPr="0011734F" w:rsidDel="00CD0839">
                <w:rPr>
                  <w:rFonts w:cs="Arial"/>
                  <w:color w:val="000000" w:themeColor="text1"/>
                  <w:sz w:val="18"/>
                  <w:szCs w:val="18"/>
                </w:rPr>
                <w:delText>19-Mar-2018</w:delText>
              </w:r>
            </w:del>
          </w:p>
        </w:tc>
      </w:tr>
      <w:tr w:rsidR="002A5CEF" w:rsidRPr="0011734F" w:rsidDel="00CD0839" w:rsidTr="007E7E9E">
        <w:trPr>
          <w:trHeight w:val="1230"/>
          <w:del w:id="774" w:author="Morrison, Daniel" w:date="2017-09-28T12:26:00Z"/>
        </w:trPr>
        <w:tc>
          <w:tcPr>
            <w:tcW w:w="740" w:type="dxa"/>
            <w:shd w:val="clear" w:color="auto" w:fill="auto"/>
            <w:vAlign w:val="center"/>
          </w:tcPr>
          <w:p w:rsidR="002A5CEF" w:rsidDel="00CD0839" w:rsidRDefault="002A5CEF" w:rsidP="007E7E9E">
            <w:pPr>
              <w:jc w:val="center"/>
              <w:rPr>
                <w:del w:id="775" w:author="Morrison, Daniel" w:date="2017-09-28T12:26:00Z"/>
                <w:rFonts w:cs="Arial"/>
                <w:color w:val="000000"/>
                <w:sz w:val="18"/>
                <w:szCs w:val="18"/>
              </w:rPr>
            </w:pPr>
            <w:del w:id="776" w:author="Morrison, Daniel" w:date="2017-09-28T12:26:00Z">
              <w:r w:rsidDel="00CD0839">
                <w:rPr>
                  <w:rFonts w:cs="Arial"/>
                  <w:color w:val="000000" w:themeColor="text1"/>
                  <w:sz w:val="18"/>
                  <w:szCs w:val="18"/>
                  <w:lang w:val="en-US"/>
                </w:rPr>
                <w:delText>38</w:delText>
              </w:r>
            </w:del>
          </w:p>
        </w:tc>
        <w:tc>
          <w:tcPr>
            <w:tcW w:w="4260" w:type="dxa"/>
            <w:shd w:val="clear" w:color="auto" w:fill="auto"/>
          </w:tcPr>
          <w:p w:rsidR="002A5CEF" w:rsidRPr="0011734F" w:rsidDel="00CD0839" w:rsidRDefault="002A5CEF" w:rsidP="007E7E9E">
            <w:pPr>
              <w:rPr>
                <w:del w:id="777" w:author="Morrison, Daniel" w:date="2017-09-28T12:26:00Z"/>
                <w:rFonts w:cs="Arial"/>
                <w:color w:val="000000" w:themeColor="text1"/>
                <w:sz w:val="18"/>
                <w:szCs w:val="18"/>
              </w:rPr>
            </w:pPr>
            <w:del w:id="778" w:author="Morrison, Daniel" w:date="2017-09-28T12:26:00Z">
              <w:r w:rsidRPr="0011734F" w:rsidDel="00CD0839">
                <w:rPr>
                  <w:rFonts w:cs="Arial"/>
                  <w:color w:val="000000" w:themeColor="text1"/>
                  <w:sz w:val="18"/>
                  <w:szCs w:val="18"/>
                </w:rPr>
                <w:delText>Develop Inter-Carrier Network Test Plans and prepare for testing (individual TSPs to make arrangements in accordance with interconnection agreements) (may start upon CRTC approval of RIP and must be completed by start date for the Inter-Carrier Testing Period)</w:delText>
              </w:r>
            </w:del>
          </w:p>
        </w:tc>
        <w:tc>
          <w:tcPr>
            <w:tcW w:w="1418" w:type="dxa"/>
            <w:shd w:val="clear" w:color="auto" w:fill="auto"/>
          </w:tcPr>
          <w:p w:rsidR="002A5CEF" w:rsidRPr="0011734F" w:rsidDel="00CD0839" w:rsidRDefault="002A5CEF" w:rsidP="007E7E9E">
            <w:pPr>
              <w:jc w:val="center"/>
              <w:rPr>
                <w:del w:id="779" w:author="Morrison, Daniel" w:date="2017-09-28T12:26:00Z"/>
                <w:rFonts w:cs="Arial"/>
                <w:color w:val="000000" w:themeColor="text1"/>
                <w:sz w:val="18"/>
                <w:szCs w:val="18"/>
              </w:rPr>
            </w:pPr>
            <w:del w:id="780" w:author="Morrison, Daniel" w:date="2017-09-28T12:26:00Z">
              <w:r w:rsidRPr="0011734F" w:rsidDel="00CD0839">
                <w:rPr>
                  <w:rFonts w:cs="Arial"/>
                  <w:color w:val="000000" w:themeColor="text1"/>
                  <w:sz w:val="18"/>
                  <w:szCs w:val="18"/>
                </w:rPr>
                <w:delText>NITF &amp; TSPs</w:delText>
              </w:r>
            </w:del>
          </w:p>
        </w:tc>
        <w:tc>
          <w:tcPr>
            <w:tcW w:w="1417" w:type="dxa"/>
            <w:shd w:val="clear" w:color="auto" w:fill="auto"/>
          </w:tcPr>
          <w:p w:rsidR="002A5CEF" w:rsidRPr="0011734F" w:rsidDel="00CD0839" w:rsidRDefault="002A5CEF" w:rsidP="007E7E9E">
            <w:pPr>
              <w:jc w:val="center"/>
              <w:rPr>
                <w:del w:id="781" w:author="Morrison, Daniel" w:date="2017-09-28T12:26:00Z"/>
                <w:rFonts w:cs="Arial"/>
                <w:color w:val="000000" w:themeColor="text1"/>
                <w:sz w:val="18"/>
                <w:szCs w:val="18"/>
              </w:rPr>
            </w:pPr>
            <w:del w:id="782" w:author="Morrison, Daniel" w:date="2017-09-28T12:26:00Z">
              <w:r w:rsidRPr="0011734F" w:rsidDel="00CD0839">
                <w:rPr>
                  <w:rFonts w:cs="Arial"/>
                  <w:color w:val="000000" w:themeColor="text1"/>
                  <w:sz w:val="18"/>
                  <w:szCs w:val="18"/>
                </w:rPr>
                <w:delText>16-Jan-2017</w:delText>
              </w:r>
            </w:del>
          </w:p>
        </w:tc>
        <w:tc>
          <w:tcPr>
            <w:tcW w:w="1405" w:type="dxa"/>
            <w:shd w:val="clear" w:color="auto" w:fill="auto"/>
          </w:tcPr>
          <w:p w:rsidR="002A5CEF" w:rsidRPr="0011734F" w:rsidDel="00CD0839" w:rsidRDefault="002A5CEF" w:rsidP="007E7E9E">
            <w:pPr>
              <w:jc w:val="center"/>
              <w:rPr>
                <w:del w:id="783" w:author="Morrison, Daniel" w:date="2017-09-28T12:26:00Z"/>
                <w:rFonts w:cs="Arial"/>
                <w:color w:val="000000" w:themeColor="text1"/>
                <w:sz w:val="18"/>
                <w:szCs w:val="18"/>
              </w:rPr>
            </w:pPr>
            <w:del w:id="784" w:author="Morrison, Daniel" w:date="2017-09-28T12:26:00Z">
              <w:r w:rsidRPr="0011734F" w:rsidDel="00CD0839">
                <w:rPr>
                  <w:rFonts w:cs="Arial"/>
                  <w:color w:val="000000" w:themeColor="text1"/>
                  <w:sz w:val="18"/>
                  <w:szCs w:val="18"/>
                </w:rPr>
                <w:delText>24-May-2018</w:delText>
              </w:r>
            </w:del>
          </w:p>
        </w:tc>
      </w:tr>
      <w:tr w:rsidR="002A5CEF" w:rsidRPr="0011734F" w:rsidDel="00CD0839" w:rsidTr="007E7E9E">
        <w:trPr>
          <w:trHeight w:val="765"/>
          <w:del w:id="785" w:author="Morrison, Daniel" w:date="2017-09-28T12:26:00Z"/>
        </w:trPr>
        <w:tc>
          <w:tcPr>
            <w:tcW w:w="740" w:type="dxa"/>
            <w:shd w:val="clear" w:color="auto" w:fill="auto"/>
            <w:vAlign w:val="center"/>
          </w:tcPr>
          <w:p w:rsidR="002A5CEF" w:rsidDel="00CD0839" w:rsidRDefault="002A5CEF" w:rsidP="007E7E9E">
            <w:pPr>
              <w:jc w:val="center"/>
              <w:rPr>
                <w:del w:id="786" w:author="Morrison, Daniel" w:date="2017-09-28T12:26:00Z"/>
                <w:rFonts w:cs="Arial"/>
                <w:color w:val="000000"/>
                <w:sz w:val="18"/>
                <w:szCs w:val="18"/>
              </w:rPr>
            </w:pPr>
            <w:del w:id="787" w:author="Morrison, Daniel" w:date="2017-09-28T12:26:00Z">
              <w:r w:rsidDel="00CD0839">
                <w:rPr>
                  <w:rFonts w:cs="Arial"/>
                  <w:color w:val="000000" w:themeColor="text1"/>
                  <w:sz w:val="18"/>
                  <w:szCs w:val="18"/>
                  <w:lang w:val="en-US"/>
                </w:rPr>
                <w:lastRenderedPageBreak/>
                <w:delText>39</w:delText>
              </w:r>
            </w:del>
          </w:p>
        </w:tc>
        <w:tc>
          <w:tcPr>
            <w:tcW w:w="4260" w:type="dxa"/>
            <w:shd w:val="clear" w:color="auto" w:fill="auto"/>
          </w:tcPr>
          <w:p w:rsidR="002A5CEF" w:rsidRPr="0011734F" w:rsidDel="00CD0839" w:rsidRDefault="002A5CEF" w:rsidP="007E7E9E">
            <w:pPr>
              <w:rPr>
                <w:del w:id="788" w:author="Morrison, Daniel" w:date="2017-09-28T12:26:00Z"/>
                <w:rFonts w:cs="Arial"/>
                <w:color w:val="000000" w:themeColor="text1"/>
                <w:sz w:val="18"/>
                <w:szCs w:val="18"/>
              </w:rPr>
            </w:pPr>
            <w:del w:id="789" w:author="Morrison, Daniel" w:date="2017-09-28T12:26:00Z">
              <w:r w:rsidRPr="0011734F" w:rsidDel="00CD0839">
                <w:rPr>
                  <w:rFonts w:cs="Arial"/>
                  <w:color w:val="000000" w:themeColor="text1"/>
                  <w:sz w:val="18"/>
                  <w:szCs w:val="18"/>
                </w:rPr>
                <w:delText>All international and domestic TSPs must activate the new NPA in their networks by the start date for the Inter-Carrier Testing Period</w:delText>
              </w:r>
            </w:del>
          </w:p>
        </w:tc>
        <w:tc>
          <w:tcPr>
            <w:tcW w:w="1418" w:type="dxa"/>
            <w:shd w:val="clear" w:color="auto" w:fill="auto"/>
          </w:tcPr>
          <w:p w:rsidR="002A5CEF" w:rsidRPr="0011734F" w:rsidDel="00CD0839" w:rsidRDefault="002A5CEF" w:rsidP="007E7E9E">
            <w:pPr>
              <w:jc w:val="center"/>
              <w:rPr>
                <w:del w:id="790" w:author="Morrison, Daniel" w:date="2017-09-28T12:26:00Z"/>
                <w:rFonts w:cs="Arial"/>
                <w:color w:val="000000" w:themeColor="text1"/>
                <w:sz w:val="18"/>
                <w:szCs w:val="18"/>
              </w:rPr>
            </w:pPr>
            <w:del w:id="791" w:author="Morrison, Daniel" w:date="2017-09-28T12:26:00Z">
              <w:r w:rsidRPr="0011734F" w:rsidDel="00CD0839">
                <w:rPr>
                  <w:rFonts w:cs="Arial"/>
                  <w:color w:val="000000" w:themeColor="text1"/>
                  <w:sz w:val="18"/>
                  <w:szCs w:val="18"/>
                </w:rPr>
                <w:delText>TSPs</w:delText>
              </w:r>
            </w:del>
          </w:p>
        </w:tc>
        <w:tc>
          <w:tcPr>
            <w:tcW w:w="1417" w:type="dxa"/>
            <w:shd w:val="clear" w:color="auto" w:fill="auto"/>
          </w:tcPr>
          <w:p w:rsidR="002A5CEF" w:rsidRPr="0011734F" w:rsidDel="00CD0839" w:rsidRDefault="002A5CEF" w:rsidP="007E7E9E">
            <w:pPr>
              <w:jc w:val="center"/>
              <w:rPr>
                <w:del w:id="792" w:author="Morrison, Daniel" w:date="2017-09-28T12:26:00Z"/>
                <w:rFonts w:cs="Arial"/>
                <w:color w:val="000000" w:themeColor="text1"/>
                <w:sz w:val="18"/>
                <w:szCs w:val="18"/>
              </w:rPr>
            </w:pPr>
            <w:del w:id="793" w:author="Morrison, Daniel" w:date="2017-09-28T12:26:00Z">
              <w:r w:rsidRPr="0011734F" w:rsidDel="00CD0839">
                <w:rPr>
                  <w:rFonts w:cs="Arial"/>
                  <w:color w:val="000000" w:themeColor="text1"/>
                  <w:sz w:val="18"/>
                  <w:szCs w:val="18"/>
                </w:rPr>
                <w:delText>16-Jan-2017</w:delText>
              </w:r>
            </w:del>
          </w:p>
        </w:tc>
        <w:tc>
          <w:tcPr>
            <w:tcW w:w="1405" w:type="dxa"/>
            <w:shd w:val="clear" w:color="auto" w:fill="auto"/>
          </w:tcPr>
          <w:p w:rsidR="002A5CEF" w:rsidRPr="0011734F" w:rsidDel="00CD0839" w:rsidRDefault="002A5CEF" w:rsidP="007E7E9E">
            <w:pPr>
              <w:jc w:val="center"/>
              <w:rPr>
                <w:del w:id="794" w:author="Morrison, Daniel" w:date="2017-09-28T12:26:00Z"/>
                <w:rFonts w:cs="Arial"/>
                <w:color w:val="000000" w:themeColor="text1"/>
                <w:sz w:val="18"/>
                <w:szCs w:val="18"/>
              </w:rPr>
            </w:pPr>
            <w:del w:id="795" w:author="Morrison, Daniel" w:date="2017-09-28T12:26:00Z">
              <w:r w:rsidRPr="0011734F" w:rsidDel="00CD0839">
                <w:rPr>
                  <w:rFonts w:cs="Arial"/>
                  <w:color w:val="000000" w:themeColor="text1"/>
                  <w:sz w:val="18"/>
                  <w:szCs w:val="18"/>
                </w:rPr>
                <w:delText>24-May-2018</w:delText>
              </w:r>
            </w:del>
          </w:p>
        </w:tc>
      </w:tr>
      <w:tr w:rsidR="002A5CEF" w:rsidRPr="0011734F" w:rsidDel="00CD0839" w:rsidTr="007E7E9E">
        <w:trPr>
          <w:trHeight w:val="1680"/>
          <w:del w:id="796" w:author="Morrison, Daniel" w:date="2017-09-28T12:26:00Z"/>
        </w:trPr>
        <w:tc>
          <w:tcPr>
            <w:tcW w:w="740" w:type="dxa"/>
            <w:shd w:val="clear" w:color="auto" w:fill="auto"/>
            <w:vAlign w:val="center"/>
          </w:tcPr>
          <w:p w:rsidR="002A5CEF" w:rsidDel="00CD0839" w:rsidRDefault="002A5CEF" w:rsidP="007E7E9E">
            <w:pPr>
              <w:jc w:val="center"/>
              <w:rPr>
                <w:del w:id="797" w:author="Morrison, Daniel" w:date="2017-09-28T12:26:00Z"/>
                <w:rFonts w:cs="Arial"/>
                <w:color w:val="000000"/>
                <w:sz w:val="18"/>
                <w:szCs w:val="18"/>
              </w:rPr>
            </w:pPr>
            <w:del w:id="798" w:author="Morrison, Daniel" w:date="2017-09-28T12:26:00Z">
              <w:r w:rsidDel="00CD0839">
                <w:rPr>
                  <w:rFonts w:cs="Arial"/>
                  <w:color w:val="000000" w:themeColor="text1"/>
                  <w:sz w:val="18"/>
                  <w:szCs w:val="18"/>
                  <w:lang w:val="en-US"/>
                </w:rPr>
                <w:delText>40</w:delText>
              </w:r>
            </w:del>
          </w:p>
        </w:tc>
        <w:tc>
          <w:tcPr>
            <w:tcW w:w="4260" w:type="dxa"/>
            <w:shd w:val="clear" w:color="auto" w:fill="auto"/>
          </w:tcPr>
          <w:p w:rsidR="002A5CEF" w:rsidRPr="0011734F" w:rsidDel="00CD0839" w:rsidRDefault="002A5CEF" w:rsidP="007E7E9E">
            <w:pPr>
              <w:rPr>
                <w:del w:id="799" w:author="Morrison, Daniel" w:date="2017-09-28T12:26:00Z"/>
                <w:rFonts w:cs="Arial"/>
                <w:color w:val="000000" w:themeColor="text1"/>
                <w:sz w:val="18"/>
                <w:szCs w:val="18"/>
              </w:rPr>
            </w:pPr>
            <w:del w:id="800" w:author="Morrison, Daniel" w:date="2017-09-28T12:26:00Z">
              <w:r w:rsidRPr="0011734F" w:rsidDel="00CD0839">
                <w:rPr>
                  <w:rFonts w:cs="Arial"/>
                  <w:color w:val="000000" w:themeColor="text1"/>
                  <w:sz w:val="18"/>
                  <w:szCs w:val="18"/>
                </w:rPr>
                <w:delText xml:space="preserve">Date by which TSPs must route all calls using 10-digit signalling (i.e., cease use of 7-digit signalling) for local traffic sent to and received from other TSPs (must be completed by the start date for the Inter-Carrier Testing Period) (TSPs may, but are not obligated to, negotiate special routing arrangements on a bilateral basis if required) </w:delText>
              </w:r>
            </w:del>
          </w:p>
        </w:tc>
        <w:tc>
          <w:tcPr>
            <w:tcW w:w="1418" w:type="dxa"/>
            <w:shd w:val="clear" w:color="auto" w:fill="auto"/>
          </w:tcPr>
          <w:p w:rsidR="002A5CEF" w:rsidRPr="0011734F" w:rsidDel="00CD0839" w:rsidRDefault="002A5CEF" w:rsidP="007E7E9E">
            <w:pPr>
              <w:jc w:val="center"/>
              <w:rPr>
                <w:del w:id="801" w:author="Morrison, Daniel" w:date="2017-09-28T12:26:00Z"/>
                <w:rFonts w:cs="Arial"/>
                <w:color w:val="000000" w:themeColor="text1"/>
                <w:sz w:val="18"/>
                <w:szCs w:val="18"/>
              </w:rPr>
            </w:pPr>
            <w:del w:id="802" w:author="Morrison, Daniel" w:date="2017-09-28T12:26:00Z">
              <w:r w:rsidRPr="0011734F" w:rsidDel="00CD0839">
                <w:rPr>
                  <w:rFonts w:cs="Arial"/>
                  <w:color w:val="000000" w:themeColor="text1"/>
                  <w:sz w:val="18"/>
                  <w:szCs w:val="18"/>
                </w:rPr>
                <w:delText>TSPs</w:delText>
              </w:r>
            </w:del>
          </w:p>
        </w:tc>
        <w:tc>
          <w:tcPr>
            <w:tcW w:w="1417" w:type="dxa"/>
            <w:shd w:val="clear" w:color="auto" w:fill="auto"/>
          </w:tcPr>
          <w:p w:rsidR="002A5CEF" w:rsidRPr="0011734F" w:rsidDel="00CD0839" w:rsidRDefault="002A5CEF" w:rsidP="007E7E9E">
            <w:pPr>
              <w:jc w:val="center"/>
              <w:rPr>
                <w:del w:id="803" w:author="Morrison, Daniel" w:date="2017-09-28T12:26:00Z"/>
                <w:rFonts w:cs="Arial"/>
                <w:color w:val="000000" w:themeColor="text1"/>
                <w:sz w:val="18"/>
                <w:szCs w:val="18"/>
              </w:rPr>
            </w:pPr>
            <w:del w:id="804" w:author="Morrison, Daniel" w:date="2017-09-28T12:26:00Z">
              <w:r w:rsidRPr="0011734F" w:rsidDel="00CD0839">
                <w:rPr>
                  <w:rFonts w:cs="Arial"/>
                  <w:color w:val="000000" w:themeColor="text1"/>
                  <w:sz w:val="18"/>
                  <w:szCs w:val="18"/>
                </w:rPr>
                <w:delText>-</w:delText>
              </w:r>
            </w:del>
          </w:p>
        </w:tc>
        <w:tc>
          <w:tcPr>
            <w:tcW w:w="1405" w:type="dxa"/>
            <w:shd w:val="clear" w:color="auto" w:fill="auto"/>
          </w:tcPr>
          <w:p w:rsidR="002A5CEF" w:rsidRPr="0011734F" w:rsidDel="00CD0839" w:rsidRDefault="002A5CEF" w:rsidP="007E7E9E">
            <w:pPr>
              <w:jc w:val="center"/>
              <w:rPr>
                <w:del w:id="805" w:author="Morrison, Daniel" w:date="2017-09-28T12:26:00Z"/>
                <w:rFonts w:cs="Arial"/>
                <w:color w:val="000000" w:themeColor="text1"/>
                <w:sz w:val="18"/>
                <w:szCs w:val="18"/>
              </w:rPr>
            </w:pPr>
            <w:del w:id="806" w:author="Morrison, Daniel" w:date="2017-09-28T12:26:00Z">
              <w:r w:rsidRPr="0011734F" w:rsidDel="00CD0839">
                <w:rPr>
                  <w:rFonts w:cs="Arial"/>
                  <w:color w:val="000000" w:themeColor="text1"/>
                  <w:sz w:val="18"/>
                  <w:szCs w:val="18"/>
                </w:rPr>
                <w:delText>24-May-2018</w:delText>
              </w:r>
            </w:del>
          </w:p>
        </w:tc>
      </w:tr>
      <w:tr w:rsidR="002A5CEF" w:rsidRPr="0011734F" w:rsidDel="00CD0839" w:rsidTr="007E7E9E">
        <w:trPr>
          <w:trHeight w:val="720"/>
          <w:del w:id="807" w:author="Morrison, Daniel" w:date="2017-09-28T12:26:00Z"/>
        </w:trPr>
        <w:tc>
          <w:tcPr>
            <w:tcW w:w="740" w:type="dxa"/>
            <w:shd w:val="clear" w:color="auto" w:fill="auto"/>
            <w:vAlign w:val="center"/>
          </w:tcPr>
          <w:p w:rsidR="002A5CEF" w:rsidDel="00CD0839" w:rsidRDefault="002A5CEF" w:rsidP="007E7E9E">
            <w:pPr>
              <w:jc w:val="center"/>
              <w:rPr>
                <w:del w:id="808" w:author="Morrison, Daniel" w:date="2017-09-28T12:26:00Z"/>
                <w:rFonts w:cs="Arial"/>
                <w:color w:val="000000"/>
                <w:sz w:val="18"/>
                <w:szCs w:val="18"/>
              </w:rPr>
            </w:pPr>
            <w:del w:id="809" w:author="Morrison, Daniel" w:date="2017-09-28T12:26:00Z">
              <w:r w:rsidDel="00CD0839">
                <w:rPr>
                  <w:rFonts w:cs="Arial"/>
                  <w:color w:val="000000" w:themeColor="text1"/>
                  <w:sz w:val="18"/>
                  <w:szCs w:val="18"/>
                  <w:lang w:val="en-US"/>
                </w:rPr>
                <w:delText>41</w:delText>
              </w:r>
            </w:del>
          </w:p>
        </w:tc>
        <w:tc>
          <w:tcPr>
            <w:tcW w:w="4260" w:type="dxa"/>
            <w:shd w:val="clear" w:color="auto" w:fill="auto"/>
          </w:tcPr>
          <w:p w:rsidR="002A5CEF" w:rsidRPr="0011734F" w:rsidDel="00CD0839" w:rsidRDefault="002A5CEF" w:rsidP="007E7E9E">
            <w:pPr>
              <w:rPr>
                <w:del w:id="810" w:author="Morrison, Daniel" w:date="2017-09-28T12:26:00Z"/>
                <w:rFonts w:cs="Arial"/>
                <w:color w:val="000000" w:themeColor="text1"/>
                <w:sz w:val="18"/>
                <w:szCs w:val="18"/>
              </w:rPr>
            </w:pPr>
            <w:del w:id="811" w:author="Morrison, Daniel" w:date="2017-09-28T12:26:00Z">
              <w:r w:rsidRPr="0011734F" w:rsidDel="00CD0839">
                <w:rPr>
                  <w:rFonts w:cs="Arial"/>
                  <w:color w:val="000000" w:themeColor="text1"/>
                  <w:sz w:val="18"/>
                  <w:szCs w:val="18"/>
                </w:rPr>
                <w:delText>Activation date for new NPA Test CO Codes and Test Numbers in network must be completed by the start date for the Inter-Carrier Testing Period)</w:delText>
              </w:r>
            </w:del>
          </w:p>
        </w:tc>
        <w:tc>
          <w:tcPr>
            <w:tcW w:w="1418" w:type="dxa"/>
            <w:shd w:val="clear" w:color="auto" w:fill="auto"/>
          </w:tcPr>
          <w:p w:rsidR="002A5CEF" w:rsidRPr="0011734F" w:rsidDel="00CD0839" w:rsidRDefault="002A5CEF" w:rsidP="007E7E9E">
            <w:pPr>
              <w:jc w:val="center"/>
              <w:rPr>
                <w:del w:id="812" w:author="Morrison, Daniel" w:date="2017-09-28T12:26:00Z"/>
                <w:rFonts w:cs="Arial"/>
                <w:color w:val="000000" w:themeColor="text1"/>
                <w:sz w:val="18"/>
                <w:szCs w:val="18"/>
              </w:rPr>
            </w:pPr>
            <w:del w:id="813" w:author="Morrison, Daniel" w:date="2017-09-28T12:26:00Z">
              <w:r w:rsidRPr="0011734F" w:rsidDel="00CD0839">
                <w:rPr>
                  <w:rFonts w:cs="Arial"/>
                  <w:color w:val="000000" w:themeColor="text1"/>
                  <w:sz w:val="18"/>
                  <w:szCs w:val="18"/>
                </w:rPr>
                <w:delText>TSPs</w:delText>
              </w:r>
            </w:del>
          </w:p>
        </w:tc>
        <w:tc>
          <w:tcPr>
            <w:tcW w:w="1417" w:type="dxa"/>
            <w:shd w:val="clear" w:color="auto" w:fill="auto"/>
          </w:tcPr>
          <w:p w:rsidR="002A5CEF" w:rsidRPr="0011734F" w:rsidDel="00CD0839" w:rsidRDefault="002A5CEF" w:rsidP="007E7E9E">
            <w:pPr>
              <w:jc w:val="center"/>
              <w:rPr>
                <w:del w:id="814" w:author="Morrison, Daniel" w:date="2017-09-28T12:26:00Z"/>
                <w:rFonts w:cs="Arial"/>
                <w:color w:val="000000" w:themeColor="text1"/>
                <w:sz w:val="18"/>
                <w:szCs w:val="18"/>
              </w:rPr>
            </w:pPr>
            <w:del w:id="815" w:author="Morrison, Daniel" w:date="2017-09-28T12:26:00Z">
              <w:r w:rsidRPr="0011734F" w:rsidDel="00CD0839">
                <w:rPr>
                  <w:rFonts w:cs="Arial"/>
                  <w:color w:val="000000" w:themeColor="text1"/>
                  <w:sz w:val="18"/>
                  <w:szCs w:val="18"/>
                </w:rPr>
                <w:delText>-</w:delText>
              </w:r>
            </w:del>
          </w:p>
        </w:tc>
        <w:tc>
          <w:tcPr>
            <w:tcW w:w="1405" w:type="dxa"/>
            <w:shd w:val="clear" w:color="auto" w:fill="auto"/>
          </w:tcPr>
          <w:p w:rsidR="002A5CEF" w:rsidRPr="0011734F" w:rsidDel="00CD0839" w:rsidRDefault="002A5CEF" w:rsidP="007E7E9E">
            <w:pPr>
              <w:jc w:val="center"/>
              <w:rPr>
                <w:del w:id="816" w:author="Morrison, Daniel" w:date="2017-09-28T12:26:00Z"/>
                <w:rFonts w:cs="Arial"/>
                <w:color w:val="000000" w:themeColor="text1"/>
                <w:sz w:val="18"/>
                <w:szCs w:val="18"/>
              </w:rPr>
            </w:pPr>
            <w:del w:id="817" w:author="Morrison, Daniel" w:date="2017-09-28T12:26:00Z">
              <w:r w:rsidRPr="0011734F" w:rsidDel="00CD0839">
                <w:rPr>
                  <w:rFonts w:cs="Arial"/>
                  <w:color w:val="000000" w:themeColor="text1"/>
                  <w:sz w:val="18"/>
                  <w:szCs w:val="18"/>
                </w:rPr>
                <w:delText>24-May-2018</w:delText>
              </w:r>
            </w:del>
          </w:p>
        </w:tc>
      </w:tr>
      <w:tr w:rsidR="002A5CEF" w:rsidRPr="0011734F" w:rsidDel="00CD0839" w:rsidTr="007E7E9E">
        <w:trPr>
          <w:trHeight w:val="840"/>
          <w:del w:id="818" w:author="Morrison, Daniel" w:date="2017-09-28T12:26:00Z"/>
        </w:trPr>
        <w:tc>
          <w:tcPr>
            <w:tcW w:w="740" w:type="dxa"/>
            <w:shd w:val="clear" w:color="auto" w:fill="auto"/>
            <w:vAlign w:val="center"/>
          </w:tcPr>
          <w:p w:rsidR="002A5CEF" w:rsidDel="00CD0839" w:rsidRDefault="002A5CEF" w:rsidP="007E7E9E">
            <w:pPr>
              <w:jc w:val="center"/>
              <w:rPr>
                <w:del w:id="819" w:author="Morrison, Daniel" w:date="2017-09-28T12:26:00Z"/>
                <w:rFonts w:cs="Arial"/>
                <w:color w:val="000000"/>
                <w:sz w:val="18"/>
                <w:szCs w:val="18"/>
              </w:rPr>
            </w:pPr>
            <w:del w:id="820" w:author="Morrison, Daniel" w:date="2017-09-28T12:26:00Z">
              <w:r w:rsidDel="00CD0839">
                <w:rPr>
                  <w:rFonts w:cs="Arial"/>
                  <w:color w:val="000000" w:themeColor="text1"/>
                  <w:sz w:val="18"/>
                  <w:szCs w:val="18"/>
                  <w:lang w:val="en-US"/>
                </w:rPr>
                <w:delText>42</w:delText>
              </w:r>
            </w:del>
          </w:p>
        </w:tc>
        <w:tc>
          <w:tcPr>
            <w:tcW w:w="4260" w:type="dxa"/>
            <w:shd w:val="clear" w:color="auto" w:fill="auto"/>
          </w:tcPr>
          <w:p w:rsidR="002A5CEF" w:rsidRPr="0011734F" w:rsidDel="00CD0839" w:rsidRDefault="002A5CEF" w:rsidP="007E7E9E">
            <w:pPr>
              <w:rPr>
                <w:del w:id="821" w:author="Morrison, Daniel" w:date="2017-09-28T12:26:00Z"/>
                <w:rFonts w:cs="Arial"/>
                <w:color w:val="000000" w:themeColor="text1"/>
                <w:sz w:val="18"/>
                <w:szCs w:val="18"/>
              </w:rPr>
            </w:pPr>
            <w:del w:id="822" w:author="Morrison, Daniel" w:date="2017-09-28T12:26:00Z">
              <w:r w:rsidRPr="0011734F" w:rsidDel="00CD0839">
                <w:rPr>
                  <w:rFonts w:cs="Arial"/>
                  <w:color w:val="000000" w:themeColor="text1"/>
                  <w:sz w:val="18"/>
                  <w:szCs w:val="18"/>
                </w:rPr>
                <w:delText>Inter-Carrier Testing Period (subject to Inter-Carrier Network Test Plans) (starts about 3 months prior to the start date for the 7- to 10-Digit dialling transition period)</w:delText>
              </w:r>
            </w:del>
          </w:p>
        </w:tc>
        <w:tc>
          <w:tcPr>
            <w:tcW w:w="1418" w:type="dxa"/>
            <w:shd w:val="clear" w:color="auto" w:fill="auto"/>
          </w:tcPr>
          <w:p w:rsidR="002A5CEF" w:rsidRPr="0011734F" w:rsidDel="00CD0839" w:rsidRDefault="002A5CEF" w:rsidP="007E7E9E">
            <w:pPr>
              <w:jc w:val="center"/>
              <w:rPr>
                <w:del w:id="823" w:author="Morrison, Daniel" w:date="2017-09-28T12:26:00Z"/>
                <w:rFonts w:cs="Arial"/>
                <w:color w:val="000000" w:themeColor="text1"/>
                <w:sz w:val="18"/>
                <w:szCs w:val="18"/>
              </w:rPr>
            </w:pPr>
            <w:del w:id="824" w:author="Morrison, Daniel" w:date="2017-09-28T12:26:00Z">
              <w:r w:rsidRPr="0011734F" w:rsidDel="00CD0839">
                <w:rPr>
                  <w:rFonts w:cs="Arial"/>
                  <w:color w:val="000000" w:themeColor="text1"/>
                  <w:sz w:val="18"/>
                  <w:szCs w:val="18"/>
                </w:rPr>
                <w:delText>NITF &amp; TSPs</w:delText>
              </w:r>
            </w:del>
          </w:p>
        </w:tc>
        <w:tc>
          <w:tcPr>
            <w:tcW w:w="1417" w:type="dxa"/>
            <w:shd w:val="clear" w:color="auto" w:fill="auto"/>
          </w:tcPr>
          <w:p w:rsidR="002A5CEF" w:rsidRPr="0011734F" w:rsidDel="00CD0839" w:rsidRDefault="002A5CEF" w:rsidP="007E7E9E">
            <w:pPr>
              <w:jc w:val="center"/>
              <w:rPr>
                <w:del w:id="825" w:author="Morrison, Daniel" w:date="2017-09-28T12:26:00Z"/>
                <w:rFonts w:cs="Arial"/>
                <w:color w:val="000000" w:themeColor="text1"/>
                <w:sz w:val="18"/>
                <w:szCs w:val="18"/>
              </w:rPr>
            </w:pPr>
            <w:del w:id="826" w:author="Morrison, Daniel" w:date="2017-09-28T12:26:00Z">
              <w:r w:rsidRPr="0011734F" w:rsidDel="00CD0839">
                <w:rPr>
                  <w:rFonts w:cs="Arial"/>
                  <w:color w:val="000000" w:themeColor="text1"/>
                  <w:sz w:val="18"/>
                  <w:szCs w:val="18"/>
                </w:rPr>
                <w:delText>24-May-2018</w:delText>
              </w:r>
            </w:del>
          </w:p>
        </w:tc>
        <w:tc>
          <w:tcPr>
            <w:tcW w:w="1405" w:type="dxa"/>
            <w:shd w:val="clear" w:color="auto" w:fill="auto"/>
          </w:tcPr>
          <w:p w:rsidR="002A5CEF" w:rsidRPr="0011734F" w:rsidDel="00CD0839" w:rsidRDefault="002A5CEF" w:rsidP="007E7E9E">
            <w:pPr>
              <w:jc w:val="center"/>
              <w:rPr>
                <w:del w:id="827" w:author="Morrison, Daniel" w:date="2017-09-28T12:26:00Z"/>
                <w:rFonts w:cs="Arial"/>
                <w:color w:val="000000" w:themeColor="text1"/>
                <w:sz w:val="18"/>
                <w:szCs w:val="18"/>
              </w:rPr>
            </w:pPr>
            <w:del w:id="828" w:author="Morrison, Daniel" w:date="2017-09-28T12:26:00Z">
              <w:r w:rsidRPr="0011734F" w:rsidDel="00CD0839">
                <w:rPr>
                  <w:rFonts w:cs="Arial"/>
                  <w:color w:val="000000" w:themeColor="text1"/>
                  <w:sz w:val="18"/>
                  <w:szCs w:val="18"/>
                </w:rPr>
                <w:delText>24-Nov-2018</w:delText>
              </w:r>
            </w:del>
          </w:p>
        </w:tc>
      </w:tr>
      <w:tr w:rsidR="002A5CEF" w:rsidRPr="0011734F" w:rsidDel="00CD0839" w:rsidTr="007E7E9E">
        <w:trPr>
          <w:trHeight w:val="600"/>
          <w:del w:id="829" w:author="Morrison, Daniel" w:date="2017-09-28T12:26:00Z"/>
        </w:trPr>
        <w:tc>
          <w:tcPr>
            <w:tcW w:w="740" w:type="dxa"/>
            <w:shd w:val="clear" w:color="auto" w:fill="auto"/>
            <w:vAlign w:val="center"/>
          </w:tcPr>
          <w:p w:rsidR="002A5CEF" w:rsidDel="00CD0839" w:rsidRDefault="002A5CEF" w:rsidP="007E7E9E">
            <w:pPr>
              <w:jc w:val="center"/>
              <w:rPr>
                <w:del w:id="830" w:author="Morrison, Daniel" w:date="2017-09-28T12:26:00Z"/>
                <w:rFonts w:cs="Arial"/>
                <w:color w:val="000000"/>
                <w:sz w:val="18"/>
                <w:szCs w:val="18"/>
              </w:rPr>
            </w:pPr>
            <w:del w:id="831" w:author="Morrison, Daniel" w:date="2017-09-28T12:26:00Z">
              <w:r w:rsidDel="00CD0839">
                <w:rPr>
                  <w:rFonts w:cs="Arial"/>
                  <w:color w:val="000000" w:themeColor="text1"/>
                  <w:sz w:val="18"/>
                  <w:szCs w:val="18"/>
                  <w:lang w:val="en-US"/>
                </w:rPr>
                <w:delText>43</w:delText>
              </w:r>
            </w:del>
          </w:p>
        </w:tc>
        <w:tc>
          <w:tcPr>
            <w:tcW w:w="4260" w:type="dxa"/>
            <w:shd w:val="clear" w:color="auto" w:fill="auto"/>
          </w:tcPr>
          <w:p w:rsidR="002A5CEF" w:rsidRPr="0011734F" w:rsidDel="00CD0839" w:rsidRDefault="002A5CEF" w:rsidP="007E7E9E">
            <w:pPr>
              <w:rPr>
                <w:del w:id="832" w:author="Morrison, Daniel" w:date="2017-09-28T12:26:00Z"/>
                <w:rFonts w:cs="Arial"/>
                <w:color w:val="000000" w:themeColor="text1"/>
                <w:sz w:val="18"/>
                <w:szCs w:val="18"/>
              </w:rPr>
            </w:pPr>
            <w:del w:id="833" w:author="Morrison, Daniel" w:date="2017-09-28T12:26:00Z">
              <w:r w:rsidRPr="0011734F" w:rsidDel="00CD0839">
                <w:rPr>
                  <w:rFonts w:cs="Arial"/>
                  <w:color w:val="000000" w:themeColor="text1"/>
                  <w:sz w:val="18"/>
                  <w:szCs w:val="18"/>
                </w:rPr>
                <w:delText>TSPs to submit Progress Report #2 to NITF and CATF (starts on commencement of Inter-Carrier Testing Period)</w:delText>
              </w:r>
            </w:del>
          </w:p>
        </w:tc>
        <w:tc>
          <w:tcPr>
            <w:tcW w:w="1418" w:type="dxa"/>
            <w:shd w:val="clear" w:color="auto" w:fill="auto"/>
          </w:tcPr>
          <w:p w:rsidR="002A5CEF" w:rsidRPr="0011734F" w:rsidDel="00CD0839" w:rsidRDefault="002A5CEF" w:rsidP="007E7E9E">
            <w:pPr>
              <w:jc w:val="center"/>
              <w:rPr>
                <w:del w:id="834" w:author="Morrison, Daniel" w:date="2017-09-28T12:26:00Z"/>
                <w:rFonts w:cs="Arial"/>
                <w:color w:val="000000" w:themeColor="text1"/>
                <w:sz w:val="18"/>
                <w:szCs w:val="18"/>
              </w:rPr>
            </w:pPr>
            <w:del w:id="835" w:author="Morrison, Daniel" w:date="2017-09-28T12:26:00Z">
              <w:r w:rsidRPr="0011734F" w:rsidDel="00CD0839">
                <w:rPr>
                  <w:rFonts w:cs="Arial"/>
                  <w:color w:val="000000" w:themeColor="text1"/>
                  <w:sz w:val="18"/>
                  <w:szCs w:val="18"/>
                </w:rPr>
                <w:delText>TSPs</w:delText>
              </w:r>
            </w:del>
          </w:p>
        </w:tc>
        <w:tc>
          <w:tcPr>
            <w:tcW w:w="1417" w:type="dxa"/>
            <w:shd w:val="clear" w:color="auto" w:fill="auto"/>
          </w:tcPr>
          <w:p w:rsidR="002A5CEF" w:rsidRPr="0011734F" w:rsidDel="00CD0839" w:rsidRDefault="002A5CEF" w:rsidP="007E7E9E">
            <w:pPr>
              <w:jc w:val="center"/>
              <w:rPr>
                <w:del w:id="836" w:author="Morrison, Daniel" w:date="2017-09-28T12:26:00Z"/>
                <w:rFonts w:cs="Arial"/>
                <w:color w:val="000000" w:themeColor="text1"/>
                <w:sz w:val="18"/>
                <w:szCs w:val="18"/>
              </w:rPr>
            </w:pPr>
            <w:del w:id="837" w:author="Morrison, Daniel" w:date="2017-09-28T12:26:00Z">
              <w:r w:rsidRPr="0011734F" w:rsidDel="00CD0839">
                <w:rPr>
                  <w:rFonts w:cs="Arial"/>
                  <w:color w:val="000000" w:themeColor="text1"/>
                  <w:sz w:val="18"/>
                  <w:szCs w:val="18"/>
                </w:rPr>
                <w:delText>24-May-2018</w:delText>
              </w:r>
            </w:del>
          </w:p>
        </w:tc>
        <w:tc>
          <w:tcPr>
            <w:tcW w:w="1405" w:type="dxa"/>
            <w:shd w:val="clear" w:color="auto" w:fill="auto"/>
          </w:tcPr>
          <w:p w:rsidR="002A5CEF" w:rsidRPr="0011734F" w:rsidDel="00CD0839" w:rsidRDefault="002A5CEF" w:rsidP="007E7E9E">
            <w:pPr>
              <w:jc w:val="center"/>
              <w:rPr>
                <w:del w:id="838" w:author="Morrison, Daniel" w:date="2017-09-28T12:26:00Z"/>
                <w:rFonts w:cs="Arial"/>
                <w:color w:val="000000" w:themeColor="text1"/>
                <w:sz w:val="18"/>
                <w:szCs w:val="18"/>
              </w:rPr>
            </w:pPr>
            <w:del w:id="839" w:author="Morrison, Daniel" w:date="2017-09-28T12:26:00Z">
              <w:r w:rsidRPr="0011734F" w:rsidDel="00CD0839">
                <w:rPr>
                  <w:rFonts w:cs="Arial"/>
                  <w:color w:val="000000" w:themeColor="text1"/>
                  <w:sz w:val="18"/>
                  <w:szCs w:val="18"/>
                </w:rPr>
                <w:delText>7-Jun-2018</w:delText>
              </w:r>
            </w:del>
          </w:p>
        </w:tc>
      </w:tr>
      <w:tr w:rsidR="002A5CEF" w:rsidRPr="0011734F" w:rsidDel="00CD0839" w:rsidTr="007E7E9E">
        <w:trPr>
          <w:trHeight w:val="555"/>
          <w:del w:id="840" w:author="Morrison, Daniel" w:date="2017-09-28T12:26:00Z"/>
        </w:trPr>
        <w:tc>
          <w:tcPr>
            <w:tcW w:w="740" w:type="dxa"/>
            <w:shd w:val="clear" w:color="auto" w:fill="auto"/>
            <w:vAlign w:val="center"/>
          </w:tcPr>
          <w:p w:rsidR="002A5CEF" w:rsidDel="00CD0839" w:rsidRDefault="002A5CEF" w:rsidP="007E7E9E">
            <w:pPr>
              <w:jc w:val="center"/>
              <w:rPr>
                <w:del w:id="841" w:author="Morrison, Daniel" w:date="2017-09-28T12:26:00Z"/>
                <w:rFonts w:cs="Arial"/>
                <w:color w:val="000000"/>
                <w:sz w:val="18"/>
                <w:szCs w:val="18"/>
              </w:rPr>
            </w:pPr>
            <w:del w:id="842" w:author="Morrison, Daniel" w:date="2017-09-28T12:26:00Z">
              <w:r w:rsidDel="00CD0839">
                <w:rPr>
                  <w:rFonts w:cs="Arial"/>
                  <w:color w:val="000000" w:themeColor="text1"/>
                  <w:sz w:val="18"/>
                  <w:szCs w:val="18"/>
                  <w:lang w:val="en-US"/>
                </w:rPr>
                <w:delText>44</w:delText>
              </w:r>
            </w:del>
          </w:p>
        </w:tc>
        <w:tc>
          <w:tcPr>
            <w:tcW w:w="4260" w:type="dxa"/>
            <w:shd w:val="clear" w:color="auto" w:fill="auto"/>
          </w:tcPr>
          <w:p w:rsidR="002A5CEF" w:rsidRPr="0011734F" w:rsidDel="00CD0839" w:rsidRDefault="002A5CEF" w:rsidP="007E7E9E">
            <w:pPr>
              <w:rPr>
                <w:del w:id="843" w:author="Morrison, Daniel" w:date="2017-09-28T12:26:00Z"/>
                <w:rFonts w:cs="Arial"/>
                <w:color w:val="000000" w:themeColor="text1"/>
                <w:sz w:val="18"/>
                <w:szCs w:val="18"/>
              </w:rPr>
            </w:pPr>
            <w:del w:id="844" w:author="Morrison, Daniel" w:date="2017-09-28T12:26:00Z">
              <w:r w:rsidRPr="0011734F" w:rsidDel="00CD0839">
                <w:rPr>
                  <w:rFonts w:cs="Arial"/>
                  <w:color w:val="000000" w:themeColor="text1"/>
                  <w:sz w:val="18"/>
                  <w:szCs w:val="18"/>
                </w:rPr>
                <w:delText>NITF and CATF develop &amp; submit Progress Report #2 to RPC (linked to TSP reports to NITF and CATF)</w:delText>
              </w:r>
            </w:del>
          </w:p>
        </w:tc>
        <w:tc>
          <w:tcPr>
            <w:tcW w:w="1418" w:type="dxa"/>
            <w:shd w:val="clear" w:color="auto" w:fill="auto"/>
          </w:tcPr>
          <w:p w:rsidR="002A5CEF" w:rsidRPr="0011734F" w:rsidDel="00CD0839" w:rsidRDefault="002A5CEF" w:rsidP="007E7E9E">
            <w:pPr>
              <w:jc w:val="center"/>
              <w:rPr>
                <w:del w:id="845" w:author="Morrison, Daniel" w:date="2017-09-28T12:26:00Z"/>
                <w:rFonts w:cs="Arial"/>
                <w:color w:val="000000" w:themeColor="text1"/>
                <w:sz w:val="18"/>
                <w:szCs w:val="18"/>
              </w:rPr>
            </w:pPr>
            <w:del w:id="846" w:author="Morrison, Daniel" w:date="2017-09-28T12:26:00Z">
              <w:r w:rsidRPr="0011734F" w:rsidDel="00CD0839">
                <w:rPr>
                  <w:rFonts w:cs="Arial"/>
                  <w:color w:val="000000" w:themeColor="text1"/>
                  <w:sz w:val="18"/>
                  <w:szCs w:val="18"/>
                </w:rPr>
                <w:delText>NITF &amp; CATF</w:delText>
              </w:r>
            </w:del>
          </w:p>
        </w:tc>
        <w:tc>
          <w:tcPr>
            <w:tcW w:w="1417" w:type="dxa"/>
            <w:shd w:val="clear" w:color="auto" w:fill="auto"/>
          </w:tcPr>
          <w:p w:rsidR="002A5CEF" w:rsidRPr="0011734F" w:rsidDel="00CD0839" w:rsidRDefault="002A5CEF" w:rsidP="007E7E9E">
            <w:pPr>
              <w:jc w:val="center"/>
              <w:rPr>
                <w:del w:id="847" w:author="Morrison, Daniel" w:date="2017-09-28T12:26:00Z"/>
                <w:rFonts w:cs="Arial"/>
                <w:color w:val="000000" w:themeColor="text1"/>
                <w:sz w:val="18"/>
                <w:szCs w:val="18"/>
              </w:rPr>
            </w:pPr>
            <w:del w:id="848" w:author="Morrison, Daniel" w:date="2017-09-28T12:26:00Z">
              <w:r w:rsidRPr="0011734F" w:rsidDel="00CD0839">
                <w:rPr>
                  <w:rFonts w:cs="Arial"/>
                  <w:color w:val="000000" w:themeColor="text1"/>
                  <w:sz w:val="18"/>
                  <w:szCs w:val="18"/>
                </w:rPr>
                <w:delText>7-Jun-2018</w:delText>
              </w:r>
            </w:del>
          </w:p>
        </w:tc>
        <w:tc>
          <w:tcPr>
            <w:tcW w:w="1405" w:type="dxa"/>
            <w:shd w:val="clear" w:color="auto" w:fill="auto"/>
          </w:tcPr>
          <w:p w:rsidR="002A5CEF" w:rsidRPr="0011734F" w:rsidDel="00CD0839" w:rsidRDefault="002A5CEF" w:rsidP="007E7E9E">
            <w:pPr>
              <w:jc w:val="center"/>
              <w:rPr>
                <w:del w:id="849" w:author="Morrison, Daniel" w:date="2017-09-28T12:26:00Z"/>
                <w:rFonts w:cs="Arial"/>
                <w:color w:val="000000" w:themeColor="text1"/>
                <w:sz w:val="18"/>
                <w:szCs w:val="18"/>
              </w:rPr>
            </w:pPr>
            <w:del w:id="850" w:author="Morrison, Daniel" w:date="2017-09-28T12:26:00Z">
              <w:r w:rsidRPr="0011734F" w:rsidDel="00CD0839">
                <w:rPr>
                  <w:rFonts w:cs="Arial"/>
                  <w:color w:val="000000" w:themeColor="text1"/>
                  <w:sz w:val="18"/>
                  <w:szCs w:val="18"/>
                </w:rPr>
                <w:delText>21-Jun-2018</w:delText>
              </w:r>
            </w:del>
          </w:p>
        </w:tc>
      </w:tr>
      <w:tr w:rsidR="002A5CEF" w:rsidRPr="0011734F" w:rsidDel="00CD0839" w:rsidTr="007E7E9E">
        <w:trPr>
          <w:trHeight w:val="540"/>
          <w:del w:id="851" w:author="Morrison, Daniel" w:date="2017-09-28T12:26:00Z"/>
        </w:trPr>
        <w:tc>
          <w:tcPr>
            <w:tcW w:w="740" w:type="dxa"/>
            <w:shd w:val="clear" w:color="auto" w:fill="auto"/>
            <w:vAlign w:val="center"/>
          </w:tcPr>
          <w:p w:rsidR="002A5CEF" w:rsidDel="00CD0839" w:rsidRDefault="002A5CEF" w:rsidP="007E7E9E">
            <w:pPr>
              <w:jc w:val="center"/>
              <w:rPr>
                <w:del w:id="852" w:author="Morrison, Daniel" w:date="2017-09-28T12:26:00Z"/>
                <w:rFonts w:cs="Arial"/>
                <w:color w:val="000000"/>
                <w:sz w:val="18"/>
                <w:szCs w:val="18"/>
              </w:rPr>
            </w:pPr>
            <w:del w:id="853" w:author="Morrison, Daniel" w:date="2017-09-28T12:26:00Z">
              <w:r w:rsidDel="00CD0839">
                <w:rPr>
                  <w:rFonts w:cs="Arial"/>
                  <w:color w:val="000000" w:themeColor="text1"/>
                  <w:sz w:val="18"/>
                  <w:szCs w:val="18"/>
                  <w:lang w:val="en-US"/>
                </w:rPr>
                <w:delText>45</w:delText>
              </w:r>
            </w:del>
          </w:p>
        </w:tc>
        <w:tc>
          <w:tcPr>
            <w:tcW w:w="4260" w:type="dxa"/>
            <w:shd w:val="clear" w:color="auto" w:fill="auto"/>
          </w:tcPr>
          <w:p w:rsidR="002A5CEF" w:rsidRPr="0011734F" w:rsidDel="00CD0839" w:rsidRDefault="002A5CEF" w:rsidP="007E7E9E">
            <w:pPr>
              <w:rPr>
                <w:del w:id="854" w:author="Morrison, Daniel" w:date="2017-09-28T12:26:00Z"/>
                <w:rFonts w:cs="Arial"/>
                <w:color w:val="000000" w:themeColor="text1"/>
                <w:sz w:val="18"/>
                <w:szCs w:val="18"/>
              </w:rPr>
            </w:pPr>
            <w:del w:id="855" w:author="Morrison, Daniel" w:date="2017-09-28T12:26:00Z">
              <w:r w:rsidRPr="0011734F" w:rsidDel="00CD0839">
                <w:rPr>
                  <w:rFonts w:cs="Arial"/>
                  <w:color w:val="000000" w:themeColor="text1"/>
                  <w:sz w:val="18"/>
                  <w:szCs w:val="18"/>
                </w:rPr>
                <w:delText>RPC submits Progress Report #2 to CRTC staff (linked to NITF and CATF reports)</w:delText>
              </w:r>
            </w:del>
          </w:p>
        </w:tc>
        <w:tc>
          <w:tcPr>
            <w:tcW w:w="1418" w:type="dxa"/>
            <w:shd w:val="clear" w:color="auto" w:fill="auto"/>
          </w:tcPr>
          <w:p w:rsidR="002A5CEF" w:rsidRPr="0011734F" w:rsidDel="00CD0839" w:rsidRDefault="002A5CEF" w:rsidP="007E7E9E">
            <w:pPr>
              <w:jc w:val="center"/>
              <w:rPr>
                <w:del w:id="856" w:author="Morrison, Daniel" w:date="2017-09-28T12:26:00Z"/>
                <w:rFonts w:cs="Arial"/>
                <w:color w:val="000000" w:themeColor="text1"/>
                <w:sz w:val="18"/>
                <w:szCs w:val="18"/>
              </w:rPr>
            </w:pPr>
            <w:del w:id="857" w:author="Morrison, Daniel" w:date="2017-09-28T12:26:00Z">
              <w:r w:rsidRPr="0011734F" w:rsidDel="00CD0839">
                <w:rPr>
                  <w:rFonts w:cs="Arial"/>
                  <w:color w:val="000000" w:themeColor="text1"/>
                  <w:sz w:val="18"/>
                  <w:szCs w:val="18"/>
                </w:rPr>
                <w:delText>RPC</w:delText>
              </w:r>
            </w:del>
          </w:p>
        </w:tc>
        <w:tc>
          <w:tcPr>
            <w:tcW w:w="1417" w:type="dxa"/>
            <w:shd w:val="clear" w:color="auto" w:fill="auto"/>
          </w:tcPr>
          <w:p w:rsidR="002A5CEF" w:rsidRPr="0011734F" w:rsidDel="00CD0839" w:rsidRDefault="002A5CEF" w:rsidP="007E7E9E">
            <w:pPr>
              <w:jc w:val="center"/>
              <w:rPr>
                <w:del w:id="858" w:author="Morrison, Daniel" w:date="2017-09-28T12:26:00Z"/>
                <w:rFonts w:cs="Arial"/>
                <w:color w:val="000000" w:themeColor="text1"/>
                <w:sz w:val="18"/>
                <w:szCs w:val="18"/>
              </w:rPr>
            </w:pPr>
            <w:del w:id="859" w:author="Morrison, Daniel" w:date="2017-09-28T12:26:00Z">
              <w:r w:rsidRPr="0011734F" w:rsidDel="00CD0839">
                <w:rPr>
                  <w:rFonts w:cs="Arial"/>
                  <w:color w:val="000000" w:themeColor="text1"/>
                  <w:sz w:val="18"/>
                  <w:szCs w:val="18"/>
                </w:rPr>
                <w:delText>21-Jun-2018</w:delText>
              </w:r>
            </w:del>
          </w:p>
        </w:tc>
        <w:tc>
          <w:tcPr>
            <w:tcW w:w="1405" w:type="dxa"/>
            <w:shd w:val="clear" w:color="auto" w:fill="auto"/>
          </w:tcPr>
          <w:p w:rsidR="002A5CEF" w:rsidRPr="0011734F" w:rsidDel="00CD0839" w:rsidRDefault="002A5CEF" w:rsidP="007E7E9E">
            <w:pPr>
              <w:jc w:val="center"/>
              <w:rPr>
                <w:del w:id="860" w:author="Morrison, Daniel" w:date="2017-09-28T12:26:00Z"/>
                <w:rFonts w:cs="Arial"/>
                <w:color w:val="000000" w:themeColor="text1"/>
                <w:sz w:val="18"/>
                <w:szCs w:val="18"/>
              </w:rPr>
            </w:pPr>
            <w:del w:id="861" w:author="Morrison, Daniel" w:date="2017-09-28T12:26:00Z">
              <w:r w:rsidRPr="0011734F" w:rsidDel="00CD0839">
                <w:rPr>
                  <w:rFonts w:cs="Arial"/>
                  <w:color w:val="000000" w:themeColor="text1"/>
                  <w:sz w:val="18"/>
                  <w:szCs w:val="18"/>
                </w:rPr>
                <w:delText>5-Jul-2018</w:delText>
              </w:r>
            </w:del>
          </w:p>
        </w:tc>
      </w:tr>
      <w:tr w:rsidR="002A5CEF" w:rsidRPr="0011734F" w:rsidDel="00CD0839" w:rsidTr="007E7E9E">
        <w:trPr>
          <w:trHeight w:val="750"/>
          <w:del w:id="862" w:author="Morrison, Daniel" w:date="2017-09-28T12:26:00Z"/>
        </w:trPr>
        <w:tc>
          <w:tcPr>
            <w:tcW w:w="740" w:type="dxa"/>
            <w:shd w:val="clear" w:color="auto" w:fill="auto"/>
            <w:vAlign w:val="center"/>
          </w:tcPr>
          <w:p w:rsidR="002A5CEF" w:rsidDel="00CD0839" w:rsidRDefault="002A5CEF" w:rsidP="007E7E9E">
            <w:pPr>
              <w:jc w:val="center"/>
              <w:rPr>
                <w:del w:id="863" w:author="Morrison, Daniel" w:date="2017-09-28T12:26:00Z"/>
                <w:rFonts w:cs="Arial"/>
                <w:color w:val="000000"/>
                <w:sz w:val="18"/>
                <w:szCs w:val="18"/>
              </w:rPr>
            </w:pPr>
            <w:del w:id="864" w:author="Morrison, Daniel" w:date="2017-09-28T12:26:00Z">
              <w:r w:rsidDel="00CD0839">
                <w:rPr>
                  <w:rFonts w:cs="Arial"/>
                  <w:color w:val="000000" w:themeColor="text1"/>
                  <w:sz w:val="18"/>
                  <w:szCs w:val="18"/>
                  <w:lang w:val="en-US"/>
                </w:rPr>
                <w:delText>46</w:delText>
              </w:r>
            </w:del>
          </w:p>
        </w:tc>
        <w:tc>
          <w:tcPr>
            <w:tcW w:w="4260" w:type="dxa"/>
            <w:shd w:val="clear" w:color="auto" w:fill="auto"/>
          </w:tcPr>
          <w:p w:rsidR="002A5CEF" w:rsidRPr="0011734F" w:rsidDel="00CD0839" w:rsidRDefault="002A5CEF" w:rsidP="007E7E9E">
            <w:pPr>
              <w:rPr>
                <w:del w:id="865" w:author="Morrison, Daniel" w:date="2017-09-28T12:26:00Z"/>
                <w:rFonts w:cs="Arial"/>
                <w:color w:val="000000" w:themeColor="text1"/>
                <w:sz w:val="18"/>
                <w:szCs w:val="18"/>
              </w:rPr>
            </w:pPr>
            <w:del w:id="866" w:author="Morrison, Daniel" w:date="2017-09-28T12:26:00Z">
              <w:r w:rsidRPr="0011734F" w:rsidDel="00CD0839">
                <w:rPr>
                  <w:rFonts w:cs="Arial"/>
                  <w:color w:val="000000" w:themeColor="text1"/>
                  <w:sz w:val="18"/>
                  <w:szCs w:val="18"/>
                </w:rPr>
                <w:delText>Phase-in of 7- to 10-Digit Dialling Transition Period announcements (starts about 3 months prior to Relief Date and occurs over 1 week)</w:delText>
              </w:r>
            </w:del>
          </w:p>
        </w:tc>
        <w:tc>
          <w:tcPr>
            <w:tcW w:w="1418" w:type="dxa"/>
            <w:shd w:val="clear" w:color="auto" w:fill="auto"/>
          </w:tcPr>
          <w:p w:rsidR="002A5CEF" w:rsidRPr="0011734F" w:rsidDel="00CD0839" w:rsidRDefault="002A5CEF" w:rsidP="007E7E9E">
            <w:pPr>
              <w:jc w:val="center"/>
              <w:rPr>
                <w:del w:id="867" w:author="Morrison, Daniel" w:date="2017-09-28T12:26:00Z"/>
                <w:rFonts w:cs="Arial"/>
                <w:color w:val="000000" w:themeColor="text1"/>
                <w:sz w:val="18"/>
                <w:szCs w:val="18"/>
              </w:rPr>
            </w:pPr>
            <w:del w:id="868" w:author="Morrison, Daniel" w:date="2017-09-28T12:26:00Z">
              <w:r w:rsidRPr="0011734F" w:rsidDel="00CD0839">
                <w:rPr>
                  <w:rFonts w:cs="Arial"/>
                  <w:color w:val="000000" w:themeColor="text1"/>
                  <w:sz w:val="18"/>
                  <w:szCs w:val="18"/>
                </w:rPr>
                <w:delText>TSPs</w:delText>
              </w:r>
            </w:del>
          </w:p>
        </w:tc>
        <w:tc>
          <w:tcPr>
            <w:tcW w:w="1417" w:type="dxa"/>
            <w:shd w:val="clear" w:color="auto" w:fill="auto"/>
          </w:tcPr>
          <w:p w:rsidR="002A5CEF" w:rsidRPr="0011734F" w:rsidDel="00CD0839" w:rsidRDefault="002A5CEF" w:rsidP="007E7E9E">
            <w:pPr>
              <w:jc w:val="center"/>
              <w:rPr>
                <w:del w:id="869" w:author="Morrison, Daniel" w:date="2017-09-28T12:26:00Z"/>
                <w:rFonts w:cs="Arial"/>
                <w:color w:val="000000" w:themeColor="text1"/>
                <w:sz w:val="18"/>
                <w:szCs w:val="18"/>
              </w:rPr>
            </w:pPr>
            <w:del w:id="870" w:author="Morrison, Daniel" w:date="2017-09-28T12:26:00Z">
              <w:r w:rsidRPr="0011734F" w:rsidDel="00CD0839">
                <w:rPr>
                  <w:rFonts w:cs="Arial"/>
                  <w:color w:val="000000" w:themeColor="text1"/>
                  <w:sz w:val="18"/>
                  <w:szCs w:val="18"/>
                </w:rPr>
                <w:delText>17-Aug-2018</w:delText>
              </w:r>
            </w:del>
          </w:p>
        </w:tc>
        <w:tc>
          <w:tcPr>
            <w:tcW w:w="1405" w:type="dxa"/>
            <w:shd w:val="clear" w:color="auto" w:fill="auto"/>
          </w:tcPr>
          <w:p w:rsidR="002A5CEF" w:rsidRPr="0011734F" w:rsidDel="00CD0839" w:rsidRDefault="002A5CEF" w:rsidP="007E7E9E">
            <w:pPr>
              <w:jc w:val="center"/>
              <w:rPr>
                <w:del w:id="871" w:author="Morrison, Daniel" w:date="2017-09-28T12:26:00Z"/>
                <w:rFonts w:cs="Arial"/>
                <w:color w:val="000000" w:themeColor="text1"/>
                <w:sz w:val="18"/>
                <w:szCs w:val="18"/>
              </w:rPr>
            </w:pPr>
            <w:del w:id="872" w:author="Morrison, Daniel" w:date="2017-09-28T12:26:00Z">
              <w:r w:rsidRPr="0011734F" w:rsidDel="00CD0839">
                <w:rPr>
                  <w:rFonts w:cs="Arial"/>
                  <w:color w:val="000000" w:themeColor="text1"/>
                  <w:sz w:val="18"/>
                  <w:szCs w:val="18"/>
                </w:rPr>
                <w:delText>24-Aug-2018</w:delText>
              </w:r>
            </w:del>
          </w:p>
        </w:tc>
      </w:tr>
      <w:tr w:rsidR="002A5CEF" w:rsidRPr="0011734F" w:rsidDel="00CD0839" w:rsidTr="007E7E9E">
        <w:trPr>
          <w:trHeight w:val="1005"/>
          <w:del w:id="873" w:author="Morrison, Daniel" w:date="2017-09-28T12:26:00Z"/>
        </w:trPr>
        <w:tc>
          <w:tcPr>
            <w:tcW w:w="740" w:type="dxa"/>
            <w:shd w:val="clear" w:color="auto" w:fill="auto"/>
            <w:vAlign w:val="center"/>
          </w:tcPr>
          <w:p w:rsidR="002A5CEF" w:rsidDel="00CD0839" w:rsidRDefault="002A5CEF" w:rsidP="007E7E9E">
            <w:pPr>
              <w:jc w:val="center"/>
              <w:rPr>
                <w:del w:id="874" w:author="Morrison, Daniel" w:date="2017-09-28T12:26:00Z"/>
                <w:rFonts w:cs="Arial"/>
                <w:color w:val="000000"/>
                <w:sz w:val="18"/>
                <w:szCs w:val="18"/>
              </w:rPr>
            </w:pPr>
            <w:del w:id="875" w:author="Morrison, Daniel" w:date="2017-09-28T12:26:00Z">
              <w:r w:rsidDel="00CD0839">
                <w:rPr>
                  <w:rFonts w:cs="Arial"/>
                  <w:color w:val="000000" w:themeColor="text1"/>
                  <w:sz w:val="18"/>
                  <w:szCs w:val="18"/>
                  <w:lang w:val="en-US"/>
                </w:rPr>
                <w:delText>47</w:delText>
              </w:r>
            </w:del>
          </w:p>
        </w:tc>
        <w:tc>
          <w:tcPr>
            <w:tcW w:w="4260" w:type="dxa"/>
            <w:shd w:val="clear" w:color="auto" w:fill="auto"/>
          </w:tcPr>
          <w:p w:rsidR="002A5CEF" w:rsidRPr="0011734F" w:rsidDel="00CD0839" w:rsidRDefault="002A5CEF" w:rsidP="007E7E9E">
            <w:pPr>
              <w:rPr>
                <w:del w:id="876" w:author="Morrison, Daniel" w:date="2017-09-28T12:26:00Z"/>
                <w:rFonts w:cs="Arial"/>
                <w:color w:val="000000" w:themeColor="text1"/>
                <w:sz w:val="18"/>
                <w:szCs w:val="18"/>
              </w:rPr>
            </w:pPr>
            <w:del w:id="877" w:author="Morrison, Daniel" w:date="2017-09-28T12:26:00Z">
              <w:r w:rsidRPr="0011734F" w:rsidDel="00CD0839">
                <w:rPr>
                  <w:rFonts w:cs="Arial"/>
                  <w:color w:val="000000" w:themeColor="text1"/>
                  <w:sz w:val="18"/>
                  <w:szCs w:val="18"/>
                </w:rPr>
                <w:delText>Phase-in of mandatory 10 digit dialling announcements (occurs over 1 week and should be completed at least 1 week prior to Relief Date to address any problems that may arise)</w:delText>
              </w:r>
            </w:del>
          </w:p>
        </w:tc>
        <w:tc>
          <w:tcPr>
            <w:tcW w:w="1418" w:type="dxa"/>
            <w:shd w:val="clear" w:color="auto" w:fill="auto"/>
          </w:tcPr>
          <w:p w:rsidR="002A5CEF" w:rsidRPr="0011734F" w:rsidDel="00CD0839" w:rsidRDefault="002A5CEF" w:rsidP="007E7E9E">
            <w:pPr>
              <w:jc w:val="center"/>
              <w:rPr>
                <w:del w:id="878" w:author="Morrison, Daniel" w:date="2017-09-28T12:26:00Z"/>
                <w:rFonts w:cs="Arial"/>
                <w:color w:val="000000" w:themeColor="text1"/>
                <w:sz w:val="18"/>
                <w:szCs w:val="18"/>
              </w:rPr>
            </w:pPr>
            <w:del w:id="879" w:author="Morrison, Daniel" w:date="2017-09-28T12:26:00Z">
              <w:r w:rsidRPr="0011734F" w:rsidDel="00CD0839">
                <w:rPr>
                  <w:rFonts w:cs="Arial"/>
                  <w:color w:val="000000" w:themeColor="text1"/>
                  <w:sz w:val="18"/>
                  <w:szCs w:val="18"/>
                </w:rPr>
                <w:delText>TSPs</w:delText>
              </w:r>
            </w:del>
          </w:p>
        </w:tc>
        <w:tc>
          <w:tcPr>
            <w:tcW w:w="1417" w:type="dxa"/>
            <w:shd w:val="clear" w:color="auto" w:fill="auto"/>
          </w:tcPr>
          <w:p w:rsidR="002A5CEF" w:rsidRPr="0011734F" w:rsidDel="00CD0839" w:rsidRDefault="002A5CEF" w:rsidP="007E7E9E">
            <w:pPr>
              <w:jc w:val="center"/>
              <w:rPr>
                <w:del w:id="880" w:author="Morrison, Daniel" w:date="2017-09-28T12:26:00Z"/>
                <w:rFonts w:cs="Arial"/>
                <w:color w:val="000000" w:themeColor="text1"/>
                <w:sz w:val="18"/>
                <w:szCs w:val="18"/>
              </w:rPr>
            </w:pPr>
            <w:del w:id="881" w:author="Morrison, Daniel" w:date="2017-09-28T12:26:00Z">
              <w:r w:rsidRPr="0011734F" w:rsidDel="00CD0839">
                <w:rPr>
                  <w:rFonts w:cs="Arial"/>
                  <w:color w:val="000000" w:themeColor="text1"/>
                  <w:sz w:val="18"/>
                  <w:szCs w:val="18"/>
                </w:rPr>
                <w:delText>10-Nov-2018</w:delText>
              </w:r>
            </w:del>
          </w:p>
        </w:tc>
        <w:tc>
          <w:tcPr>
            <w:tcW w:w="1405" w:type="dxa"/>
            <w:shd w:val="clear" w:color="auto" w:fill="auto"/>
          </w:tcPr>
          <w:p w:rsidR="002A5CEF" w:rsidRPr="0011734F" w:rsidDel="00CD0839" w:rsidRDefault="002A5CEF" w:rsidP="007E7E9E">
            <w:pPr>
              <w:jc w:val="center"/>
              <w:rPr>
                <w:del w:id="882" w:author="Morrison, Daniel" w:date="2017-09-28T12:26:00Z"/>
                <w:rFonts w:cs="Arial"/>
                <w:color w:val="000000" w:themeColor="text1"/>
                <w:sz w:val="18"/>
                <w:szCs w:val="18"/>
              </w:rPr>
            </w:pPr>
            <w:del w:id="883" w:author="Morrison, Daniel" w:date="2017-09-28T12:26:00Z">
              <w:r w:rsidRPr="0011734F" w:rsidDel="00CD0839">
                <w:rPr>
                  <w:rFonts w:cs="Arial"/>
                  <w:color w:val="000000" w:themeColor="text1"/>
                  <w:sz w:val="18"/>
                  <w:szCs w:val="18"/>
                </w:rPr>
                <w:delText>17-Nov-2018</w:delText>
              </w:r>
            </w:del>
          </w:p>
        </w:tc>
      </w:tr>
      <w:tr w:rsidR="002A5CEF" w:rsidRPr="0011734F" w:rsidDel="00CD0839" w:rsidTr="007E7E9E">
        <w:trPr>
          <w:trHeight w:val="525"/>
          <w:del w:id="884" w:author="Morrison, Daniel" w:date="2017-09-28T12:26:00Z"/>
        </w:trPr>
        <w:tc>
          <w:tcPr>
            <w:tcW w:w="740" w:type="dxa"/>
            <w:shd w:val="clear" w:color="auto" w:fill="auto"/>
            <w:vAlign w:val="center"/>
          </w:tcPr>
          <w:p w:rsidR="002A5CEF" w:rsidDel="00CD0839" w:rsidRDefault="002A5CEF" w:rsidP="007E7E9E">
            <w:pPr>
              <w:jc w:val="center"/>
              <w:rPr>
                <w:del w:id="885" w:author="Morrison, Daniel" w:date="2017-09-28T12:26:00Z"/>
                <w:rFonts w:cs="Arial"/>
                <w:color w:val="000000"/>
                <w:sz w:val="18"/>
                <w:szCs w:val="18"/>
              </w:rPr>
            </w:pPr>
            <w:del w:id="886" w:author="Morrison, Daniel" w:date="2017-09-28T12:26:00Z">
              <w:r w:rsidDel="00CD0839">
                <w:rPr>
                  <w:rFonts w:cs="Arial"/>
                  <w:color w:val="000000" w:themeColor="text1"/>
                  <w:sz w:val="18"/>
                  <w:szCs w:val="18"/>
                  <w:lang w:val="en-US"/>
                </w:rPr>
                <w:delText>48</w:delText>
              </w:r>
            </w:del>
          </w:p>
        </w:tc>
        <w:tc>
          <w:tcPr>
            <w:tcW w:w="4260" w:type="dxa"/>
            <w:shd w:val="clear" w:color="auto" w:fill="auto"/>
          </w:tcPr>
          <w:p w:rsidR="002A5CEF" w:rsidRPr="0011734F" w:rsidDel="00CD0839" w:rsidRDefault="002A5CEF" w:rsidP="007E7E9E">
            <w:pPr>
              <w:rPr>
                <w:del w:id="887" w:author="Morrison, Daniel" w:date="2017-09-28T12:26:00Z"/>
                <w:rFonts w:cs="Arial"/>
                <w:color w:val="000000" w:themeColor="text1"/>
                <w:sz w:val="18"/>
                <w:szCs w:val="18"/>
              </w:rPr>
            </w:pPr>
            <w:del w:id="888" w:author="Morrison, Daniel" w:date="2017-09-28T12:26:00Z">
              <w:r w:rsidRPr="0011734F" w:rsidDel="00CD0839">
                <w:rPr>
                  <w:rFonts w:cs="Arial"/>
                  <w:color w:val="000000" w:themeColor="text1"/>
                  <w:sz w:val="18"/>
                  <w:szCs w:val="18"/>
                </w:rPr>
                <w:delText>Relief Date (earliest date when CO Codes in new NPA may be activated)</w:delText>
              </w:r>
            </w:del>
          </w:p>
        </w:tc>
        <w:tc>
          <w:tcPr>
            <w:tcW w:w="1418" w:type="dxa"/>
            <w:shd w:val="clear" w:color="auto" w:fill="auto"/>
          </w:tcPr>
          <w:p w:rsidR="002A5CEF" w:rsidRPr="0011734F" w:rsidDel="00CD0839" w:rsidRDefault="002A5CEF" w:rsidP="007E7E9E">
            <w:pPr>
              <w:jc w:val="center"/>
              <w:rPr>
                <w:del w:id="889" w:author="Morrison, Daniel" w:date="2017-09-28T12:26:00Z"/>
                <w:rFonts w:cs="Arial"/>
                <w:color w:val="000000" w:themeColor="text1"/>
                <w:sz w:val="18"/>
                <w:szCs w:val="18"/>
              </w:rPr>
            </w:pPr>
            <w:del w:id="890" w:author="Morrison, Daniel" w:date="2017-09-28T12:26:00Z">
              <w:r w:rsidRPr="0011734F" w:rsidDel="00CD0839">
                <w:rPr>
                  <w:rFonts w:cs="Arial"/>
                  <w:color w:val="000000" w:themeColor="text1"/>
                  <w:sz w:val="18"/>
                  <w:szCs w:val="18"/>
                </w:rPr>
                <w:delText> </w:delText>
              </w:r>
            </w:del>
          </w:p>
        </w:tc>
        <w:tc>
          <w:tcPr>
            <w:tcW w:w="1417" w:type="dxa"/>
            <w:shd w:val="clear" w:color="auto" w:fill="auto"/>
          </w:tcPr>
          <w:p w:rsidR="002A5CEF" w:rsidRPr="0011734F" w:rsidDel="00CD0839" w:rsidRDefault="002A5CEF" w:rsidP="007E7E9E">
            <w:pPr>
              <w:jc w:val="center"/>
              <w:rPr>
                <w:del w:id="891" w:author="Morrison, Daniel" w:date="2017-09-28T12:26:00Z"/>
                <w:rFonts w:cs="Arial"/>
                <w:color w:val="000000" w:themeColor="text1"/>
                <w:sz w:val="18"/>
                <w:szCs w:val="18"/>
              </w:rPr>
            </w:pPr>
            <w:del w:id="892" w:author="Morrison, Daniel" w:date="2017-09-28T12:26:00Z">
              <w:r w:rsidRPr="0011734F" w:rsidDel="00CD0839">
                <w:rPr>
                  <w:rFonts w:cs="Arial"/>
                  <w:color w:val="000000" w:themeColor="text1"/>
                  <w:sz w:val="18"/>
                  <w:szCs w:val="18"/>
                </w:rPr>
                <w:delText>-</w:delText>
              </w:r>
            </w:del>
          </w:p>
        </w:tc>
        <w:tc>
          <w:tcPr>
            <w:tcW w:w="1405" w:type="dxa"/>
            <w:shd w:val="clear" w:color="auto" w:fill="auto"/>
          </w:tcPr>
          <w:p w:rsidR="002A5CEF" w:rsidRPr="0011734F" w:rsidDel="00CD0839" w:rsidRDefault="002A5CEF" w:rsidP="007E7E9E">
            <w:pPr>
              <w:jc w:val="center"/>
              <w:rPr>
                <w:del w:id="893" w:author="Morrison, Daniel" w:date="2017-09-28T12:26:00Z"/>
                <w:rFonts w:cs="Arial"/>
                <w:color w:val="000000" w:themeColor="text1"/>
                <w:sz w:val="18"/>
                <w:szCs w:val="18"/>
              </w:rPr>
            </w:pPr>
            <w:del w:id="894" w:author="Morrison, Daniel" w:date="2017-09-28T12:26:00Z">
              <w:r w:rsidRPr="0011734F" w:rsidDel="00CD0839">
                <w:rPr>
                  <w:rFonts w:cs="Arial"/>
                  <w:color w:val="000000" w:themeColor="text1"/>
                  <w:sz w:val="18"/>
                  <w:szCs w:val="18"/>
                </w:rPr>
                <w:delText>24-Nov-2018</w:delText>
              </w:r>
            </w:del>
          </w:p>
        </w:tc>
      </w:tr>
      <w:tr w:rsidR="002A5CEF" w:rsidRPr="0011734F" w:rsidDel="00CD0839" w:rsidTr="007E7E9E">
        <w:trPr>
          <w:trHeight w:val="765"/>
          <w:del w:id="895" w:author="Morrison, Daniel" w:date="2017-09-28T12:26:00Z"/>
        </w:trPr>
        <w:tc>
          <w:tcPr>
            <w:tcW w:w="740" w:type="dxa"/>
            <w:shd w:val="clear" w:color="auto" w:fill="auto"/>
            <w:vAlign w:val="center"/>
          </w:tcPr>
          <w:p w:rsidR="002A5CEF" w:rsidDel="00CD0839" w:rsidRDefault="002A5CEF" w:rsidP="007E7E9E">
            <w:pPr>
              <w:jc w:val="center"/>
              <w:rPr>
                <w:del w:id="896" w:author="Morrison, Daniel" w:date="2017-09-28T12:26:00Z"/>
                <w:rFonts w:cs="Arial"/>
                <w:color w:val="000000"/>
                <w:sz w:val="18"/>
                <w:szCs w:val="18"/>
              </w:rPr>
            </w:pPr>
            <w:del w:id="897" w:author="Morrison, Daniel" w:date="2017-09-28T12:26:00Z">
              <w:r w:rsidDel="00CD0839">
                <w:rPr>
                  <w:rFonts w:cs="Arial"/>
                  <w:color w:val="000000" w:themeColor="text1"/>
                  <w:sz w:val="18"/>
                  <w:szCs w:val="18"/>
                  <w:lang w:val="en-US"/>
                </w:rPr>
                <w:delText>49</w:delText>
              </w:r>
            </w:del>
          </w:p>
        </w:tc>
        <w:tc>
          <w:tcPr>
            <w:tcW w:w="4260" w:type="dxa"/>
            <w:shd w:val="clear" w:color="auto" w:fill="auto"/>
          </w:tcPr>
          <w:p w:rsidR="002A5CEF" w:rsidRPr="0011734F" w:rsidDel="00CD0839" w:rsidRDefault="002A5CEF" w:rsidP="007E7E9E">
            <w:pPr>
              <w:rPr>
                <w:del w:id="898" w:author="Morrison, Daniel" w:date="2017-09-28T12:26:00Z"/>
                <w:rFonts w:cs="Arial"/>
                <w:color w:val="000000" w:themeColor="text1"/>
                <w:sz w:val="18"/>
                <w:szCs w:val="18"/>
              </w:rPr>
            </w:pPr>
            <w:del w:id="899" w:author="Morrison, Daniel" w:date="2017-09-28T12:26:00Z">
              <w:r w:rsidRPr="0011734F" w:rsidDel="00CD0839">
                <w:rPr>
                  <w:rFonts w:cs="Arial"/>
                  <w:color w:val="000000" w:themeColor="text1"/>
                  <w:sz w:val="18"/>
                  <w:szCs w:val="18"/>
                </w:rPr>
                <w:delText>TSPs submit Final Report to CATF and NITF (starts on Relief Date and provides 2 weeks for preparation &amp; submission)</w:delText>
              </w:r>
            </w:del>
          </w:p>
        </w:tc>
        <w:tc>
          <w:tcPr>
            <w:tcW w:w="1418" w:type="dxa"/>
            <w:shd w:val="clear" w:color="auto" w:fill="auto"/>
          </w:tcPr>
          <w:p w:rsidR="002A5CEF" w:rsidRPr="0011734F" w:rsidDel="00CD0839" w:rsidRDefault="002A5CEF" w:rsidP="007E7E9E">
            <w:pPr>
              <w:jc w:val="center"/>
              <w:rPr>
                <w:del w:id="900" w:author="Morrison, Daniel" w:date="2017-09-28T12:26:00Z"/>
                <w:rFonts w:cs="Arial"/>
                <w:color w:val="000000" w:themeColor="text1"/>
                <w:sz w:val="18"/>
                <w:szCs w:val="18"/>
              </w:rPr>
            </w:pPr>
            <w:del w:id="901" w:author="Morrison, Daniel" w:date="2017-09-28T12:26:00Z">
              <w:r w:rsidRPr="0011734F" w:rsidDel="00CD0839">
                <w:rPr>
                  <w:rFonts w:cs="Arial"/>
                  <w:color w:val="000000" w:themeColor="text1"/>
                  <w:sz w:val="18"/>
                  <w:szCs w:val="18"/>
                </w:rPr>
                <w:delText>TSPs</w:delText>
              </w:r>
            </w:del>
          </w:p>
        </w:tc>
        <w:tc>
          <w:tcPr>
            <w:tcW w:w="1417" w:type="dxa"/>
            <w:shd w:val="clear" w:color="auto" w:fill="auto"/>
          </w:tcPr>
          <w:p w:rsidR="002A5CEF" w:rsidRPr="0011734F" w:rsidDel="00CD0839" w:rsidRDefault="002A5CEF" w:rsidP="007E7E9E">
            <w:pPr>
              <w:jc w:val="center"/>
              <w:rPr>
                <w:del w:id="902" w:author="Morrison, Daniel" w:date="2017-09-28T12:26:00Z"/>
                <w:rFonts w:cs="Arial"/>
                <w:color w:val="000000" w:themeColor="text1"/>
                <w:sz w:val="18"/>
                <w:szCs w:val="18"/>
              </w:rPr>
            </w:pPr>
            <w:del w:id="903" w:author="Morrison, Daniel" w:date="2017-09-28T12:26:00Z">
              <w:r w:rsidRPr="0011734F" w:rsidDel="00CD0839">
                <w:rPr>
                  <w:rFonts w:cs="Arial"/>
                  <w:color w:val="000000" w:themeColor="text1"/>
                  <w:sz w:val="18"/>
                  <w:szCs w:val="18"/>
                </w:rPr>
                <w:delText>24-Nov-2018</w:delText>
              </w:r>
            </w:del>
          </w:p>
        </w:tc>
        <w:tc>
          <w:tcPr>
            <w:tcW w:w="1405" w:type="dxa"/>
            <w:shd w:val="clear" w:color="auto" w:fill="auto"/>
          </w:tcPr>
          <w:p w:rsidR="002A5CEF" w:rsidRPr="0011734F" w:rsidDel="00CD0839" w:rsidRDefault="002A5CEF" w:rsidP="007E7E9E">
            <w:pPr>
              <w:jc w:val="center"/>
              <w:rPr>
                <w:del w:id="904" w:author="Morrison, Daniel" w:date="2017-09-28T12:26:00Z"/>
                <w:rFonts w:cs="Arial"/>
                <w:color w:val="000000" w:themeColor="text1"/>
                <w:sz w:val="18"/>
                <w:szCs w:val="18"/>
              </w:rPr>
            </w:pPr>
            <w:del w:id="905" w:author="Morrison, Daniel" w:date="2017-09-28T12:26:00Z">
              <w:r w:rsidRPr="0011734F" w:rsidDel="00CD0839">
                <w:rPr>
                  <w:rFonts w:cs="Arial"/>
                  <w:color w:val="000000" w:themeColor="text1"/>
                  <w:sz w:val="18"/>
                  <w:szCs w:val="18"/>
                </w:rPr>
                <w:delText>7-Dec-2018</w:delText>
              </w:r>
            </w:del>
          </w:p>
        </w:tc>
      </w:tr>
      <w:tr w:rsidR="002A5CEF" w:rsidRPr="0011734F" w:rsidDel="00CD0839" w:rsidTr="007E7E9E">
        <w:trPr>
          <w:trHeight w:val="525"/>
          <w:del w:id="906" w:author="Morrison, Daniel" w:date="2017-09-28T12:26:00Z"/>
        </w:trPr>
        <w:tc>
          <w:tcPr>
            <w:tcW w:w="740" w:type="dxa"/>
            <w:shd w:val="clear" w:color="auto" w:fill="auto"/>
            <w:vAlign w:val="center"/>
          </w:tcPr>
          <w:p w:rsidR="002A5CEF" w:rsidDel="00CD0839" w:rsidRDefault="002A5CEF" w:rsidP="007E7E9E">
            <w:pPr>
              <w:jc w:val="center"/>
              <w:rPr>
                <w:del w:id="907" w:author="Morrison, Daniel" w:date="2017-09-28T12:26:00Z"/>
                <w:rFonts w:cs="Arial"/>
                <w:color w:val="000000"/>
                <w:sz w:val="18"/>
                <w:szCs w:val="18"/>
              </w:rPr>
            </w:pPr>
            <w:del w:id="908" w:author="Morrison, Daniel" w:date="2017-09-28T12:26:00Z">
              <w:r w:rsidDel="00CD0839">
                <w:rPr>
                  <w:rFonts w:cs="Arial"/>
                  <w:color w:val="000000" w:themeColor="text1"/>
                  <w:sz w:val="18"/>
                  <w:szCs w:val="18"/>
                  <w:lang w:val="en-US"/>
                </w:rPr>
                <w:delText>50</w:delText>
              </w:r>
            </w:del>
          </w:p>
        </w:tc>
        <w:tc>
          <w:tcPr>
            <w:tcW w:w="4260" w:type="dxa"/>
            <w:shd w:val="clear" w:color="auto" w:fill="auto"/>
          </w:tcPr>
          <w:p w:rsidR="002A5CEF" w:rsidRPr="0011734F" w:rsidDel="00CD0839" w:rsidRDefault="002A5CEF" w:rsidP="007E7E9E">
            <w:pPr>
              <w:rPr>
                <w:del w:id="909" w:author="Morrison, Daniel" w:date="2017-09-28T12:26:00Z"/>
                <w:rFonts w:cs="Arial"/>
                <w:color w:val="000000" w:themeColor="text1"/>
                <w:sz w:val="18"/>
                <w:szCs w:val="18"/>
              </w:rPr>
            </w:pPr>
            <w:del w:id="910" w:author="Morrison, Daniel" w:date="2017-09-28T12:26:00Z">
              <w:r w:rsidRPr="0011734F" w:rsidDel="00CD0839">
                <w:rPr>
                  <w:rFonts w:cs="Arial"/>
                  <w:color w:val="000000" w:themeColor="text1"/>
                  <w:sz w:val="18"/>
                  <w:szCs w:val="18"/>
                </w:rPr>
                <w:delText>NITF and CATF develop &amp; submit Final Progress Report to RPC (linked to TSP reports to NITF and CATF)</w:delText>
              </w:r>
            </w:del>
          </w:p>
        </w:tc>
        <w:tc>
          <w:tcPr>
            <w:tcW w:w="1418" w:type="dxa"/>
            <w:shd w:val="clear" w:color="auto" w:fill="auto"/>
          </w:tcPr>
          <w:p w:rsidR="002A5CEF" w:rsidRPr="0011734F" w:rsidDel="00CD0839" w:rsidRDefault="002A5CEF" w:rsidP="007E7E9E">
            <w:pPr>
              <w:jc w:val="center"/>
              <w:rPr>
                <w:del w:id="911" w:author="Morrison, Daniel" w:date="2017-09-28T12:26:00Z"/>
                <w:rFonts w:cs="Arial"/>
                <w:color w:val="000000" w:themeColor="text1"/>
                <w:sz w:val="18"/>
                <w:szCs w:val="18"/>
              </w:rPr>
            </w:pPr>
            <w:del w:id="912" w:author="Morrison, Daniel" w:date="2017-09-28T12:26:00Z">
              <w:r w:rsidRPr="0011734F" w:rsidDel="00CD0839">
                <w:rPr>
                  <w:rFonts w:cs="Arial"/>
                  <w:color w:val="000000" w:themeColor="text1"/>
                  <w:sz w:val="18"/>
                  <w:szCs w:val="18"/>
                </w:rPr>
                <w:delText>NITF &amp; CATF</w:delText>
              </w:r>
            </w:del>
          </w:p>
        </w:tc>
        <w:tc>
          <w:tcPr>
            <w:tcW w:w="1417" w:type="dxa"/>
            <w:shd w:val="clear" w:color="auto" w:fill="auto"/>
          </w:tcPr>
          <w:p w:rsidR="002A5CEF" w:rsidRPr="0011734F" w:rsidDel="00CD0839" w:rsidRDefault="002A5CEF" w:rsidP="007E7E9E">
            <w:pPr>
              <w:jc w:val="center"/>
              <w:rPr>
                <w:del w:id="913" w:author="Morrison, Daniel" w:date="2017-09-28T12:26:00Z"/>
                <w:rFonts w:cs="Arial"/>
                <w:color w:val="000000" w:themeColor="text1"/>
                <w:sz w:val="18"/>
                <w:szCs w:val="18"/>
              </w:rPr>
            </w:pPr>
            <w:del w:id="914" w:author="Morrison, Daniel" w:date="2017-09-28T12:26:00Z">
              <w:r w:rsidRPr="0011734F" w:rsidDel="00CD0839">
                <w:rPr>
                  <w:rFonts w:cs="Arial"/>
                  <w:color w:val="000000" w:themeColor="text1"/>
                  <w:sz w:val="18"/>
                  <w:szCs w:val="18"/>
                </w:rPr>
                <w:delText>7-Dec-2018</w:delText>
              </w:r>
            </w:del>
          </w:p>
        </w:tc>
        <w:tc>
          <w:tcPr>
            <w:tcW w:w="1405" w:type="dxa"/>
            <w:shd w:val="clear" w:color="auto" w:fill="auto"/>
          </w:tcPr>
          <w:p w:rsidR="002A5CEF" w:rsidRPr="0011734F" w:rsidDel="00CD0839" w:rsidRDefault="002A5CEF" w:rsidP="007E7E9E">
            <w:pPr>
              <w:jc w:val="center"/>
              <w:rPr>
                <w:del w:id="915" w:author="Morrison, Daniel" w:date="2017-09-28T12:26:00Z"/>
                <w:rFonts w:cs="Arial"/>
                <w:color w:val="000000" w:themeColor="text1"/>
                <w:sz w:val="18"/>
                <w:szCs w:val="18"/>
              </w:rPr>
            </w:pPr>
            <w:del w:id="916" w:author="Morrison, Daniel" w:date="2017-09-28T12:26:00Z">
              <w:r w:rsidRPr="0011734F" w:rsidDel="00CD0839">
                <w:rPr>
                  <w:rFonts w:cs="Arial"/>
                  <w:color w:val="000000" w:themeColor="text1"/>
                  <w:sz w:val="18"/>
                  <w:szCs w:val="18"/>
                </w:rPr>
                <w:delText>14-Dec-2018</w:delText>
              </w:r>
            </w:del>
          </w:p>
        </w:tc>
      </w:tr>
      <w:tr w:rsidR="002A5CEF" w:rsidRPr="0011734F" w:rsidDel="00CD0839" w:rsidTr="007E7E9E">
        <w:trPr>
          <w:trHeight w:val="555"/>
          <w:del w:id="917" w:author="Morrison, Daniel" w:date="2017-09-28T12:26:00Z"/>
        </w:trPr>
        <w:tc>
          <w:tcPr>
            <w:tcW w:w="740" w:type="dxa"/>
            <w:shd w:val="clear" w:color="auto" w:fill="auto"/>
            <w:vAlign w:val="center"/>
          </w:tcPr>
          <w:p w:rsidR="002A5CEF" w:rsidDel="00CD0839" w:rsidRDefault="002A5CEF" w:rsidP="007E7E9E">
            <w:pPr>
              <w:jc w:val="center"/>
              <w:rPr>
                <w:del w:id="918" w:author="Morrison, Daniel" w:date="2017-09-28T12:26:00Z"/>
                <w:rFonts w:cs="Arial"/>
                <w:color w:val="000000"/>
                <w:sz w:val="18"/>
                <w:szCs w:val="18"/>
              </w:rPr>
            </w:pPr>
            <w:del w:id="919" w:author="Morrison, Daniel" w:date="2017-09-28T12:26:00Z">
              <w:r w:rsidDel="00CD0839">
                <w:rPr>
                  <w:rFonts w:cs="Arial"/>
                  <w:color w:val="000000" w:themeColor="text1"/>
                  <w:sz w:val="18"/>
                  <w:szCs w:val="18"/>
                  <w:lang w:val="en-US"/>
                </w:rPr>
                <w:delText>51</w:delText>
              </w:r>
            </w:del>
          </w:p>
        </w:tc>
        <w:tc>
          <w:tcPr>
            <w:tcW w:w="4260" w:type="dxa"/>
            <w:shd w:val="clear" w:color="auto" w:fill="auto"/>
          </w:tcPr>
          <w:p w:rsidR="002A5CEF" w:rsidRPr="0011734F" w:rsidDel="00CD0839" w:rsidRDefault="002A5CEF" w:rsidP="007E7E9E">
            <w:pPr>
              <w:rPr>
                <w:del w:id="920" w:author="Morrison, Daniel" w:date="2017-09-28T12:26:00Z"/>
                <w:rFonts w:cs="Arial"/>
                <w:color w:val="000000" w:themeColor="text1"/>
                <w:sz w:val="18"/>
                <w:szCs w:val="18"/>
              </w:rPr>
            </w:pPr>
            <w:del w:id="921" w:author="Morrison, Daniel" w:date="2017-09-28T12:26:00Z">
              <w:r w:rsidRPr="0011734F" w:rsidDel="00CD0839">
                <w:rPr>
                  <w:rFonts w:cs="Arial"/>
                  <w:color w:val="000000" w:themeColor="text1"/>
                  <w:sz w:val="18"/>
                  <w:szCs w:val="18"/>
                </w:rPr>
                <w:delText>RPC submits Final Progress Report to CRTC staff (linked to NITF and CATF reports) [note: moved this out to after Christmas period]</w:delText>
              </w:r>
            </w:del>
          </w:p>
        </w:tc>
        <w:tc>
          <w:tcPr>
            <w:tcW w:w="1418" w:type="dxa"/>
            <w:shd w:val="clear" w:color="auto" w:fill="auto"/>
          </w:tcPr>
          <w:p w:rsidR="002A5CEF" w:rsidRPr="0011734F" w:rsidDel="00CD0839" w:rsidRDefault="002A5CEF" w:rsidP="007E7E9E">
            <w:pPr>
              <w:jc w:val="center"/>
              <w:rPr>
                <w:del w:id="922" w:author="Morrison, Daniel" w:date="2017-09-28T12:26:00Z"/>
                <w:rFonts w:cs="Arial"/>
                <w:color w:val="000000" w:themeColor="text1"/>
                <w:sz w:val="18"/>
                <w:szCs w:val="18"/>
              </w:rPr>
            </w:pPr>
            <w:del w:id="923" w:author="Morrison, Daniel" w:date="2017-09-28T12:26:00Z">
              <w:r w:rsidRPr="0011734F" w:rsidDel="00CD0839">
                <w:rPr>
                  <w:rFonts w:cs="Arial"/>
                  <w:color w:val="000000" w:themeColor="text1"/>
                  <w:sz w:val="18"/>
                  <w:szCs w:val="18"/>
                </w:rPr>
                <w:delText>RPC</w:delText>
              </w:r>
            </w:del>
          </w:p>
        </w:tc>
        <w:tc>
          <w:tcPr>
            <w:tcW w:w="1417" w:type="dxa"/>
            <w:shd w:val="clear" w:color="auto" w:fill="auto"/>
          </w:tcPr>
          <w:p w:rsidR="002A5CEF" w:rsidRPr="0011734F" w:rsidDel="00CD0839" w:rsidRDefault="002A5CEF" w:rsidP="007E7E9E">
            <w:pPr>
              <w:jc w:val="center"/>
              <w:rPr>
                <w:del w:id="924" w:author="Morrison, Daniel" w:date="2017-09-28T12:26:00Z"/>
                <w:rFonts w:cs="Arial"/>
                <w:color w:val="000000" w:themeColor="text1"/>
                <w:sz w:val="18"/>
                <w:szCs w:val="18"/>
              </w:rPr>
            </w:pPr>
            <w:del w:id="925" w:author="Morrison, Daniel" w:date="2017-09-28T12:26:00Z">
              <w:r w:rsidRPr="0011734F" w:rsidDel="00CD0839">
                <w:rPr>
                  <w:rFonts w:cs="Arial"/>
                  <w:color w:val="000000" w:themeColor="text1"/>
                  <w:sz w:val="18"/>
                  <w:szCs w:val="18"/>
                </w:rPr>
                <w:delText>14-Dec-2018</w:delText>
              </w:r>
            </w:del>
          </w:p>
        </w:tc>
        <w:tc>
          <w:tcPr>
            <w:tcW w:w="1405" w:type="dxa"/>
            <w:shd w:val="clear" w:color="auto" w:fill="auto"/>
          </w:tcPr>
          <w:p w:rsidR="002A5CEF" w:rsidRPr="0011734F" w:rsidDel="00CD0839" w:rsidRDefault="002A5CEF" w:rsidP="007E7E9E">
            <w:pPr>
              <w:jc w:val="center"/>
              <w:rPr>
                <w:del w:id="926" w:author="Morrison, Daniel" w:date="2017-09-28T12:26:00Z"/>
                <w:rFonts w:cs="Arial"/>
                <w:color w:val="000000" w:themeColor="text1"/>
                <w:sz w:val="18"/>
                <w:szCs w:val="18"/>
              </w:rPr>
            </w:pPr>
            <w:del w:id="927" w:author="Morrison, Daniel" w:date="2017-09-28T12:26:00Z">
              <w:r w:rsidRPr="0011734F" w:rsidDel="00CD0839">
                <w:rPr>
                  <w:rFonts w:cs="Arial"/>
                  <w:color w:val="000000" w:themeColor="text1"/>
                  <w:sz w:val="18"/>
                  <w:szCs w:val="18"/>
                </w:rPr>
                <w:delText>7-Jan-2019</w:delText>
              </w:r>
            </w:del>
          </w:p>
        </w:tc>
      </w:tr>
      <w:tr w:rsidR="002A5CEF" w:rsidRPr="0011734F" w:rsidDel="00CD0839" w:rsidTr="007E7E9E">
        <w:trPr>
          <w:trHeight w:val="810"/>
          <w:del w:id="928" w:author="Morrison, Daniel" w:date="2017-09-28T12:26:00Z"/>
        </w:trPr>
        <w:tc>
          <w:tcPr>
            <w:tcW w:w="740" w:type="dxa"/>
            <w:shd w:val="clear" w:color="auto" w:fill="auto"/>
            <w:vAlign w:val="center"/>
          </w:tcPr>
          <w:p w:rsidR="002A5CEF" w:rsidDel="00CD0839" w:rsidRDefault="002A5CEF" w:rsidP="007E7E9E">
            <w:pPr>
              <w:jc w:val="center"/>
              <w:rPr>
                <w:del w:id="929" w:author="Morrison, Daniel" w:date="2017-09-28T12:26:00Z"/>
                <w:rFonts w:cs="Arial"/>
                <w:color w:val="000000"/>
                <w:sz w:val="18"/>
                <w:szCs w:val="18"/>
              </w:rPr>
            </w:pPr>
            <w:del w:id="930" w:author="Morrison, Daniel" w:date="2017-09-28T12:26:00Z">
              <w:r w:rsidDel="00CD0839">
                <w:rPr>
                  <w:rFonts w:cs="Arial"/>
                  <w:color w:val="000000" w:themeColor="text1"/>
                  <w:sz w:val="18"/>
                  <w:szCs w:val="18"/>
                  <w:lang w:val="en-US"/>
                </w:rPr>
                <w:delText>52</w:delText>
              </w:r>
            </w:del>
          </w:p>
        </w:tc>
        <w:tc>
          <w:tcPr>
            <w:tcW w:w="4260" w:type="dxa"/>
            <w:shd w:val="clear" w:color="auto" w:fill="auto"/>
          </w:tcPr>
          <w:p w:rsidR="002A5CEF" w:rsidRPr="0011734F" w:rsidDel="00CD0839" w:rsidRDefault="002A5CEF" w:rsidP="007E7E9E">
            <w:pPr>
              <w:rPr>
                <w:del w:id="931" w:author="Morrison, Daniel" w:date="2017-09-28T12:26:00Z"/>
                <w:rFonts w:cs="Arial"/>
                <w:color w:val="000000" w:themeColor="text1"/>
                <w:sz w:val="18"/>
                <w:szCs w:val="18"/>
              </w:rPr>
            </w:pPr>
            <w:del w:id="932" w:author="Morrison, Daniel" w:date="2017-09-28T12:26:00Z">
              <w:r w:rsidRPr="0011734F" w:rsidDel="00CD0839">
                <w:rPr>
                  <w:rFonts w:cs="Arial"/>
                  <w:color w:val="000000" w:themeColor="text1"/>
                  <w:sz w:val="18"/>
                  <w:szCs w:val="18"/>
                </w:rPr>
                <w:delText>TSPs disconnect Test Codes &amp; Numbers, and submit Part 1 form to return Test Codes (starts 1 month after Relief Date and allows 1 month for completion) [note: moved this out to after Christmas period]</w:delText>
              </w:r>
            </w:del>
          </w:p>
        </w:tc>
        <w:tc>
          <w:tcPr>
            <w:tcW w:w="1418" w:type="dxa"/>
            <w:shd w:val="clear" w:color="auto" w:fill="auto"/>
          </w:tcPr>
          <w:p w:rsidR="002A5CEF" w:rsidRPr="0011734F" w:rsidDel="00CD0839" w:rsidRDefault="002A5CEF" w:rsidP="007E7E9E">
            <w:pPr>
              <w:jc w:val="center"/>
              <w:rPr>
                <w:del w:id="933" w:author="Morrison, Daniel" w:date="2017-09-28T12:26:00Z"/>
                <w:rFonts w:cs="Arial"/>
                <w:color w:val="000000" w:themeColor="text1"/>
                <w:sz w:val="18"/>
                <w:szCs w:val="18"/>
              </w:rPr>
            </w:pPr>
            <w:del w:id="934" w:author="Morrison, Daniel" w:date="2017-09-28T12:26:00Z">
              <w:r w:rsidRPr="0011734F" w:rsidDel="00CD0839">
                <w:rPr>
                  <w:rFonts w:cs="Arial"/>
                  <w:color w:val="000000" w:themeColor="text1"/>
                  <w:sz w:val="18"/>
                  <w:szCs w:val="18"/>
                </w:rPr>
                <w:delText>TSPs</w:delText>
              </w:r>
            </w:del>
          </w:p>
        </w:tc>
        <w:tc>
          <w:tcPr>
            <w:tcW w:w="1417" w:type="dxa"/>
            <w:shd w:val="clear" w:color="auto" w:fill="auto"/>
          </w:tcPr>
          <w:p w:rsidR="002A5CEF" w:rsidRPr="0011734F" w:rsidDel="00CD0839" w:rsidRDefault="002A5CEF" w:rsidP="007E7E9E">
            <w:pPr>
              <w:jc w:val="center"/>
              <w:rPr>
                <w:del w:id="935" w:author="Morrison, Daniel" w:date="2017-09-28T12:26:00Z"/>
                <w:rFonts w:cs="Arial"/>
                <w:color w:val="000000" w:themeColor="text1"/>
                <w:sz w:val="18"/>
                <w:szCs w:val="18"/>
              </w:rPr>
            </w:pPr>
            <w:del w:id="936" w:author="Morrison, Daniel" w:date="2017-09-28T12:26:00Z">
              <w:r w:rsidRPr="0011734F" w:rsidDel="00CD0839">
                <w:rPr>
                  <w:rFonts w:cs="Arial"/>
                  <w:color w:val="000000" w:themeColor="text1"/>
                  <w:sz w:val="18"/>
                  <w:szCs w:val="18"/>
                </w:rPr>
                <w:delText>2-Jan-2019</w:delText>
              </w:r>
            </w:del>
          </w:p>
        </w:tc>
        <w:tc>
          <w:tcPr>
            <w:tcW w:w="1405" w:type="dxa"/>
            <w:shd w:val="clear" w:color="auto" w:fill="auto"/>
          </w:tcPr>
          <w:p w:rsidR="002A5CEF" w:rsidRPr="0011734F" w:rsidDel="00CD0839" w:rsidRDefault="002A5CEF" w:rsidP="007E7E9E">
            <w:pPr>
              <w:jc w:val="center"/>
              <w:rPr>
                <w:del w:id="937" w:author="Morrison, Daniel" w:date="2017-09-28T12:26:00Z"/>
                <w:rFonts w:cs="Arial"/>
                <w:color w:val="000000" w:themeColor="text1"/>
                <w:sz w:val="18"/>
                <w:szCs w:val="18"/>
              </w:rPr>
            </w:pPr>
            <w:del w:id="938" w:author="Morrison, Daniel" w:date="2017-09-28T12:26:00Z">
              <w:r w:rsidRPr="0011734F" w:rsidDel="00CD0839">
                <w:rPr>
                  <w:rFonts w:cs="Arial"/>
                  <w:color w:val="000000" w:themeColor="text1"/>
                  <w:sz w:val="18"/>
                  <w:szCs w:val="18"/>
                </w:rPr>
                <w:delText>2-Feb-2019</w:delText>
              </w:r>
            </w:del>
          </w:p>
        </w:tc>
      </w:tr>
      <w:tr w:rsidR="002A5CEF" w:rsidRPr="0011734F" w:rsidDel="00CD0839" w:rsidTr="007E7E9E">
        <w:trPr>
          <w:trHeight w:val="1200"/>
          <w:del w:id="939" w:author="Morrison, Daniel" w:date="2017-09-28T12:26:00Z"/>
        </w:trPr>
        <w:tc>
          <w:tcPr>
            <w:tcW w:w="740" w:type="dxa"/>
            <w:shd w:val="clear" w:color="auto" w:fill="auto"/>
            <w:vAlign w:val="center"/>
          </w:tcPr>
          <w:p w:rsidR="002A5CEF" w:rsidDel="00CD0839" w:rsidRDefault="002A5CEF" w:rsidP="007E7E9E">
            <w:pPr>
              <w:jc w:val="center"/>
              <w:rPr>
                <w:del w:id="940" w:author="Morrison, Daniel" w:date="2017-09-28T12:26:00Z"/>
                <w:rFonts w:cs="Arial"/>
                <w:color w:val="000000"/>
                <w:sz w:val="18"/>
                <w:szCs w:val="18"/>
              </w:rPr>
            </w:pPr>
            <w:del w:id="941" w:author="Morrison, Daniel" w:date="2017-09-28T12:26:00Z">
              <w:r w:rsidDel="00CD0839">
                <w:rPr>
                  <w:rFonts w:cs="Arial"/>
                  <w:color w:val="000000" w:themeColor="text1"/>
                  <w:sz w:val="18"/>
                  <w:szCs w:val="18"/>
                  <w:lang w:val="en-US"/>
                </w:rPr>
                <w:delText>53</w:delText>
              </w:r>
            </w:del>
          </w:p>
        </w:tc>
        <w:tc>
          <w:tcPr>
            <w:tcW w:w="4260" w:type="dxa"/>
            <w:shd w:val="clear" w:color="auto" w:fill="auto"/>
          </w:tcPr>
          <w:p w:rsidR="002A5CEF" w:rsidRPr="0011734F" w:rsidDel="00CD0839" w:rsidRDefault="002A5CEF" w:rsidP="007E7E9E">
            <w:pPr>
              <w:rPr>
                <w:del w:id="942" w:author="Morrison, Daniel" w:date="2017-09-28T12:26:00Z"/>
                <w:rFonts w:cs="Arial"/>
                <w:color w:val="000000" w:themeColor="text1"/>
                <w:sz w:val="18"/>
                <w:szCs w:val="18"/>
              </w:rPr>
            </w:pPr>
            <w:del w:id="943" w:author="Morrison, Daniel" w:date="2017-09-28T12:26:00Z">
              <w:r w:rsidRPr="0011734F" w:rsidDel="00CD0839">
                <w:rPr>
                  <w:rFonts w:cs="Arial"/>
                  <w:color w:val="000000" w:themeColor="text1"/>
                  <w:sz w:val="18"/>
                  <w:szCs w:val="18"/>
                </w:rPr>
                <w:delText xml:space="preserve">TSPs change Mandatory 10-Digit Dialling Announcement to standard announcement (mandatory announcement is required for a minimum of 3 months) (removal starts about 3 </w:delText>
              </w:r>
              <w:r w:rsidRPr="0011734F" w:rsidDel="00CD0839">
                <w:rPr>
                  <w:rFonts w:cs="Arial"/>
                  <w:color w:val="000000" w:themeColor="text1"/>
                  <w:sz w:val="18"/>
                  <w:szCs w:val="18"/>
                </w:rPr>
                <w:lastRenderedPageBreak/>
                <w:delText>months after Relief Date and must be completed within 1 month)</w:delText>
              </w:r>
            </w:del>
          </w:p>
        </w:tc>
        <w:tc>
          <w:tcPr>
            <w:tcW w:w="1418" w:type="dxa"/>
            <w:shd w:val="clear" w:color="auto" w:fill="auto"/>
          </w:tcPr>
          <w:p w:rsidR="002A5CEF" w:rsidRPr="0011734F" w:rsidDel="00CD0839" w:rsidRDefault="002A5CEF" w:rsidP="007E7E9E">
            <w:pPr>
              <w:jc w:val="center"/>
              <w:rPr>
                <w:del w:id="944" w:author="Morrison, Daniel" w:date="2017-09-28T12:26:00Z"/>
                <w:rFonts w:cs="Arial"/>
                <w:color w:val="000000" w:themeColor="text1"/>
                <w:sz w:val="18"/>
                <w:szCs w:val="18"/>
              </w:rPr>
            </w:pPr>
            <w:del w:id="945" w:author="Morrison, Daniel" w:date="2017-09-28T12:26:00Z">
              <w:r w:rsidRPr="0011734F" w:rsidDel="00CD0839">
                <w:rPr>
                  <w:rFonts w:cs="Arial"/>
                  <w:color w:val="000000" w:themeColor="text1"/>
                  <w:sz w:val="18"/>
                  <w:szCs w:val="18"/>
                </w:rPr>
                <w:lastRenderedPageBreak/>
                <w:delText>TSPs</w:delText>
              </w:r>
            </w:del>
          </w:p>
        </w:tc>
        <w:tc>
          <w:tcPr>
            <w:tcW w:w="1417" w:type="dxa"/>
            <w:shd w:val="clear" w:color="auto" w:fill="auto"/>
          </w:tcPr>
          <w:p w:rsidR="002A5CEF" w:rsidRPr="0011734F" w:rsidDel="00CD0839" w:rsidRDefault="002A5CEF" w:rsidP="007E7E9E">
            <w:pPr>
              <w:jc w:val="center"/>
              <w:rPr>
                <w:del w:id="946" w:author="Morrison, Daniel" w:date="2017-09-28T12:26:00Z"/>
                <w:rFonts w:cs="Arial"/>
                <w:color w:val="000000" w:themeColor="text1"/>
                <w:sz w:val="18"/>
                <w:szCs w:val="18"/>
              </w:rPr>
            </w:pPr>
            <w:del w:id="947" w:author="Morrison, Daniel" w:date="2017-09-28T12:26:00Z">
              <w:r w:rsidRPr="0011734F" w:rsidDel="00CD0839">
                <w:rPr>
                  <w:rFonts w:cs="Arial"/>
                  <w:color w:val="000000" w:themeColor="text1"/>
                  <w:sz w:val="18"/>
                  <w:szCs w:val="18"/>
                </w:rPr>
                <w:delText>2-Feb-2019</w:delText>
              </w:r>
            </w:del>
          </w:p>
        </w:tc>
        <w:tc>
          <w:tcPr>
            <w:tcW w:w="1405" w:type="dxa"/>
            <w:shd w:val="clear" w:color="auto" w:fill="auto"/>
          </w:tcPr>
          <w:p w:rsidR="002A5CEF" w:rsidRPr="0011734F" w:rsidDel="00CD0839" w:rsidRDefault="002A5CEF" w:rsidP="007E7E9E">
            <w:pPr>
              <w:jc w:val="center"/>
              <w:rPr>
                <w:del w:id="948" w:author="Morrison, Daniel" w:date="2017-09-28T12:26:00Z"/>
                <w:rFonts w:cs="Arial"/>
                <w:color w:val="000000" w:themeColor="text1"/>
                <w:sz w:val="18"/>
                <w:szCs w:val="18"/>
              </w:rPr>
            </w:pPr>
            <w:del w:id="949" w:author="Morrison, Daniel" w:date="2017-09-28T12:26:00Z">
              <w:r w:rsidRPr="0011734F" w:rsidDel="00CD0839">
                <w:rPr>
                  <w:rFonts w:cs="Arial"/>
                  <w:color w:val="000000" w:themeColor="text1"/>
                  <w:sz w:val="18"/>
                  <w:szCs w:val="18"/>
                </w:rPr>
                <w:delText>2-Mar-2019</w:delText>
              </w:r>
            </w:del>
          </w:p>
        </w:tc>
      </w:tr>
    </w:tbl>
    <w:p w:rsidR="002A5CEF" w:rsidRPr="0011734F" w:rsidRDefault="002A5CEF" w:rsidP="002A5CEF">
      <w:pPr>
        <w:rPr>
          <w:rFonts w:cs="Arial"/>
          <w:b/>
          <w:color w:val="000000" w:themeColor="text1"/>
          <w:szCs w:val="22"/>
        </w:rPr>
      </w:pPr>
    </w:p>
    <w:p w:rsidR="00C54570" w:rsidRPr="00F113E6" w:rsidRDefault="00C54570" w:rsidP="00C54570">
      <w:pPr>
        <w:shd w:val="clear" w:color="auto" w:fill="FFFFFF"/>
        <w:rPr>
          <w:rFonts w:cs="Arial"/>
          <w:color w:val="000000"/>
          <w:szCs w:val="22"/>
        </w:rPr>
      </w:pPr>
    </w:p>
    <w:p w:rsidR="008D451B" w:rsidRDefault="008D451B">
      <w:pPr>
        <w:rPr>
          <w:b/>
          <w:caps/>
          <w:noProof/>
          <w:kern w:val="28"/>
          <w:sz w:val="24"/>
        </w:rPr>
      </w:pPr>
      <w:bookmarkStart w:id="950" w:name="_Toc456696326"/>
      <w:r>
        <w:rPr>
          <w:noProof/>
        </w:rPr>
        <w:br w:type="page"/>
      </w:r>
    </w:p>
    <w:p w:rsidR="004D6F95" w:rsidRDefault="004D6F95" w:rsidP="00D338A0">
      <w:pPr>
        <w:pStyle w:val="Heading1"/>
        <w:numPr>
          <w:ilvl w:val="0"/>
          <w:numId w:val="19"/>
        </w:numPr>
        <w:rPr>
          <w:noProof/>
        </w:rPr>
      </w:pPr>
      <w:r>
        <w:rPr>
          <w:noProof/>
        </w:rPr>
        <w:lastRenderedPageBreak/>
        <w:t>OTHER ISSUES</w:t>
      </w:r>
    </w:p>
    <w:p w:rsidR="008D451B" w:rsidRDefault="008D451B" w:rsidP="004D6F95">
      <w:pPr>
        <w:rPr>
          <w:b/>
          <w:noProof/>
          <w:u w:val="single"/>
        </w:rPr>
      </w:pPr>
    </w:p>
    <w:p w:rsidR="004D6F95" w:rsidRDefault="004D6F95" w:rsidP="004D6F95">
      <w:pPr>
        <w:rPr>
          <w:b/>
          <w:noProof/>
          <w:u w:val="single"/>
        </w:rPr>
      </w:pPr>
      <w:r>
        <w:rPr>
          <w:b/>
          <w:noProof/>
          <w:u w:val="single"/>
        </w:rPr>
        <w:t>Payphone Service Providers</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t xml:space="preserve">All </w:t>
      </w:r>
      <w:r>
        <w:rPr>
          <w:rFonts w:ascii="Arial" w:hAnsi="Arial"/>
          <w:noProof/>
        </w:rPr>
        <w:t>Payphone Service Providers</w:t>
      </w:r>
      <w:r>
        <w:rPr>
          <w:rFonts w:ascii="Arial" w:hAnsi="Arial"/>
        </w:rPr>
        <w:t xml:space="preserve"> are required to comply with the requirements contained in this RIP and Commission Decisions.</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t>It is the responsibility of each Payphone Service Provider to update any system associated with the operation of their payphones in order to accommodate relief including the implementation of 10-digit local dialling. As well, each Payphone Service Provider must update any written instructions affixed to their payphones to advise customers that 10-digit dialling is required for local calls.</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t>It is recommended that Commission staff notify Payphone Service Providers of the implementation of relief for this NPA, the new overlay NPA, and 10</w:t>
      </w:r>
      <w:r>
        <w:rPr>
          <w:rFonts w:ascii="Arial" w:hAnsi="Arial"/>
        </w:rPr>
        <w:noBreakHyphen/>
        <w:t>digit local dialling.</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t>Individual Payphone Service Providers should notify the Commission or Commission staff, as appropriate, if they have any problems or concerns.</w:t>
      </w:r>
    </w:p>
    <w:p w:rsidR="004D6F95" w:rsidRDefault="004D6F95" w:rsidP="004D6F95">
      <w:pPr>
        <w:pStyle w:val="PlainText"/>
        <w:rPr>
          <w:rFonts w:ascii="Arial" w:hAnsi="Arial"/>
        </w:rPr>
      </w:pPr>
    </w:p>
    <w:p w:rsidR="004D6F95" w:rsidRPr="004D6F95" w:rsidRDefault="004D6F95" w:rsidP="004D6F95">
      <w:pPr>
        <w:pStyle w:val="Style1"/>
        <w:rPr>
          <w:noProof/>
          <w:sz w:val="22"/>
          <w:u w:val="single"/>
          <w:lang w:val="en-GB"/>
        </w:rPr>
      </w:pPr>
      <w:r w:rsidRPr="004D6F95">
        <w:rPr>
          <w:noProof/>
          <w:sz w:val="22"/>
          <w:u w:val="single"/>
          <w:lang w:val="en-GB"/>
        </w:rPr>
        <w:t>Telecommunication Service Users</w:t>
      </w:r>
    </w:p>
    <w:p w:rsidR="004D6F95" w:rsidRDefault="004D6F95" w:rsidP="004D6F95">
      <w:pPr>
        <w:pStyle w:val="Style1"/>
      </w:pPr>
    </w:p>
    <w:p w:rsidR="004D6F95" w:rsidRPr="004D6F95" w:rsidRDefault="004D6F95" w:rsidP="004D6F95">
      <w:pPr>
        <w:pStyle w:val="Style1"/>
        <w:rPr>
          <w:b w:val="0"/>
          <w:sz w:val="22"/>
          <w:lang w:val="en-GB"/>
        </w:rPr>
      </w:pPr>
      <w:r w:rsidRPr="004D6F95">
        <w:rPr>
          <w:b w:val="0"/>
          <w:sz w:val="22"/>
          <w:lang w:val="en-GB"/>
        </w:rPr>
        <w:t>All users are required to comply with the requirements contained in this RIP and Commission Decisions.</w:t>
      </w:r>
    </w:p>
    <w:p w:rsidR="004D6F95" w:rsidRPr="004D6F95" w:rsidRDefault="004D6F95" w:rsidP="004D6F95">
      <w:pPr>
        <w:pStyle w:val="Style1"/>
        <w:rPr>
          <w:b w:val="0"/>
          <w:sz w:val="22"/>
          <w:lang w:val="en-GB"/>
        </w:rPr>
      </w:pPr>
    </w:p>
    <w:p w:rsidR="004D6F95" w:rsidRPr="004D6F95" w:rsidRDefault="004D6F95" w:rsidP="004D6F95">
      <w:pPr>
        <w:pStyle w:val="Style1"/>
        <w:rPr>
          <w:b w:val="0"/>
          <w:sz w:val="22"/>
          <w:lang w:val="en-GB"/>
        </w:rPr>
      </w:pPr>
      <w:r w:rsidRPr="004D6F95">
        <w:rPr>
          <w:b w:val="0"/>
          <w:sz w:val="22"/>
          <w:lang w:val="en-GB"/>
        </w:rPr>
        <w:t>Users of telecommunications services are required to make the necessary changes to their telecommunications systems and equipment in order to send and receive calls using 10</w:t>
      </w:r>
      <w:r w:rsidRPr="004D6F95">
        <w:rPr>
          <w:b w:val="0"/>
          <w:sz w:val="22"/>
          <w:lang w:val="en-GB"/>
        </w:rPr>
        <w:noBreakHyphen/>
        <w:t>digit local dialling over the Public Switched Telephone Network (PSTN). Users include, but are not limited to, 9-1-1 Public Safety Answering Points (PSAPs), alarm companies, internet service providers, paging companies, owners of Customer Premises Equipment, unified messaging service companies, governments, apartment building owners, hydro meter readers and the general public.</w:t>
      </w:r>
    </w:p>
    <w:p w:rsidR="004D6F95" w:rsidRPr="004D6F95" w:rsidRDefault="004D6F95" w:rsidP="004D6F95">
      <w:pPr>
        <w:pStyle w:val="Style1"/>
        <w:rPr>
          <w:b w:val="0"/>
          <w:sz w:val="22"/>
          <w:lang w:val="en-GB"/>
        </w:rPr>
      </w:pPr>
    </w:p>
    <w:p w:rsidR="004D6F95" w:rsidRDefault="004D6F95" w:rsidP="004D6F95">
      <w:pPr>
        <w:pStyle w:val="Style1"/>
        <w:rPr>
          <w:b w:val="0"/>
          <w:sz w:val="22"/>
          <w:lang w:val="en-GB"/>
        </w:rPr>
      </w:pPr>
      <w:r w:rsidRPr="004D6F95">
        <w:rPr>
          <w:b w:val="0"/>
          <w:sz w:val="22"/>
          <w:lang w:val="en-GB"/>
        </w:rPr>
        <w:t>Users that may be impacted by the implementation of the permissive dialling announcement should complete all necessary changes prior to the beginning of the 7</w:t>
      </w:r>
      <w:r w:rsidRPr="004D6F95">
        <w:rPr>
          <w:b w:val="0"/>
          <w:sz w:val="22"/>
          <w:lang w:val="en-GB"/>
        </w:rPr>
        <w:noBreakHyphen/>
        <w:t> to 10</w:t>
      </w:r>
      <w:r w:rsidRPr="004D6F95">
        <w:rPr>
          <w:b w:val="0"/>
          <w:sz w:val="22"/>
          <w:lang w:val="en-GB"/>
        </w:rPr>
        <w:noBreakHyphen/>
        <w:t>Digit Dialling Transition Period for network announcements as identified in the Relief Implementation Schedule. TSPs should advise their customers that any automatic diallers or automatic call forwarding systems that are programmed to use 7</w:t>
      </w:r>
      <w:r w:rsidRPr="004D6F95">
        <w:rPr>
          <w:b w:val="0"/>
          <w:sz w:val="22"/>
          <w:lang w:val="en-GB"/>
        </w:rPr>
        <w:noBreakHyphen/>
        <w:t>digit dialling must be reprogrammed to use 10</w:t>
      </w:r>
      <w:r w:rsidRPr="004D6F95">
        <w:rPr>
          <w:b w:val="0"/>
          <w:sz w:val="22"/>
          <w:lang w:val="en-GB"/>
        </w:rPr>
        <w:noBreakHyphen/>
        <w:t>digit dialling by the introduction of the 7- to 10</w:t>
      </w:r>
      <w:r w:rsidRPr="004D6F95">
        <w:rPr>
          <w:b w:val="0"/>
          <w:sz w:val="22"/>
          <w:lang w:val="en-GB"/>
        </w:rPr>
        <w:noBreakHyphen/>
        <w:t>Digit Dialling Transition Period announcement.</w:t>
      </w:r>
    </w:p>
    <w:p w:rsidR="005728C2" w:rsidRDefault="005728C2" w:rsidP="004D6F95">
      <w:pPr>
        <w:pStyle w:val="Style1"/>
        <w:rPr>
          <w:b w:val="0"/>
          <w:sz w:val="22"/>
          <w:lang w:val="en-GB"/>
        </w:rPr>
      </w:pPr>
    </w:p>
    <w:p w:rsidR="005728C2" w:rsidRPr="005728C2" w:rsidRDefault="005728C2" w:rsidP="005728C2">
      <w:pPr>
        <w:autoSpaceDE w:val="0"/>
        <w:autoSpaceDN w:val="0"/>
        <w:adjustRightInd w:val="0"/>
        <w:rPr>
          <w:b/>
          <w:sz w:val="18"/>
        </w:rPr>
      </w:pPr>
      <w:r>
        <w:rPr>
          <w:rFonts w:cs="Arial"/>
          <w:szCs w:val="22"/>
          <w:lang w:val="en-US"/>
        </w:rPr>
        <w:t xml:space="preserve">Any devices programmed to automatically dial 7 digits cannot be changed until the TSP has implemented permissive 7/10 digit </w:t>
      </w:r>
      <w:proofErr w:type="spellStart"/>
      <w:r>
        <w:rPr>
          <w:rFonts w:cs="Arial"/>
          <w:szCs w:val="22"/>
          <w:lang w:val="en-US"/>
        </w:rPr>
        <w:t>dialling</w:t>
      </w:r>
      <w:proofErr w:type="spellEnd"/>
      <w:r>
        <w:rPr>
          <w:rFonts w:cs="Arial"/>
          <w:szCs w:val="22"/>
          <w:lang w:val="en-US"/>
        </w:rPr>
        <w:t xml:space="preserve"> in their network. These devices must then be programmed to dial 10 digits before the network announcements </w:t>
      </w:r>
      <w:r w:rsidRPr="005728C2">
        <w:rPr>
          <w:rFonts w:cs="Arial"/>
          <w:szCs w:val="22"/>
          <w:lang w:val="en-US"/>
        </w:rPr>
        <w:t>are introduced.</w:t>
      </w:r>
    </w:p>
    <w:p w:rsidR="004D6F95" w:rsidRPr="004D6F95" w:rsidRDefault="004D6F95" w:rsidP="004D6F95">
      <w:pPr>
        <w:pStyle w:val="Style1"/>
        <w:rPr>
          <w:b w:val="0"/>
          <w:sz w:val="22"/>
          <w:lang w:val="en-GB"/>
        </w:rPr>
      </w:pPr>
    </w:p>
    <w:p w:rsidR="004D6F95" w:rsidRPr="004D6F95" w:rsidRDefault="004D6F95" w:rsidP="004D6F95">
      <w:pPr>
        <w:pStyle w:val="Style1"/>
        <w:rPr>
          <w:b w:val="0"/>
          <w:sz w:val="22"/>
          <w:lang w:val="en-GB"/>
        </w:rPr>
      </w:pPr>
      <w:r w:rsidRPr="004D6F95">
        <w:rPr>
          <w:b w:val="0"/>
          <w:sz w:val="22"/>
          <w:lang w:val="en-GB"/>
        </w:rPr>
        <w:t>Users of telecommunications services should notify their TSP and the Commission or Commission staff, as appropriate, if they have any problems or concerns with modifying their systems and databases in time to implement relief in accordance with this RIP.</w:t>
      </w:r>
    </w:p>
    <w:p w:rsidR="004D6F95" w:rsidRPr="0048602B" w:rsidRDefault="004D6F95" w:rsidP="004D6F95">
      <w:pPr>
        <w:pStyle w:val="Style1"/>
      </w:pPr>
    </w:p>
    <w:p w:rsidR="004D6F95" w:rsidRPr="004D6F95" w:rsidRDefault="004D6F95" w:rsidP="004D6F95">
      <w:pPr>
        <w:pStyle w:val="Style1"/>
        <w:rPr>
          <w:noProof/>
          <w:sz w:val="22"/>
          <w:u w:val="single"/>
          <w:lang w:val="en-GB"/>
        </w:rPr>
      </w:pPr>
      <w:r w:rsidRPr="004D6F95">
        <w:rPr>
          <w:noProof/>
          <w:sz w:val="22"/>
          <w:u w:val="single"/>
          <w:lang w:val="en-GB"/>
        </w:rPr>
        <w:t>Special Types of Telecommunication Service Users</w:t>
      </w:r>
    </w:p>
    <w:p w:rsidR="004D6F95" w:rsidRPr="004D6F95" w:rsidRDefault="004D6F95" w:rsidP="004D6F95">
      <w:pPr>
        <w:pStyle w:val="Style1"/>
        <w:rPr>
          <w:b w:val="0"/>
          <w:sz w:val="22"/>
          <w:lang w:val="en-GB"/>
        </w:rPr>
      </w:pPr>
    </w:p>
    <w:p w:rsidR="004D6F95" w:rsidRPr="004D6F95" w:rsidRDefault="004D6F95" w:rsidP="004D6F95">
      <w:pPr>
        <w:pStyle w:val="Style1"/>
        <w:rPr>
          <w:b w:val="0"/>
          <w:sz w:val="22"/>
          <w:lang w:val="en-GB"/>
        </w:rPr>
      </w:pPr>
      <w:r w:rsidRPr="004D6F95">
        <w:rPr>
          <w:b w:val="0"/>
          <w:sz w:val="22"/>
          <w:lang w:val="en-GB"/>
        </w:rPr>
        <w:lastRenderedPageBreak/>
        <w:t>Special types of Telecommunication Service Users (e.g., 9</w:t>
      </w:r>
      <w:r w:rsidRPr="004D6F95">
        <w:rPr>
          <w:b w:val="0"/>
          <w:sz w:val="22"/>
          <w:lang w:val="en-GB"/>
        </w:rPr>
        <w:noBreakHyphen/>
        <w:t>1</w:t>
      </w:r>
      <w:r w:rsidRPr="004D6F95">
        <w:rPr>
          <w:b w:val="0"/>
          <w:sz w:val="22"/>
          <w:lang w:val="en-GB"/>
        </w:rPr>
        <w:noBreakHyphen/>
        <w:t>1 Public Safety Answering Points (PSAPs), alarm companies, internet service providers, paging companies, owners of Customer Premises Equipment requiring modification, unified messaging service companies, governments, apartment building owners, hydro meter readers) must take appropriate measures to ensure that their services continue to function properly. All special types of Telecommunication Service Users are requested to co-ordinate their equipment and system modifications with their TSPs to implement the new overlay NPA. This is necessary to ensure a smooth and timely transition to 10</w:t>
      </w:r>
      <w:r w:rsidRPr="004D6F95">
        <w:rPr>
          <w:b w:val="0"/>
          <w:sz w:val="22"/>
          <w:lang w:val="en-GB"/>
        </w:rPr>
        <w:noBreakHyphen/>
        <w:t>digit local dialling in the affected NPAs.</w:t>
      </w:r>
    </w:p>
    <w:p w:rsidR="004D6F95" w:rsidRDefault="004D6F95" w:rsidP="004D6F95">
      <w:pPr>
        <w:pStyle w:val="Style1"/>
      </w:pPr>
    </w:p>
    <w:p w:rsidR="004D6F95" w:rsidRPr="004D6F95" w:rsidRDefault="004D6F95" w:rsidP="004D6F95">
      <w:pPr>
        <w:pStyle w:val="Style1"/>
        <w:rPr>
          <w:noProof/>
          <w:sz w:val="22"/>
          <w:u w:val="single"/>
          <w:lang w:val="en-GB"/>
        </w:rPr>
      </w:pPr>
      <w:r w:rsidRPr="004D6F95">
        <w:rPr>
          <w:noProof/>
          <w:sz w:val="22"/>
          <w:u w:val="single"/>
          <w:lang w:val="en-GB"/>
        </w:rPr>
        <w:t>Alarm Service Providers</w:t>
      </w:r>
    </w:p>
    <w:p w:rsidR="004D6F95" w:rsidRPr="004D6F95" w:rsidRDefault="004D6F95" w:rsidP="004D6F95">
      <w:pPr>
        <w:pStyle w:val="Style1"/>
        <w:rPr>
          <w:b w:val="0"/>
          <w:sz w:val="22"/>
          <w:lang w:val="en-GB"/>
        </w:rPr>
      </w:pPr>
    </w:p>
    <w:p w:rsidR="004D6F95" w:rsidRPr="004D6F95" w:rsidRDefault="004D6F95" w:rsidP="005728C2">
      <w:pPr>
        <w:autoSpaceDE w:val="0"/>
        <w:autoSpaceDN w:val="0"/>
        <w:adjustRightInd w:val="0"/>
        <w:rPr>
          <w:b/>
        </w:rPr>
      </w:pPr>
      <w:r w:rsidRPr="004D6F95">
        <w:t xml:space="preserve">It is critically important that alarm service providers, make the necessary modifications to their systems, databases and terminal equipment </w:t>
      </w:r>
      <w:r w:rsidR="005728C2" w:rsidRPr="005728C2">
        <w:rPr>
          <w:szCs w:val="22"/>
        </w:rPr>
        <w:t xml:space="preserve">after their TSP has </w:t>
      </w:r>
      <w:r w:rsidR="005728C2" w:rsidRPr="005728C2">
        <w:rPr>
          <w:rFonts w:cs="Arial"/>
          <w:szCs w:val="22"/>
          <w:lang w:val="en-US"/>
        </w:rPr>
        <w:t>implemented</w:t>
      </w:r>
      <w:r w:rsidR="005728C2">
        <w:rPr>
          <w:rFonts w:cs="Arial"/>
          <w:szCs w:val="22"/>
          <w:lang w:val="en-US"/>
        </w:rPr>
        <w:t xml:space="preserve"> </w:t>
      </w:r>
      <w:r w:rsidR="005728C2" w:rsidRPr="005728C2">
        <w:rPr>
          <w:rFonts w:cs="Arial"/>
          <w:szCs w:val="22"/>
          <w:lang w:val="en-US"/>
        </w:rPr>
        <w:t xml:space="preserve">permissive 10-digit </w:t>
      </w:r>
      <w:proofErr w:type="spellStart"/>
      <w:r w:rsidR="005728C2" w:rsidRPr="005728C2">
        <w:rPr>
          <w:rFonts w:cs="Arial"/>
          <w:szCs w:val="22"/>
        </w:rPr>
        <w:t>dialing</w:t>
      </w:r>
      <w:proofErr w:type="spellEnd"/>
      <w:r w:rsidR="005728C2" w:rsidRPr="005728C2">
        <w:rPr>
          <w:rFonts w:cs="Arial"/>
          <w:szCs w:val="22"/>
        </w:rPr>
        <w:t xml:space="preserve"> and </w:t>
      </w:r>
      <w:r w:rsidRPr="004D6F95">
        <w:t>prior to the 7- to10</w:t>
      </w:r>
      <w:r w:rsidRPr="004D6F95">
        <w:noBreakHyphen/>
        <w:t>Digit Dialling Transition Period start date in order to ensure continuity of service.</w:t>
      </w:r>
    </w:p>
    <w:p w:rsidR="004D6F95" w:rsidRDefault="004D6F95" w:rsidP="004D6F95">
      <w:pPr>
        <w:pStyle w:val="Style1"/>
      </w:pPr>
    </w:p>
    <w:p w:rsidR="004D6F95" w:rsidRPr="004D6F95" w:rsidRDefault="004D6F95" w:rsidP="004D6F95">
      <w:pPr>
        <w:pStyle w:val="Style1"/>
        <w:rPr>
          <w:noProof/>
          <w:sz w:val="22"/>
          <w:u w:val="single"/>
          <w:lang w:val="en-GB"/>
        </w:rPr>
      </w:pPr>
      <w:r w:rsidRPr="004D6F95">
        <w:rPr>
          <w:noProof/>
          <w:sz w:val="22"/>
          <w:u w:val="single"/>
          <w:lang w:val="en-GB"/>
        </w:rPr>
        <w:t>9</w:t>
      </w:r>
      <w:r w:rsidRPr="004D6F95">
        <w:rPr>
          <w:noProof/>
          <w:sz w:val="22"/>
          <w:u w:val="single"/>
          <w:lang w:val="en-GB"/>
        </w:rPr>
        <w:noBreakHyphen/>
        <w:t>1</w:t>
      </w:r>
      <w:r w:rsidRPr="004D6F95">
        <w:rPr>
          <w:noProof/>
          <w:sz w:val="22"/>
          <w:u w:val="single"/>
          <w:lang w:val="en-GB"/>
        </w:rPr>
        <w:noBreakHyphen/>
        <w:t>1 PSAPs</w:t>
      </w:r>
    </w:p>
    <w:p w:rsidR="004D6F95" w:rsidRPr="004D6F95" w:rsidRDefault="004D6F95" w:rsidP="004D6F95">
      <w:pPr>
        <w:pStyle w:val="Style1"/>
        <w:rPr>
          <w:b w:val="0"/>
          <w:sz w:val="22"/>
          <w:lang w:val="en-GB"/>
        </w:rPr>
      </w:pPr>
    </w:p>
    <w:p w:rsidR="004D6F95" w:rsidRPr="004D6F95" w:rsidRDefault="004D6F95" w:rsidP="004D6F95">
      <w:pPr>
        <w:pStyle w:val="Style1"/>
        <w:rPr>
          <w:b w:val="0"/>
          <w:sz w:val="22"/>
          <w:lang w:val="en-GB"/>
        </w:rPr>
      </w:pPr>
      <w:r w:rsidRPr="004D6F95">
        <w:rPr>
          <w:b w:val="0"/>
          <w:sz w:val="22"/>
          <w:lang w:val="en-GB"/>
        </w:rPr>
        <w:t>9</w:t>
      </w:r>
      <w:r w:rsidRPr="004D6F95">
        <w:rPr>
          <w:b w:val="0"/>
          <w:sz w:val="22"/>
          <w:lang w:val="en-GB"/>
        </w:rPr>
        <w:noBreakHyphen/>
        <w:t>1</w:t>
      </w:r>
      <w:r w:rsidRPr="004D6F95">
        <w:rPr>
          <w:b w:val="0"/>
          <w:sz w:val="22"/>
          <w:lang w:val="en-GB"/>
        </w:rPr>
        <w:noBreakHyphen/>
        <w:t>1 PSAPs must make any required changes to their systems and databases to accommodate the new overlay NPA and 10-digit local dialling. Individual 9</w:t>
      </w:r>
      <w:r w:rsidRPr="004D6F95">
        <w:rPr>
          <w:b w:val="0"/>
          <w:sz w:val="22"/>
          <w:lang w:val="en-GB"/>
        </w:rPr>
        <w:noBreakHyphen/>
        <w:t>1</w:t>
      </w:r>
      <w:r w:rsidRPr="004D6F95">
        <w:rPr>
          <w:b w:val="0"/>
          <w:sz w:val="22"/>
          <w:lang w:val="en-GB"/>
        </w:rPr>
        <w:noBreakHyphen/>
        <w:t>1 PSAP system operators shall identify specific problems or concerns to the Commission or Commission staff, as appropriate. It is critically important that 9</w:t>
      </w:r>
      <w:r w:rsidRPr="004D6F95">
        <w:rPr>
          <w:b w:val="0"/>
          <w:sz w:val="22"/>
          <w:lang w:val="en-GB"/>
        </w:rPr>
        <w:noBreakHyphen/>
        <w:t>1</w:t>
      </w:r>
      <w:r w:rsidRPr="004D6F95">
        <w:rPr>
          <w:b w:val="0"/>
          <w:sz w:val="22"/>
          <w:lang w:val="en-GB"/>
        </w:rPr>
        <w:noBreakHyphen/>
        <w:t xml:space="preserve">1 PSAPs make the required or necessary modifications to their systems, databases and terminal equipment </w:t>
      </w:r>
      <w:r w:rsidR="005728C2" w:rsidRPr="005728C2">
        <w:rPr>
          <w:rFonts w:cs="Arial"/>
          <w:b w:val="0"/>
          <w:sz w:val="22"/>
          <w:szCs w:val="22"/>
        </w:rPr>
        <w:t xml:space="preserve">after </w:t>
      </w:r>
      <w:r w:rsidR="005728C2">
        <w:rPr>
          <w:rFonts w:cs="Arial"/>
          <w:b w:val="0"/>
          <w:sz w:val="22"/>
          <w:szCs w:val="22"/>
        </w:rPr>
        <w:t>their TSP</w:t>
      </w:r>
      <w:r w:rsidR="005728C2" w:rsidRPr="005728C2">
        <w:rPr>
          <w:rFonts w:cs="Arial"/>
          <w:b w:val="0"/>
          <w:sz w:val="22"/>
          <w:szCs w:val="22"/>
        </w:rPr>
        <w:t xml:space="preserve"> has implemented permissive 10-digit </w:t>
      </w:r>
      <w:r w:rsidR="005728C2">
        <w:rPr>
          <w:rFonts w:cs="Arial"/>
          <w:b w:val="0"/>
          <w:sz w:val="22"/>
          <w:szCs w:val="22"/>
        </w:rPr>
        <w:t>dialing</w:t>
      </w:r>
      <w:r w:rsidR="005728C2">
        <w:rPr>
          <w:b w:val="0"/>
          <w:sz w:val="22"/>
          <w:lang w:val="en-GB"/>
        </w:rPr>
        <w:t xml:space="preserve"> and </w:t>
      </w:r>
      <w:r w:rsidRPr="004D6F95">
        <w:rPr>
          <w:b w:val="0"/>
          <w:sz w:val="22"/>
          <w:lang w:val="en-GB"/>
        </w:rPr>
        <w:t>prior to the 7- to</w:t>
      </w:r>
      <w:r w:rsidR="00C6790F">
        <w:rPr>
          <w:b w:val="0"/>
          <w:sz w:val="22"/>
          <w:lang w:val="en-GB"/>
        </w:rPr>
        <w:t xml:space="preserve"> </w:t>
      </w:r>
      <w:r w:rsidRPr="004D6F95">
        <w:rPr>
          <w:b w:val="0"/>
          <w:sz w:val="22"/>
          <w:lang w:val="en-GB"/>
        </w:rPr>
        <w:t>10</w:t>
      </w:r>
      <w:r w:rsidRPr="004D6F95">
        <w:rPr>
          <w:b w:val="0"/>
          <w:sz w:val="22"/>
          <w:lang w:val="en-GB"/>
        </w:rPr>
        <w:noBreakHyphen/>
        <w:t>Digit Dialling Transition Period start date in order to implement the new overlay NPA and ensure continuity of service.</w:t>
      </w:r>
    </w:p>
    <w:p w:rsidR="004D6F95" w:rsidRPr="00C6790F" w:rsidRDefault="004D6F95" w:rsidP="004D6F95">
      <w:pPr>
        <w:pStyle w:val="Style1"/>
        <w:rPr>
          <w:lang w:val="en-GB"/>
        </w:rPr>
      </w:pPr>
    </w:p>
    <w:p w:rsidR="004D6F95" w:rsidRPr="004D6F95" w:rsidRDefault="004D6F95" w:rsidP="004D6F95">
      <w:pPr>
        <w:pStyle w:val="Style1"/>
        <w:rPr>
          <w:noProof/>
          <w:sz w:val="22"/>
          <w:u w:val="single"/>
          <w:lang w:val="en-GB"/>
        </w:rPr>
      </w:pPr>
      <w:r w:rsidRPr="004D6F95">
        <w:rPr>
          <w:noProof/>
          <w:sz w:val="22"/>
          <w:u w:val="single"/>
          <w:lang w:val="en-GB"/>
        </w:rPr>
        <w:t>Directories</w:t>
      </w:r>
    </w:p>
    <w:p w:rsidR="004D6F95" w:rsidRPr="004D6F95" w:rsidRDefault="004D6F95" w:rsidP="004D6F95">
      <w:pPr>
        <w:pStyle w:val="Style1"/>
        <w:rPr>
          <w:b w:val="0"/>
          <w:sz w:val="22"/>
          <w:lang w:val="en-GB"/>
        </w:rPr>
      </w:pPr>
    </w:p>
    <w:p w:rsidR="004D6F95" w:rsidRPr="004D6F95" w:rsidRDefault="004D6F95" w:rsidP="004D6F95">
      <w:pPr>
        <w:pStyle w:val="Style1"/>
        <w:rPr>
          <w:b w:val="0"/>
          <w:sz w:val="22"/>
          <w:lang w:val="en-GB"/>
        </w:rPr>
      </w:pPr>
      <w:r w:rsidRPr="004D6F95">
        <w:rPr>
          <w:b w:val="0"/>
          <w:sz w:val="22"/>
          <w:lang w:val="en-GB"/>
        </w:rPr>
        <w:t>All Directory Service Providers are required to comply with the requirements contained in this RIP and Commission Decisions.</w:t>
      </w:r>
    </w:p>
    <w:p w:rsidR="004D6F95" w:rsidRPr="004D6F95" w:rsidRDefault="004D6F95" w:rsidP="004D6F95">
      <w:pPr>
        <w:pStyle w:val="Style1"/>
        <w:rPr>
          <w:b w:val="0"/>
          <w:sz w:val="22"/>
          <w:lang w:val="en-GB"/>
        </w:rPr>
      </w:pPr>
    </w:p>
    <w:p w:rsidR="004D6F95" w:rsidRPr="004D6F95" w:rsidRDefault="004D6F95" w:rsidP="004D6F95">
      <w:pPr>
        <w:pStyle w:val="Style1"/>
        <w:rPr>
          <w:b w:val="0"/>
          <w:sz w:val="22"/>
          <w:lang w:val="en-GB"/>
        </w:rPr>
      </w:pPr>
      <w:r w:rsidRPr="004D6F95">
        <w:rPr>
          <w:b w:val="0"/>
          <w:sz w:val="22"/>
          <w:lang w:val="en-GB"/>
        </w:rPr>
        <w:t>It is the responsibility of Directory Service Providers to make the necessary changes to their systems and directories to facilitate the introduction of the new overlay NPA and 10</w:t>
      </w:r>
      <w:r w:rsidRPr="004D6F95">
        <w:rPr>
          <w:b w:val="0"/>
          <w:sz w:val="22"/>
          <w:lang w:val="en-GB"/>
        </w:rPr>
        <w:noBreakHyphen/>
        <w:t>digit local dialling. All directory publishers should modify their systems to accept telephone numbers in the 10</w:t>
      </w:r>
      <w:r w:rsidRPr="004D6F95">
        <w:rPr>
          <w:b w:val="0"/>
          <w:sz w:val="22"/>
          <w:lang w:val="en-GB"/>
        </w:rPr>
        <w:noBreakHyphen/>
        <w:t>digit format.</w:t>
      </w:r>
    </w:p>
    <w:p w:rsidR="004D6F95" w:rsidRPr="004D6F95" w:rsidRDefault="004D6F95" w:rsidP="004D6F95">
      <w:pPr>
        <w:pStyle w:val="Style1"/>
        <w:rPr>
          <w:b w:val="0"/>
          <w:sz w:val="22"/>
          <w:lang w:val="en-GB"/>
        </w:rPr>
      </w:pPr>
    </w:p>
    <w:p w:rsidR="004D6F95" w:rsidRPr="004D6F95" w:rsidRDefault="004D6F95" w:rsidP="004D6F95">
      <w:pPr>
        <w:pStyle w:val="Style1"/>
        <w:rPr>
          <w:b w:val="0"/>
          <w:sz w:val="22"/>
          <w:lang w:val="en-GB"/>
        </w:rPr>
      </w:pPr>
      <w:r w:rsidRPr="004D6F95">
        <w:rPr>
          <w:b w:val="0"/>
          <w:sz w:val="22"/>
          <w:lang w:val="en-GB"/>
        </w:rPr>
        <w:t>To facilitate the implementation of 10</w:t>
      </w:r>
      <w:r w:rsidRPr="004D6F95">
        <w:rPr>
          <w:b w:val="0"/>
          <w:sz w:val="22"/>
          <w:lang w:val="en-GB"/>
        </w:rPr>
        <w:noBreakHyphen/>
        <w:t>digit local dialling, directories published before the Relief Date should identify the NPA associated with the telephone number.</w:t>
      </w:r>
    </w:p>
    <w:p w:rsidR="004D6F95" w:rsidRPr="004D6F95" w:rsidRDefault="004D6F95" w:rsidP="004D6F95">
      <w:pPr>
        <w:pStyle w:val="Style1"/>
        <w:rPr>
          <w:b w:val="0"/>
          <w:sz w:val="22"/>
          <w:lang w:val="en-GB"/>
        </w:rPr>
      </w:pPr>
    </w:p>
    <w:p w:rsidR="004D6F95" w:rsidRPr="004D6F95" w:rsidRDefault="004D6F95" w:rsidP="004D6F95">
      <w:pPr>
        <w:pStyle w:val="Style1"/>
        <w:rPr>
          <w:b w:val="0"/>
          <w:sz w:val="22"/>
          <w:lang w:val="en-GB"/>
        </w:rPr>
      </w:pPr>
      <w:r w:rsidRPr="004D6F95">
        <w:rPr>
          <w:b w:val="0"/>
          <w:sz w:val="22"/>
          <w:lang w:val="en-GB"/>
        </w:rPr>
        <w:t>After the implementation of the new overlay NPA, all future directories in the NPA 70</w:t>
      </w:r>
      <w:r w:rsidR="00CF408A">
        <w:rPr>
          <w:b w:val="0"/>
          <w:sz w:val="22"/>
          <w:lang w:val="en-GB"/>
        </w:rPr>
        <w:t>9</w:t>
      </w:r>
      <w:r w:rsidRPr="004D6F95">
        <w:rPr>
          <w:b w:val="0"/>
          <w:sz w:val="22"/>
          <w:lang w:val="en-GB"/>
        </w:rPr>
        <w:t xml:space="preserve"> area should identify the NPA associated with the telephone number so that customers can obtain the appropriate 10</w:t>
      </w:r>
      <w:r w:rsidRPr="004D6F95">
        <w:rPr>
          <w:b w:val="0"/>
          <w:sz w:val="22"/>
          <w:lang w:val="en-GB"/>
        </w:rPr>
        <w:noBreakHyphen/>
        <w:t>digit number.</w:t>
      </w:r>
    </w:p>
    <w:p w:rsidR="004D6F95" w:rsidRPr="004D6F95" w:rsidRDefault="004D6F95" w:rsidP="004D6F95">
      <w:pPr>
        <w:pStyle w:val="Style1"/>
        <w:rPr>
          <w:b w:val="0"/>
          <w:sz w:val="22"/>
          <w:lang w:val="en-GB"/>
        </w:rPr>
      </w:pPr>
    </w:p>
    <w:p w:rsidR="004D6F95" w:rsidRPr="004D6F95" w:rsidRDefault="004D6F95" w:rsidP="004D6F95">
      <w:pPr>
        <w:pStyle w:val="Style1"/>
        <w:rPr>
          <w:b w:val="0"/>
          <w:sz w:val="22"/>
          <w:lang w:val="en-GB"/>
        </w:rPr>
      </w:pPr>
      <w:r w:rsidRPr="004D6F95">
        <w:rPr>
          <w:b w:val="0"/>
          <w:sz w:val="22"/>
          <w:lang w:val="en-GB"/>
        </w:rPr>
        <w:t xml:space="preserve">If Directories in Exchange Areas in NPA </w:t>
      </w:r>
      <w:r w:rsidR="00C2269C" w:rsidRPr="004D6F95">
        <w:rPr>
          <w:b w:val="0"/>
          <w:sz w:val="22"/>
          <w:lang w:val="en-GB"/>
        </w:rPr>
        <w:t>70</w:t>
      </w:r>
      <w:r w:rsidR="00C2269C">
        <w:rPr>
          <w:b w:val="0"/>
          <w:sz w:val="22"/>
          <w:lang w:val="en-GB"/>
        </w:rPr>
        <w:t>9</w:t>
      </w:r>
      <w:r w:rsidR="00C2269C" w:rsidRPr="004D6F95">
        <w:rPr>
          <w:b w:val="0"/>
          <w:sz w:val="22"/>
          <w:lang w:val="en-GB"/>
        </w:rPr>
        <w:t xml:space="preserve"> </w:t>
      </w:r>
      <w:r w:rsidRPr="004D6F95">
        <w:rPr>
          <w:b w:val="0"/>
          <w:sz w:val="22"/>
          <w:lang w:val="en-GB"/>
        </w:rPr>
        <w:t>have local dialling instructions, they will require modifications to indicate that all local calls must be dialled using the 10</w:t>
      </w:r>
      <w:r w:rsidRPr="004D6F95">
        <w:rPr>
          <w:b w:val="0"/>
          <w:sz w:val="22"/>
          <w:lang w:val="en-GB"/>
        </w:rPr>
        <w:noBreakHyphen/>
        <w:t>digit telephone number.</w:t>
      </w:r>
    </w:p>
    <w:p w:rsidR="004D6F95" w:rsidRDefault="004D6F95" w:rsidP="004D6F95">
      <w:pPr>
        <w:rPr>
          <w:b/>
          <w:noProof/>
        </w:rPr>
      </w:pPr>
    </w:p>
    <w:p w:rsidR="004D6F95" w:rsidRDefault="004D6F95" w:rsidP="004D6F95">
      <w:pPr>
        <w:rPr>
          <w:b/>
          <w:noProof/>
        </w:rPr>
      </w:pPr>
      <w:r>
        <w:rPr>
          <w:b/>
          <w:noProof/>
        </w:rPr>
        <w:t>6.</w:t>
      </w:r>
      <w:r>
        <w:rPr>
          <w:b/>
          <w:noProof/>
        </w:rPr>
        <w:tab/>
        <w:t>RECOMMENDATIONS</w:t>
      </w:r>
    </w:p>
    <w:p w:rsidR="004D6F95" w:rsidRPr="004D6F95" w:rsidRDefault="004D6F95" w:rsidP="004D6F95">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exact"/>
        <w:ind w:right="-720"/>
        <w:rPr>
          <w:b w:val="0"/>
        </w:rPr>
      </w:pPr>
    </w:p>
    <w:p w:rsidR="004D6F95" w:rsidRPr="004D6F95" w:rsidRDefault="004D6F95" w:rsidP="004D6F95">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exact"/>
        <w:rPr>
          <w:b w:val="0"/>
        </w:rPr>
      </w:pPr>
      <w:r w:rsidRPr="004D6F95">
        <w:rPr>
          <w:b w:val="0"/>
        </w:rPr>
        <w:t>The RPC submits this RIP to the CISC and the CRTC for approval and recommends that relief be implemented in accordance with the enclosed Relief Implementation Schedule, Consumer Awareness Program (CAP) and Network Implementation Plan (NIP).</w:t>
      </w:r>
    </w:p>
    <w:p w:rsidR="004D6F95" w:rsidRDefault="004D6F95" w:rsidP="004D6F95">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exact"/>
        <w:ind w:right="-720"/>
      </w:pPr>
    </w:p>
    <w:p w:rsidR="004D6F95" w:rsidRDefault="004D6F95" w:rsidP="004D6F95">
      <w:pPr>
        <w:pStyle w:val="Style1"/>
      </w:pPr>
    </w:p>
    <w:p w:rsidR="004D6F95" w:rsidRPr="009F023E" w:rsidRDefault="004D6F95" w:rsidP="004D6F95">
      <w:pPr>
        <w:pStyle w:val="Style1"/>
        <w:rPr>
          <w:b w:val="0"/>
          <w:noProof/>
          <w:szCs w:val="22"/>
          <w:u w:val="single"/>
        </w:rPr>
      </w:pPr>
      <w:r w:rsidRPr="009F023E">
        <w:rPr>
          <w:b w:val="0"/>
          <w:noProof/>
          <w:szCs w:val="22"/>
          <w:u w:val="single"/>
        </w:rPr>
        <w:t>Attachments:</w:t>
      </w:r>
    </w:p>
    <w:p w:rsidR="004D6F95" w:rsidRPr="00C435C9" w:rsidRDefault="004D6F95" w:rsidP="004D6F95">
      <w:pPr>
        <w:rPr>
          <w:noProof/>
        </w:rPr>
      </w:pPr>
    </w:p>
    <w:p w:rsidR="00C2269C" w:rsidRDefault="004D6F95" w:rsidP="00D338A0">
      <w:pPr>
        <w:pStyle w:val="ListParagraph"/>
        <w:numPr>
          <w:ilvl w:val="0"/>
          <w:numId w:val="26"/>
        </w:numPr>
        <w:rPr>
          <w:noProof/>
        </w:rPr>
      </w:pPr>
      <w:r>
        <w:rPr>
          <w:noProof/>
        </w:rPr>
        <w:t>Consumer Awareness Program (CAP)</w:t>
      </w:r>
    </w:p>
    <w:p w:rsidR="008D451B" w:rsidRDefault="008D451B" w:rsidP="008D451B">
      <w:pPr>
        <w:ind w:left="360"/>
        <w:rPr>
          <w:noProof/>
        </w:rPr>
      </w:pPr>
    </w:p>
    <w:p w:rsidR="00C2269C" w:rsidRDefault="004D6F95" w:rsidP="00D338A0">
      <w:pPr>
        <w:pStyle w:val="ListParagraph"/>
        <w:numPr>
          <w:ilvl w:val="0"/>
          <w:numId w:val="26"/>
        </w:numPr>
        <w:rPr>
          <w:noProof/>
        </w:rPr>
      </w:pPr>
      <w:r>
        <w:rPr>
          <w:noProof/>
        </w:rPr>
        <w:t>Network Implementation Plan (NIP)</w:t>
      </w:r>
    </w:p>
    <w:p w:rsidR="008D451B" w:rsidRDefault="008D451B" w:rsidP="008D451B">
      <w:pPr>
        <w:rPr>
          <w:noProof/>
        </w:rPr>
      </w:pPr>
    </w:p>
    <w:p w:rsidR="00C2269C" w:rsidRDefault="004D6F95" w:rsidP="00D338A0">
      <w:pPr>
        <w:pStyle w:val="ListParagraph"/>
        <w:numPr>
          <w:ilvl w:val="0"/>
          <w:numId w:val="26"/>
        </w:numPr>
        <w:rPr>
          <w:noProof/>
        </w:rPr>
      </w:pPr>
      <w:r>
        <w:rPr>
          <w:noProof/>
        </w:rPr>
        <w:t>Individual Telecommunications Service Provider Responsibilities</w:t>
      </w:r>
    </w:p>
    <w:p w:rsidR="004D6F95" w:rsidRDefault="004D6F95" w:rsidP="004D6F95">
      <w:pPr>
        <w:rPr>
          <w:noProof/>
        </w:rPr>
      </w:pPr>
    </w:p>
    <w:p w:rsidR="004D6F95" w:rsidRDefault="004D6F95" w:rsidP="004D6F95">
      <w:pPr>
        <w:rPr>
          <w:noProof/>
        </w:rPr>
        <w:sectPr w:rsidR="004D6F95">
          <w:headerReference w:type="default" r:id="rId13"/>
          <w:footerReference w:type="default" r:id="rId14"/>
          <w:pgSz w:w="12240" w:h="15840" w:code="1"/>
          <w:pgMar w:top="1440" w:right="1800" w:bottom="1440" w:left="1800" w:header="720" w:footer="720" w:gutter="0"/>
          <w:cols w:space="720"/>
        </w:sectPr>
      </w:pPr>
    </w:p>
    <w:p w:rsidR="004D6F95" w:rsidRDefault="004D6F95" w:rsidP="004D6F95">
      <w:pPr>
        <w:pStyle w:val="PlainText"/>
        <w:jc w:val="center"/>
        <w:rPr>
          <w:rFonts w:ascii="Arial" w:hAnsi="Arial"/>
          <w:b/>
        </w:rPr>
      </w:pPr>
      <w:r>
        <w:rPr>
          <w:rFonts w:ascii="Arial" w:hAnsi="Arial"/>
          <w:b/>
        </w:rPr>
        <w:lastRenderedPageBreak/>
        <w:t>ATTACHMENT 1</w:t>
      </w:r>
    </w:p>
    <w:p w:rsidR="004D6F95" w:rsidRDefault="004D6F95" w:rsidP="004D6F95">
      <w:pPr>
        <w:pStyle w:val="PlainText"/>
        <w:jc w:val="center"/>
        <w:rPr>
          <w:rFonts w:ascii="Arial" w:hAnsi="Arial"/>
          <w:b/>
        </w:rPr>
      </w:pPr>
    </w:p>
    <w:p w:rsidR="004D6F95" w:rsidRDefault="004D6F95" w:rsidP="004D6F95">
      <w:pPr>
        <w:pStyle w:val="PlainText"/>
        <w:jc w:val="center"/>
        <w:rPr>
          <w:rFonts w:ascii="Arial" w:hAnsi="Arial"/>
          <w:b/>
        </w:rPr>
      </w:pPr>
      <w:r>
        <w:rPr>
          <w:rFonts w:ascii="Arial" w:hAnsi="Arial"/>
          <w:b/>
        </w:rPr>
        <w:t>Consumer Awareness Program (CAP)</w:t>
      </w:r>
    </w:p>
    <w:p w:rsidR="004D6F95" w:rsidRDefault="004D6F95" w:rsidP="004D6F95">
      <w:pPr>
        <w:pStyle w:val="PlainText"/>
        <w:rPr>
          <w:rFonts w:ascii="Arial" w:hAnsi="Arial"/>
        </w:rPr>
      </w:pPr>
    </w:p>
    <w:p w:rsidR="00450000" w:rsidRDefault="00450000" w:rsidP="004D6F95">
      <w:pPr>
        <w:pStyle w:val="Style1"/>
        <w:rPr>
          <w:ins w:id="951" w:author="Morrison, Daniel" w:date="2017-10-05T15:00:00Z"/>
          <w:sz w:val="22"/>
          <w:u w:val="single"/>
        </w:rPr>
      </w:pPr>
      <w:ins w:id="952" w:author="Morrison, Daniel" w:date="2017-10-05T15:01:00Z">
        <w:r>
          <w:rPr>
            <w:sz w:val="22"/>
            <w:u w:val="single"/>
          </w:rPr>
          <w:t>Background</w:t>
        </w:r>
      </w:ins>
    </w:p>
    <w:p w:rsidR="00BC790B" w:rsidRDefault="00BC790B" w:rsidP="00BC790B">
      <w:pPr>
        <w:pStyle w:val="Style1"/>
        <w:rPr>
          <w:ins w:id="953" w:author="Morrison, Daniel" w:date="2017-10-05T15:31:00Z"/>
        </w:rPr>
      </w:pPr>
      <w:bookmarkStart w:id="954" w:name="_GoBack"/>
      <w:bookmarkEnd w:id="954"/>
    </w:p>
    <w:p w:rsidR="00BC790B" w:rsidRPr="00357CD6" w:rsidRDefault="00BC790B" w:rsidP="00BC79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ns w:id="955" w:author="Morrison, Daniel" w:date="2017-10-05T15:31:00Z"/>
          <w:rFonts w:cs="Arial"/>
          <w:szCs w:val="22"/>
        </w:rPr>
      </w:pPr>
      <w:ins w:id="956" w:author="Morrison, Daniel" w:date="2017-10-05T15:31:00Z">
        <w:r w:rsidRPr="00BC790B">
          <w:rPr>
            <w:rFonts w:cs="Arial"/>
            <w:szCs w:val="22"/>
          </w:rPr>
          <w:t xml:space="preserve">On </w:t>
        </w:r>
        <w:r w:rsidRPr="00357CD6">
          <w:rPr>
            <w:rFonts w:cs="Arial"/>
            <w:szCs w:val="22"/>
          </w:rPr>
          <w:t>31 May 2016</w:t>
        </w:r>
        <w:r w:rsidRPr="00BC790B">
          <w:rPr>
            <w:rFonts w:cs="Arial"/>
            <w:szCs w:val="22"/>
          </w:rPr>
          <w:t xml:space="preserve"> the CRTC issued Telecom Notice of Consultation CRTC </w:t>
        </w:r>
        <w:r w:rsidRPr="00357CD6">
          <w:rPr>
            <w:rFonts w:cs="Arial"/>
            <w:szCs w:val="22"/>
          </w:rPr>
          <w:t>2016-205,</w:t>
        </w:r>
        <w:r w:rsidRPr="00BC790B">
          <w:rPr>
            <w:rFonts w:cs="Arial"/>
            <w:szCs w:val="22"/>
          </w:rPr>
          <w:t xml:space="preserve"> </w:t>
        </w:r>
        <w:r w:rsidRPr="00BC790B">
          <w:rPr>
            <w:rFonts w:cs="Arial"/>
            <w:i/>
            <w:szCs w:val="22"/>
            <w:lang w:val="en-US"/>
          </w:rPr>
          <w:t>Establishment of a CISC ad hoc committee for relief planning for area code 709 in Newfoundland and Labrador</w:t>
        </w:r>
        <w:r w:rsidRPr="00BC790B">
          <w:rPr>
            <w:rFonts w:cs="Arial"/>
            <w:szCs w:val="22"/>
          </w:rPr>
          <w:t>, by which it established a CRTC Interconnection Steering Committee ad-hoc Relief P</w:t>
        </w:r>
        <w:r w:rsidRPr="00357CD6">
          <w:rPr>
            <w:rFonts w:cs="Arial"/>
            <w:szCs w:val="22"/>
          </w:rPr>
          <w:t>lanning Committee (RPC) to examine options for providing numbering relief to the area served by area code 709 in Newfoundland and Labrador.</w:t>
        </w:r>
      </w:ins>
    </w:p>
    <w:p w:rsidR="00BC790B" w:rsidRPr="00357CD6" w:rsidRDefault="00BC790B" w:rsidP="00BC790B">
      <w:pPr>
        <w:pStyle w:val="Style1"/>
        <w:rPr>
          <w:ins w:id="957" w:author="Morrison, Daniel" w:date="2017-10-05T15:31:00Z"/>
        </w:rPr>
      </w:pPr>
    </w:p>
    <w:p w:rsidR="00BC790B" w:rsidRPr="00BC790B" w:rsidRDefault="00BC790B" w:rsidP="00BC790B">
      <w:pPr>
        <w:rPr>
          <w:ins w:id="958" w:author="Morrison, Daniel" w:date="2017-10-05T15:31:00Z"/>
          <w:rFonts w:cs="Arial"/>
          <w:szCs w:val="22"/>
        </w:rPr>
      </w:pPr>
      <w:ins w:id="959" w:author="Morrison, Daniel" w:date="2017-10-05T15:31:00Z">
        <w:r w:rsidRPr="00357CD6">
          <w:rPr>
            <w:rFonts w:cs="Arial"/>
            <w:szCs w:val="22"/>
          </w:rPr>
          <w:t>On 5 August 2016</w:t>
        </w:r>
        <w:r w:rsidRPr="00BC790B">
          <w:rPr>
            <w:rFonts w:cs="Arial"/>
            <w:szCs w:val="22"/>
          </w:rPr>
          <w:t>, the CNA issued an Initial Planning Document (IPD) and the RPC commenced its work to develop a Planning Document (PD) and this Relief Implementation Plan (RIP).</w:t>
        </w:r>
      </w:ins>
    </w:p>
    <w:p w:rsidR="00BC790B" w:rsidRPr="00BC790B" w:rsidRDefault="00BC790B" w:rsidP="00BC790B">
      <w:pPr>
        <w:rPr>
          <w:ins w:id="960" w:author="Morrison, Daniel" w:date="2017-10-05T15:31:00Z"/>
          <w:rFonts w:cs="Arial"/>
          <w:szCs w:val="22"/>
        </w:rPr>
      </w:pPr>
    </w:p>
    <w:p w:rsidR="00BC790B" w:rsidRPr="00BC790B" w:rsidRDefault="00BC790B" w:rsidP="00BC790B">
      <w:pPr>
        <w:rPr>
          <w:ins w:id="961" w:author="Morrison, Daniel" w:date="2017-10-05T15:31:00Z"/>
          <w:rFonts w:cs="Arial"/>
          <w:szCs w:val="22"/>
        </w:rPr>
      </w:pPr>
      <w:ins w:id="962" w:author="Morrison, Daniel" w:date="2017-10-05T15:31:00Z">
        <w:r w:rsidRPr="00BC790B">
          <w:rPr>
            <w:rFonts w:cs="Arial"/>
            <w:szCs w:val="22"/>
          </w:rPr>
          <w:t>The Planning Document recommended relief as follows:</w:t>
        </w:r>
      </w:ins>
    </w:p>
    <w:p w:rsidR="00BC790B" w:rsidRPr="00357CD6" w:rsidRDefault="00BC790B" w:rsidP="00BC790B">
      <w:pPr>
        <w:rPr>
          <w:ins w:id="963" w:author="Morrison, Daniel" w:date="2017-10-05T15:31:00Z"/>
          <w:rFonts w:cs="Arial"/>
          <w:szCs w:val="22"/>
        </w:rPr>
      </w:pPr>
    </w:p>
    <w:p w:rsidR="00BC790B" w:rsidRPr="00357CD6" w:rsidRDefault="00BC790B" w:rsidP="00BC790B">
      <w:pPr>
        <w:pStyle w:val="ListParagraph"/>
        <w:numPr>
          <w:ilvl w:val="0"/>
          <w:numId w:val="32"/>
        </w:numPr>
        <w:rPr>
          <w:ins w:id="964" w:author="Morrison, Daniel" w:date="2017-10-05T15:31:00Z"/>
          <w:rFonts w:cs="Arial"/>
          <w:szCs w:val="22"/>
        </w:rPr>
      </w:pPr>
      <w:ins w:id="965" w:author="Morrison, Daniel" w:date="2017-10-05T15:31:00Z">
        <w:r w:rsidRPr="00357CD6">
          <w:rPr>
            <w:rFonts w:cs="Arial"/>
            <w:szCs w:val="22"/>
          </w:rPr>
          <w:t>The Relief Method should be a distributed overlay of a new NPA Code on Newfoundland and Labrador NPA 709;</w:t>
        </w:r>
      </w:ins>
    </w:p>
    <w:p w:rsidR="00BC790B" w:rsidRPr="00357CD6" w:rsidRDefault="00BC790B" w:rsidP="00BC790B">
      <w:pPr>
        <w:pStyle w:val="ListParagraph"/>
        <w:rPr>
          <w:ins w:id="966" w:author="Morrison, Daniel" w:date="2017-10-05T15:31:00Z"/>
          <w:rFonts w:cs="Arial"/>
          <w:szCs w:val="22"/>
        </w:rPr>
      </w:pPr>
    </w:p>
    <w:p w:rsidR="00BC790B" w:rsidRPr="00357CD6" w:rsidRDefault="00BC790B" w:rsidP="00BC790B">
      <w:pPr>
        <w:pStyle w:val="ListParagraph"/>
        <w:numPr>
          <w:ilvl w:val="0"/>
          <w:numId w:val="32"/>
        </w:numPr>
        <w:rPr>
          <w:ins w:id="967" w:author="Morrison, Daniel" w:date="2017-10-05T15:31:00Z"/>
          <w:rFonts w:cs="Arial"/>
          <w:szCs w:val="22"/>
        </w:rPr>
      </w:pPr>
      <w:ins w:id="968" w:author="Morrison, Daniel" w:date="2017-10-05T15:31:00Z">
        <w:r w:rsidRPr="00357CD6">
          <w:rPr>
            <w:rFonts w:cs="Arial"/>
            <w:szCs w:val="22"/>
          </w:rPr>
          <w:t>NPA Code 879 should be the Relief NPA Code (In Telecom Decision CRTC 2010-784 CRTC Interconnection Steering Committee consensus item – Reservation of area codes for future area code relief, the CRTC directed the CNA to set aside NPA 879 for the relief of NPA 709.);</w:t>
        </w:r>
      </w:ins>
    </w:p>
    <w:p w:rsidR="00BC790B" w:rsidRPr="00357CD6" w:rsidRDefault="00BC790B" w:rsidP="00BC790B">
      <w:pPr>
        <w:pStyle w:val="ListParagraph"/>
        <w:rPr>
          <w:ins w:id="969" w:author="Morrison, Daniel" w:date="2017-10-05T15:31:00Z"/>
          <w:rFonts w:cs="Arial"/>
          <w:szCs w:val="22"/>
        </w:rPr>
      </w:pPr>
    </w:p>
    <w:p w:rsidR="00BC790B" w:rsidRPr="00357CD6" w:rsidRDefault="00BC790B" w:rsidP="00BC790B">
      <w:pPr>
        <w:pStyle w:val="ListParagraph"/>
        <w:numPr>
          <w:ilvl w:val="0"/>
          <w:numId w:val="32"/>
        </w:numPr>
        <w:rPr>
          <w:ins w:id="970" w:author="Morrison, Daniel" w:date="2017-10-05T15:31:00Z"/>
          <w:rFonts w:cs="Arial"/>
          <w:szCs w:val="22"/>
        </w:rPr>
      </w:pPr>
      <w:ins w:id="971" w:author="Morrison, Daniel" w:date="2017-10-05T15:31:00Z">
        <w:r w:rsidRPr="00357CD6">
          <w:rPr>
            <w:rFonts w:cs="Arial"/>
            <w:szCs w:val="22"/>
          </w:rPr>
          <w:t>The Relief Date should be 24 November 2018 in order to provide Carriers and customers with advanced notification and sufficient lead-time to implement relief given the Jeopardy Condition in NPA 709;</w:t>
        </w:r>
      </w:ins>
    </w:p>
    <w:p w:rsidR="00BC790B" w:rsidRPr="00357CD6" w:rsidRDefault="00BC790B" w:rsidP="00BC790B">
      <w:pPr>
        <w:pStyle w:val="ListParagraph"/>
        <w:rPr>
          <w:ins w:id="972" w:author="Morrison, Daniel" w:date="2017-10-05T15:31:00Z"/>
          <w:rFonts w:cs="Arial"/>
          <w:szCs w:val="22"/>
        </w:rPr>
      </w:pPr>
    </w:p>
    <w:p w:rsidR="00BC790B" w:rsidRPr="00357CD6" w:rsidRDefault="00BC790B" w:rsidP="00BC790B">
      <w:pPr>
        <w:pStyle w:val="ListParagraph"/>
        <w:numPr>
          <w:ilvl w:val="0"/>
          <w:numId w:val="32"/>
        </w:numPr>
        <w:rPr>
          <w:ins w:id="973" w:author="Morrison, Daniel" w:date="2017-10-05T15:31:00Z"/>
          <w:rFonts w:cs="Arial"/>
          <w:szCs w:val="22"/>
        </w:rPr>
      </w:pPr>
      <w:ins w:id="974" w:author="Morrison, Daniel" w:date="2017-10-05T15:31:00Z">
        <w:r w:rsidRPr="00357CD6">
          <w:rPr>
            <w:rFonts w:cs="Arial"/>
            <w:szCs w:val="22"/>
          </w:rPr>
          <w:t>The local dialling plan should be changed to 10 digits for all local calls originating in NPA 709;</w:t>
        </w:r>
      </w:ins>
    </w:p>
    <w:p w:rsidR="00BC790B" w:rsidRPr="00357CD6" w:rsidRDefault="00BC790B" w:rsidP="00BC790B">
      <w:pPr>
        <w:pStyle w:val="ListParagraph"/>
        <w:rPr>
          <w:ins w:id="975" w:author="Morrison, Daniel" w:date="2017-10-05T15:31:00Z"/>
          <w:rFonts w:cs="Arial"/>
          <w:szCs w:val="22"/>
        </w:rPr>
      </w:pPr>
    </w:p>
    <w:p w:rsidR="00BC790B" w:rsidRPr="00357CD6" w:rsidRDefault="00BC790B" w:rsidP="00BC790B">
      <w:pPr>
        <w:pStyle w:val="ListParagraph"/>
        <w:numPr>
          <w:ilvl w:val="0"/>
          <w:numId w:val="32"/>
        </w:numPr>
        <w:rPr>
          <w:ins w:id="976" w:author="Morrison, Daniel" w:date="2017-10-05T15:31:00Z"/>
          <w:rFonts w:cs="Arial"/>
          <w:szCs w:val="22"/>
        </w:rPr>
      </w:pPr>
      <w:ins w:id="977" w:author="Morrison, Daniel" w:date="2017-10-05T15:31:00Z">
        <w:r w:rsidRPr="00357CD6">
          <w:rPr>
            <w:rFonts w:cs="Arial"/>
            <w:szCs w:val="22"/>
          </w:rPr>
          <w:t xml:space="preserve">A 7- to 10-digit local dialling transition period should be implemented commencing on 17 August 2018, with network announcements on calls </w:t>
        </w:r>
        <w:proofErr w:type="spellStart"/>
        <w:r w:rsidRPr="00357CD6">
          <w:rPr>
            <w:rFonts w:cs="Arial"/>
            <w:szCs w:val="22"/>
          </w:rPr>
          <w:t>dialed</w:t>
        </w:r>
        <w:proofErr w:type="spellEnd"/>
        <w:r w:rsidRPr="00357CD6">
          <w:rPr>
            <w:rFonts w:cs="Arial"/>
            <w:szCs w:val="22"/>
          </w:rPr>
          <w:t xml:space="preserve"> </w:t>
        </w:r>
      </w:ins>
    </w:p>
    <w:p w:rsidR="00BC790B" w:rsidRPr="00357CD6" w:rsidRDefault="00BC790B" w:rsidP="00BC790B">
      <w:pPr>
        <w:pStyle w:val="ListParagraph"/>
        <w:numPr>
          <w:ilvl w:val="0"/>
          <w:numId w:val="32"/>
        </w:numPr>
        <w:rPr>
          <w:ins w:id="978" w:author="Morrison, Daniel" w:date="2017-10-05T15:31:00Z"/>
          <w:rFonts w:cs="Arial"/>
          <w:szCs w:val="22"/>
        </w:rPr>
      </w:pPr>
      <w:ins w:id="979" w:author="Morrison, Daniel" w:date="2017-10-05T15:31:00Z">
        <w:r w:rsidRPr="00357CD6">
          <w:rPr>
            <w:rFonts w:cs="Arial"/>
            <w:szCs w:val="22"/>
          </w:rPr>
          <w:t xml:space="preserve">using 7 digits phased in over one week between 17 August 2018 and 24 August 2018; </w:t>
        </w:r>
      </w:ins>
    </w:p>
    <w:p w:rsidR="00BC790B" w:rsidRPr="00357CD6" w:rsidRDefault="00BC790B" w:rsidP="00BC790B">
      <w:pPr>
        <w:pStyle w:val="ListParagraph"/>
        <w:rPr>
          <w:ins w:id="980" w:author="Morrison, Daniel" w:date="2017-10-05T15:31:00Z"/>
          <w:rFonts w:cs="Arial"/>
          <w:szCs w:val="22"/>
        </w:rPr>
      </w:pPr>
    </w:p>
    <w:p w:rsidR="00BC790B" w:rsidRPr="00357CD6" w:rsidRDefault="00BC790B" w:rsidP="00BC790B">
      <w:pPr>
        <w:pStyle w:val="ListParagraph"/>
        <w:numPr>
          <w:ilvl w:val="0"/>
          <w:numId w:val="32"/>
        </w:numPr>
        <w:rPr>
          <w:ins w:id="981" w:author="Morrison, Daniel" w:date="2017-10-05T15:31:00Z"/>
          <w:rFonts w:cs="Arial"/>
          <w:szCs w:val="22"/>
        </w:rPr>
      </w:pPr>
      <w:ins w:id="982" w:author="Morrison, Daniel" w:date="2017-10-05T15:31:00Z">
        <w:r w:rsidRPr="00357CD6">
          <w:rPr>
            <w:rFonts w:cs="Arial"/>
            <w:szCs w:val="22"/>
          </w:rPr>
          <w:t>Mandatory 10-digit local dialling should be implemented commencing on 10 November 2018, with network announcements on calls dialled using 7 digits phased in over one week between 10 November 2018 and 17 November 2018; and</w:t>
        </w:r>
      </w:ins>
    </w:p>
    <w:p w:rsidR="00BC790B" w:rsidRPr="00357CD6" w:rsidRDefault="00BC790B" w:rsidP="00BC790B">
      <w:pPr>
        <w:pStyle w:val="ListParagraph"/>
        <w:rPr>
          <w:ins w:id="983" w:author="Morrison, Daniel" w:date="2017-10-05T15:31:00Z"/>
          <w:rFonts w:cs="Arial"/>
          <w:szCs w:val="22"/>
        </w:rPr>
      </w:pPr>
    </w:p>
    <w:p w:rsidR="00BC790B" w:rsidRPr="00357CD6" w:rsidRDefault="00BC790B" w:rsidP="00BC790B">
      <w:pPr>
        <w:pStyle w:val="ListParagraph"/>
        <w:numPr>
          <w:ilvl w:val="0"/>
          <w:numId w:val="32"/>
        </w:numPr>
        <w:rPr>
          <w:ins w:id="984" w:author="Morrison, Daniel" w:date="2017-10-05T15:31:00Z"/>
          <w:rFonts w:cs="Arial"/>
          <w:szCs w:val="22"/>
        </w:rPr>
      </w:pPr>
      <w:ins w:id="985" w:author="Morrison, Daniel" w:date="2017-10-05T15:31:00Z">
        <w:r w:rsidRPr="00357CD6">
          <w:rPr>
            <w:rFonts w:cs="Arial"/>
            <w:szCs w:val="22"/>
          </w:rPr>
          <w:t>Standard network announcements should be implemented commencing on 2 February 2019 and completed within one month by 2 March 2019.</w:t>
        </w:r>
      </w:ins>
    </w:p>
    <w:p w:rsidR="00BC790B" w:rsidRPr="00357CD6" w:rsidRDefault="00BC790B" w:rsidP="00BC790B">
      <w:pPr>
        <w:pStyle w:val="ListParagraph"/>
        <w:rPr>
          <w:ins w:id="986" w:author="Morrison, Daniel" w:date="2017-10-05T15:31:00Z"/>
          <w:rFonts w:cs="Arial"/>
          <w:szCs w:val="22"/>
        </w:rPr>
      </w:pPr>
    </w:p>
    <w:p w:rsidR="00BC790B" w:rsidRPr="00357CD6" w:rsidRDefault="00BC790B" w:rsidP="00BC790B">
      <w:pPr>
        <w:pStyle w:val="ListParagraph"/>
        <w:rPr>
          <w:ins w:id="987" w:author="Morrison, Daniel" w:date="2017-10-05T15:31:00Z"/>
          <w:rFonts w:cs="Arial"/>
          <w:szCs w:val="22"/>
        </w:rPr>
      </w:pPr>
    </w:p>
    <w:p w:rsidR="00BC790B" w:rsidRPr="00BC790B" w:rsidRDefault="00BC790B" w:rsidP="00BC790B">
      <w:pPr>
        <w:rPr>
          <w:ins w:id="988" w:author="Morrison, Daniel" w:date="2017-10-05T15:31:00Z"/>
          <w:rFonts w:cs="Arial"/>
          <w:szCs w:val="22"/>
        </w:rPr>
      </w:pPr>
      <w:ins w:id="989" w:author="Morrison, Daniel" w:date="2017-10-05T15:31:00Z">
        <w:r w:rsidRPr="00357CD6">
          <w:rPr>
            <w:rFonts w:cs="Arial"/>
            <w:szCs w:val="22"/>
          </w:rPr>
          <w:t xml:space="preserve">On 2 February 2017 </w:t>
        </w:r>
        <w:r w:rsidRPr="00BC790B">
          <w:rPr>
            <w:rFonts w:cs="Arial"/>
            <w:szCs w:val="22"/>
          </w:rPr>
          <w:t xml:space="preserve">the CRTC issued Telecom Decision CRTC </w:t>
        </w:r>
        <w:r w:rsidRPr="00357CD6">
          <w:rPr>
            <w:rFonts w:cs="Arial"/>
            <w:szCs w:val="22"/>
          </w:rPr>
          <w:t>2017-35</w:t>
        </w:r>
        <w:r w:rsidRPr="00BC790B">
          <w:rPr>
            <w:rFonts w:cs="Arial"/>
            <w:szCs w:val="22"/>
          </w:rPr>
          <w:t xml:space="preserve"> which determined that area code relief for are code 709 in Newfoundland and Labrador be </w:t>
        </w:r>
        <w:r w:rsidRPr="00BC790B">
          <w:rPr>
            <w:rFonts w:cs="Arial"/>
            <w:szCs w:val="22"/>
          </w:rPr>
          <w:lastRenderedPageBreak/>
          <w:t xml:space="preserve">provided by implementing a distributed overlay of new area code 879, effective </w:t>
        </w:r>
        <w:r w:rsidRPr="00357CD6">
          <w:rPr>
            <w:rFonts w:cs="Arial"/>
            <w:b/>
            <w:szCs w:val="22"/>
          </w:rPr>
          <w:t>24 November 2018</w:t>
        </w:r>
        <w:r w:rsidRPr="00357CD6">
          <w:rPr>
            <w:rFonts w:cs="Arial"/>
            <w:szCs w:val="22"/>
          </w:rPr>
          <w:t xml:space="preserve">. </w:t>
        </w:r>
      </w:ins>
    </w:p>
    <w:p w:rsidR="00BC790B" w:rsidRPr="00BC790B" w:rsidRDefault="00BC790B" w:rsidP="00BC790B">
      <w:pPr>
        <w:rPr>
          <w:ins w:id="990" w:author="Morrison, Daniel" w:date="2017-10-05T15:31:00Z"/>
          <w:rFonts w:cs="Arial"/>
          <w:szCs w:val="22"/>
        </w:rPr>
      </w:pPr>
    </w:p>
    <w:p w:rsidR="00BC790B" w:rsidRPr="00BC790B" w:rsidRDefault="00BC790B" w:rsidP="00BC790B">
      <w:pPr>
        <w:rPr>
          <w:ins w:id="991" w:author="Morrison, Daniel" w:date="2017-10-05T15:31:00Z"/>
          <w:rFonts w:cs="Arial"/>
          <w:b/>
          <w:szCs w:val="22"/>
        </w:rPr>
      </w:pPr>
      <w:ins w:id="992" w:author="Morrison, Daniel" w:date="2017-10-05T15:31:00Z">
        <w:r w:rsidRPr="00BC790B">
          <w:rPr>
            <w:rFonts w:cs="Arial"/>
            <w:b/>
            <w:szCs w:val="22"/>
          </w:rPr>
          <w:t>Revision of Relief Implementation Plan</w:t>
        </w:r>
      </w:ins>
    </w:p>
    <w:p w:rsidR="00BC790B" w:rsidRPr="00357CD6" w:rsidRDefault="00BC790B" w:rsidP="00BC790B">
      <w:pPr>
        <w:rPr>
          <w:ins w:id="993" w:author="Morrison, Daniel" w:date="2017-10-05T15:31:00Z"/>
          <w:rFonts w:cs="Arial"/>
          <w:szCs w:val="22"/>
        </w:rPr>
      </w:pPr>
    </w:p>
    <w:p w:rsidR="00BC790B" w:rsidRPr="00BC790B" w:rsidRDefault="00BC790B" w:rsidP="00BC790B">
      <w:pPr>
        <w:rPr>
          <w:ins w:id="994" w:author="Morrison, Daniel" w:date="2017-10-05T15:31:00Z"/>
          <w:rFonts w:cs="Arial"/>
          <w:szCs w:val="22"/>
        </w:rPr>
      </w:pPr>
      <w:ins w:id="995" w:author="Morrison, Daniel" w:date="2017-10-05T15:31:00Z">
        <w:r w:rsidRPr="00357CD6">
          <w:rPr>
            <w:rFonts w:cs="Arial"/>
            <w:szCs w:val="22"/>
          </w:rPr>
          <w:t>On 20 September 2017</w:t>
        </w:r>
        <w:r w:rsidRPr="00BC790B">
          <w:rPr>
            <w:rFonts w:cs="Arial"/>
            <w:szCs w:val="22"/>
          </w:rPr>
          <w:t xml:space="preserve"> the CNA released the results of the </w:t>
        </w:r>
        <w:r w:rsidRPr="00357CD6">
          <w:rPr>
            <w:rFonts w:cs="Arial"/>
            <w:szCs w:val="22"/>
          </w:rPr>
          <w:t>July 2017 J-NRUF</w:t>
        </w:r>
        <w:r w:rsidRPr="00BC790B">
          <w:rPr>
            <w:rFonts w:cs="Arial"/>
            <w:szCs w:val="22"/>
          </w:rPr>
          <w:t xml:space="preserve"> which indicated that the Projected Exhaust Date for NPA </w:t>
        </w:r>
        <w:r w:rsidRPr="00357CD6">
          <w:rPr>
            <w:rFonts w:cs="Arial"/>
            <w:szCs w:val="22"/>
          </w:rPr>
          <w:t>709</w:t>
        </w:r>
        <w:r w:rsidRPr="00BC790B">
          <w:rPr>
            <w:rFonts w:cs="Arial"/>
            <w:szCs w:val="22"/>
          </w:rPr>
          <w:t xml:space="preserve"> had been deferred </w:t>
        </w:r>
        <w:r w:rsidRPr="00357CD6">
          <w:rPr>
            <w:rFonts w:cs="Arial"/>
            <w:szCs w:val="22"/>
          </w:rPr>
          <w:t>4 years and 7 months to March 2024.</w:t>
        </w:r>
      </w:ins>
    </w:p>
    <w:p w:rsidR="00BC790B" w:rsidRPr="00BC790B" w:rsidRDefault="00BC790B" w:rsidP="00BC790B">
      <w:pPr>
        <w:rPr>
          <w:ins w:id="996" w:author="Morrison, Daniel" w:date="2017-10-05T15:31:00Z"/>
          <w:rFonts w:cs="Arial"/>
          <w:szCs w:val="22"/>
        </w:rPr>
      </w:pPr>
    </w:p>
    <w:p w:rsidR="00BC790B" w:rsidRPr="00CB60D9" w:rsidRDefault="00BC790B" w:rsidP="00BC790B">
      <w:pPr>
        <w:rPr>
          <w:ins w:id="997" w:author="Morrison, Daniel" w:date="2017-10-05T15:31:00Z"/>
          <w:rFonts w:cs="Arial"/>
          <w:szCs w:val="22"/>
        </w:rPr>
      </w:pPr>
      <w:ins w:id="998" w:author="Morrison, Daniel" w:date="2017-10-05T15:31:00Z">
        <w:r w:rsidRPr="00BC790B">
          <w:rPr>
            <w:rFonts w:cs="Arial"/>
            <w:szCs w:val="22"/>
          </w:rPr>
          <w:t xml:space="preserve">On </w:t>
        </w:r>
        <w:r w:rsidRPr="00BC790B">
          <w:rPr>
            <w:rFonts w:cs="Arial"/>
            <w:szCs w:val="22"/>
            <w:highlight w:val="yellow"/>
          </w:rPr>
          <w:t>XX October 2017</w:t>
        </w:r>
        <w:r w:rsidRPr="00BC790B">
          <w:rPr>
            <w:rFonts w:cs="Arial"/>
            <w:szCs w:val="22"/>
          </w:rPr>
          <w:t xml:space="preserve">, the RPC agreed to recommend to the CISC and CRTC that the Relief Date for NPA 709 in Newfoundland and Labrador be deferred to </w:t>
        </w:r>
        <w:r w:rsidRPr="00357CD6">
          <w:rPr>
            <w:rFonts w:cs="Arial"/>
            <w:b/>
            <w:szCs w:val="22"/>
          </w:rPr>
          <w:t>20 May 2022</w:t>
        </w:r>
        <w:r w:rsidRPr="00BC790B">
          <w:rPr>
            <w:rFonts w:cs="Arial"/>
            <w:b/>
            <w:szCs w:val="22"/>
          </w:rPr>
          <w:t xml:space="preserve">.  </w:t>
        </w:r>
        <w:r w:rsidRPr="00BC790B">
          <w:rPr>
            <w:rFonts w:cs="Arial"/>
            <w:szCs w:val="22"/>
          </w:rPr>
          <w:t>This date was chosen based on the removal of the Jeopardy Condition</w:t>
        </w:r>
        <w:r w:rsidRPr="00357CD6">
          <w:rPr>
            <w:rFonts w:cs="Arial"/>
            <w:szCs w:val="22"/>
          </w:rPr>
          <w:t xml:space="preserve"> for NPA 709 in Newfoundland and Labrador, as well as the Projected Exhaust Date indicated on Form 2 of the July 2017 J-NRUF results.</w:t>
        </w:r>
      </w:ins>
    </w:p>
    <w:p w:rsidR="00450000" w:rsidRPr="00BC790B" w:rsidRDefault="00450000" w:rsidP="004D6F95">
      <w:pPr>
        <w:pStyle w:val="Style1"/>
        <w:rPr>
          <w:ins w:id="999" w:author="Morrison, Daniel" w:date="2017-10-05T15:00:00Z"/>
          <w:sz w:val="22"/>
          <w:u w:val="single"/>
          <w:lang w:val="en-GB"/>
          <w:rPrChange w:id="1000" w:author="Morrison, Daniel" w:date="2017-10-05T15:31:00Z">
            <w:rPr>
              <w:ins w:id="1001" w:author="Morrison, Daniel" w:date="2017-10-05T15:00:00Z"/>
              <w:sz w:val="22"/>
              <w:u w:val="single"/>
            </w:rPr>
          </w:rPrChange>
        </w:rPr>
      </w:pPr>
    </w:p>
    <w:p w:rsidR="004D6F95" w:rsidRPr="008D6FB0" w:rsidRDefault="004D6F95" w:rsidP="004D6F95">
      <w:pPr>
        <w:pStyle w:val="Style1"/>
        <w:rPr>
          <w:sz w:val="22"/>
          <w:u w:val="single"/>
        </w:rPr>
      </w:pPr>
      <w:r w:rsidRPr="008D6FB0">
        <w:rPr>
          <w:sz w:val="22"/>
          <w:u w:val="single"/>
        </w:rPr>
        <w:t>Introduction</w:t>
      </w:r>
    </w:p>
    <w:p w:rsidR="004D6F95" w:rsidRPr="008D6FB0" w:rsidRDefault="004D6F95" w:rsidP="004D6F95">
      <w:pPr>
        <w:pStyle w:val="Style1"/>
        <w:rPr>
          <w:sz w:val="22"/>
        </w:rPr>
      </w:pPr>
    </w:p>
    <w:p w:rsidR="004D6F95" w:rsidRPr="004D6F95" w:rsidRDefault="004D6F95" w:rsidP="004D6F95">
      <w:pPr>
        <w:pStyle w:val="Style1"/>
        <w:rPr>
          <w:b w:val="0"/>
          <w:sz w:val="22"/>
          <w:szCs w:val="22"/>
        </w:rPr>
      </w:pPr>
      <w:r w:rsidRPr="004D6F95">
        <w:rPr>
          <w:b w:val="0"/>
          <w:sz w:val="22"/>
          <w:szCs w:val="22"/>
        </w:rPr>
        <w:t>The RPC has established a Consumer Awareness Task Force (CATF) to develop and implement this CAP.</w:t>
      </w:r>
    </w:p>
    <w:p w:rsidR="004D6F95" w:rsidRPr="004D6F95" w:rsidRDefault="004D6F95" w:rsidP="004D6F95">
      <w:pPr>
        <w:pStyle w:val="Style1"/>
        <w:rPr>
          <w:b w:val="0"/>
          <w:sz w:val="22"/>
          <w:szCs w:val="22"/>
        </w:rPr>
      </w:pPr>
    </w:p>
    <w:p w:rsidR="004D6F95" w:rsidRPr="004D6F95" w:rsidRDefault="004D6F95" w:rsidP="004D6F95">
      <w:pPr>
        <w:pStyle w:val="Style1"/>
        <w:rPr>
          <w:b w:val="0"/>
          <w:sz w:val="22"/>
          <w:szCs w:val="22"/>
        </w:rPr>
      </w:pPr>
      <w:r w:rsidRPr="004D6F95">
        <w:rPr>
          <w:b w:val="0"/>
          <w:sz w:val="22"/>
          <w:szCs w:val="22"/>
        </w:rPr>
        <w:t>This CAP identifies key milestones and establishes completion dates as agreed to by the RPC. It is the responsibility of all Telecommunications Service Providers (TSPs) operating or intending to operate in NPA 70</w:t>
      </w:r>
      <w:r w:rsidR="00CF408A">
        <w:rPr>
          <w:b w:val="0"/>
          <w:sz w:val="22"/>
          <w:szCs w:val="22"/>
        </w:rPr>
        <w:t>9</w:t>
      </w:r>
      <w:r w:rsidRPr="004D6F95">
        <w:rPr>
          <w:b w:val="0"/>
          <w:sz w:val="22"/>
          <w:szCs w:val="22"/>
        </w:rPr>
        <w:t xml:space="preserve"> to file their individual consumer awareness plans with the Commission in accordance with the Relief Implementation Schedule. TSPs must implement those programs in accordance with this industry CAP and submit progress reports to the CATF and RPC for inclusion in the Progress and Final Reports to be filed with the Commission. The Relief Implementation Schedule contains start and end dates for industry consumer awareness activities (see the Relief Implementation Schedule included in this Relief Implementation Plan).</w:t>
      </w:r>
    </w:p>
    <w:p w:rsidR="004D6F95" w:rsidRPr="004D6F95" w:rsidRDefault="004D6F95" w:rsidP="004D6F95">
      <w:pPr>
        <w:pStyle w:val="Style1"/>
        <w:rPr>
          <w:b w:val="0"/>
          <w:sz w:val="22"/>
          <w:szCs w:val="22"/>
        </w:rPr>
      </w:pPr>
    </w:p>
    <w:p w:rsidR="004D6F95" w:rsidRPr="004D6F95" w:rsidRDefault="004D6F95" w:rsidP="004D6F95">
      <w:pPr>
        <w:pStyle w:val="Style1"/>
        <w:rPr>
          <w:b w:val="0"/>
          <w:sz w:val="22"/>
          <w:szCs w:val="22"/>
        </w:rPr>
      </w:pPr>
      <w:r w:rsidRPr="004D6F95">
        <w:rPr>
          <w:b w:val="0"/>
          <w:sz w:val="22"/>
          <w:szCs w:val="22"/>
        </w:rPr>
        <w:t>In order to implement the CAP, TSPs may act individually or collectively to accomplish their objectives. However, where TSPs act collectively (e.g., Telecommunications Alliance), such TSPs are individually responsible to report their progress to the CATF and RPC.</w:t>
      </w:r>
    </w:p>
    <w:p w:rsidR="004D6F95" w:rsidRPr="004D6F95" w:rsidRDefault="004D6F95" w:rsidP="004D6F95">
      <w:pPr>
        <w:pStyle w:val="Style1"/>
        <w:rPr>
          <w:b w:val="0"/>
          <w:sz w:val="22"/>
          <w:szCs w:val="22"/>
        </w:rPr>
      </w:pPr>
    </w:p>
    <w:p w:rsidR="004D6F95" w:rsidRPr="004D6F95" w:rsidRDefault="004D6F95" w:rsidP="004D6F95">
      <w:pPr>
        <w:pStyle w:val="Style1"/>
        <w:rPr>
          <w:b w:val="0"/>
          <w:sz w:val="22"/>
          <w:szCs w:val="22"/>
        </w:rPr>
      </w:pPr>
      <w:r w:rsidRPr="004D6F95">
        <w:rPr>
          <w:b w:val="0"/>
          <w:sz w:val="22"/>
          <w:szCs w:val="22"/>
        </w:rPr>
        <w:t>All TSPs are required to report any major relief plan concerns as they are identified, along with proposed solutions, and to address consumer concerns reported directly to the Commission.</w:t>
      </w:r>
    </w:p>
    <w:p w:rsidR="004D6F95" w:rsidRPr="004D6F95" w:rsidRDefault="004D6F95" w:rsidP="004D6F95">
      <w:pPr>
        <w:pStyle w:val="Style1"/>
        <w:rPr>
          <w:b w:val="0"/>
          <w:sz w:val="22"/>
          <w:szCs w:val="22"/>
        </w:rPr>
      </w:pPr>
    </w:p>
    <w:p w:rsidR="004D6F95" w:rsidRPr="004D6F95" w:rsidRDefault="004D6F95" w:rsidP="004D6F95">
      <w:pPr>
        <w:pStyle w:val="Style1"/>
        <w:rPr>
          <w:b w:val="0"/>
          <w:sz w:val="22"/>
          <w:szCs w:val="22"/>
        </w:rPr>
      </w:pPr>
      <w:r w:rsidRPr="004D6F95">
        <w:rPr>
          <w:b w:val="0"/>
          <w:sz w:val="22"/>
          <w:szCs w:val="22"/>
        </w:rPr>
        <w:t>As there are both English and French speaking communities within NPA</w:t>
      </w:r>
      <w:r w:rsidR="00CF408A">
        <w:rPr>
          <w:b w:val="0"/>
          <w:sz w:val="22"/>
          <w:szCs w:val="22"/>
        </w:rPr>
        <w:t>709</w:t>
      </w:r>
      <w:r w:rsidRPr="004D6F95">
        <w:rPr>
          <w:b w:val="0"/>
          <w:sz w:val="22"/>
          <w:szCs w:val="22"/>
        </w:rPr>
        <w:t xml:space="preserve">, there is a need to provide communications in both official languages. Communications may also be provided in additional languages at the option of </w:t>
      </w:r>
      <w:proofErr w:type="spellStart"/>
      <w:r w:rsidRPr="004D6F95">
        <w:rPr>
          <w:b w:val="0"/>
          <w:sz w:val="22"/>
          <w:szCs w:val="22"/>
        </w:rPr>
        <w:t>TSPs.</w:t>
      </w:r>
      <w:proofErr w:type="spellEnd"/>
    </w:p>
    <w:p w:rsidR="004D6F95" w:rsidRPr="004D6F95" w:rsidRDefault="004D6F95" w:rsidP="004D6F95">
      <w:pPr>
        <w:pStyle w:val="Style1"/>
        <w:rPr>
          <w:b w:val="0"/>
          <w:sz w:val="22"/>
          <w:szCs w:val="22"/>
        </w:rPr>
      </w:pPr>
    </w:p>
    <w:p w:rsidR="004D6F95" w:rsidRPr="004D6F95" w:rsidRDefault="004D6F95" w:rsidP="004D6F95">
      <w:pPr>
        <w:pStyle w:val="Style1"/>
        <w:rPr>
          <w:b w:val="0"/>
          <w:sz w:val="22"/>
          <w:szCs w:val="22"/>
        </w:rPr>
      </w:pPr>
      <w:r w:rsidRPr="004D6F95">
        <w:rPr>
          <w:b w:val="0"/>
          <w:sz w:val="22"/>
          <w:szCs w:val="22"/>
        </w:rPr>
        <w:t>The RPC requested that the CATF develop a CAP that incorporates the following:</w:t>
      </w:r>
    </w:p>
    <w:p w:rsidR="004D6F95" w:rsidRPr="004D6F95" w:rsidRDefault="004D6F95" w:rsidP="004D6F95">
      <w:pPr>
        <w:pStyle w:val="Style1"/>
        <w:rPr>
          <w:b w:val="0"/>
          <w:sz w:val="22"/>
          <w:szCs w:val="22"/>
        </w:rPr>
      </w:pPr>
    </w:p>
    <w:p w:rsidR="004D6F95" w:rsidRDefault="004D6F95" w:rsidP="00D338A0">
      <w:pPr>
        <w:pStyle w:val="Style1"/>
        <w:numPr>
          <w:ilvl w:val="0"/>
          <w:numId w:val="27"/>
        </w:numPr>
        <w:rPr>
          <w:b w:val="0"/>
          <w:sz w:val="22"/>
          <w:szCs w:val="22"/>
        </w:rPr>
      </w:pPr>
      <w:r w:rsidRPr="004D6F95">
        <w:rPr>
          <w:b w:val="0"/>
          <w:sz w:val="22"/>
          <w:szCs w:val="22"/>
        </w:rPr>
        <w:t>Develop and agree on a CAP schedule</w:t>
      </w:r>
    </w:p>
    <w:p w:rsidR="007817BD" w:rsidRPr="004D6F95" w:rsidRDefault="007817BD" w:rsidP="007817BD">
      <w:pPr>
        <w:pStyle w:val="Style1"/>
        <w:ind w:left="720"/>
        <w:rPr>
          <w:b w:val="0"/>
          <w:sz w:val="22"/>
          <w:szCs w:val="22"/>
        </w:rPr>
      </w:pPr>
    </w:p>
    <w:p w:rsidR="004D6F95" w:rsidRDefault="004D6F95" w:rsidP="00D338A0">
      <w:pPr>
        <w:pStyle w:val="Style1"/>
        <w:numPr>
          <w:ilvl w:val="0"/>
          <w:numId w:val="27"/>
        </w:numPr>
        <w:rPr>
          <w:b w:val="0"/>
          <w:sz w:val="22"/>
          <w:szCs w:val="22"/>
        </w:rPr>
      </w:pPr>
      <w:r w:rsidRPr="004D6F95">
        <w:rPr>
          <w:b w:val="0"/>
          <w:sz w:val="22"/>
          <w:szCs w:val="22"/>
        </w:rPr>
        <w:t>Co-ordinate and schedule progress reports with the NITF</w:t>
      </w:r>
    </w:p>
    <w:p w:rsidR="007817BD" w:rsidRPr="004D6F95" w:rsidRDefault="007817BD" w:rsidP="007817BD">
      <w:pPr>
        <w:pStyle w:val="Style1"/>
        <w:rPr>
          <w:b w:val="0"/>
          <w:sz w:val="22"/>
          <w:szCs w:val="22"/>
        </w:rPr>
      </w:pPr>
    </w:p>
    <w:p w:rsidR="004D6F95" w:rsidRDefault="004D6F95" w:rsidP="00D338A0">
      <w:pPr>
        <w:pStyle w:val="Style1"/>
        <w:numPr>
          <w:ilvl w:val="0"/>
          <w:numId w:val="27"/>
        </w:numPr>
        <w:rPr>
          <w:b w:val="0"/>
          <w:sz w:val="22"/>
          <w:szCs w:val="22"/>
        </w:rPr>
      </w:pPr>
      <w:r w:rsidRPr="004D6F95">
        <w:rPr>
          <w:b w:val="0"/>
          <w:sz w:val="22"/>
          <w:szCs w:val="22"/>
        </w:rPr>
        <w:t>Identify and address CAP issues</w:t>
      </w:r>
    </w:p>
    <w:p w:rsidR="007817BD" w:rsidRPr="004D6F95" w:rsidRDefault="007817BD" w:rsidP="007817BD">
      <w:pPr>
        <w:pStyle w:val="Style1"/>
        <w:rPr>
          <w:b w:val="0"/>
          <w:sz w:val="22"/>
          <w:szCs w:val="22"/>
        </w:rPr>
      </w:pPr>
    </w:p>
    <w:p w:rsidR="004D6F95" w:rsidRDefault="004D6F95" w:rsidP="00D338A0">
      <w:pPr>
        <w:pStyle w:val="Style1"/>
        <w:numPr>
          <w:ilvl w:val="0"/>
          <w:numId w:val="27"/>
        </w:numPr>
        <w:rPr>
          <w:b w:val="0"/>
          <w:sz w:val="22"/>
          <w:szCs w:val="22"/>
        </w:rPr>
      </w:pPr>
      <w:r w:rsidRPr="004D6F95">
        <w:rPr>
          <w:b w:val="0"/>
          <w:sz w:val="22"/>
          <w:szCs w:val="22"/>
        </w:rPr>
        <w:lastRenderedPageBreak/>
        <w:t>Communications objectives</w:t>
      </w:r>
    </w:p>
    <w:p w:rsidR="007817BD" w:rsidRPr="004D6F95" w:rsidRDefault="007817BD" w:rsidP="007817BD">
      <w:pPr>
        <w:pStyle w:val="Style1"/>
        <w:rPr>
          <w:b w:val="0"/>
          <w:sz w:val="22"/>
          <w:szCs w:val="22"/>
        </w:rPr>
      </w:pPr>
    </w:p>
    <w:p w:rsidR="007817BD" w:rsidRDefault="004D6F95" w:rsidP="00D338A0">
      <w:pPr>
        <w:pStyle w:val="Style1"/>
        <w:numPr>
          <w:ilvl w:val="0"/>
          <w:numId w:val="27"/>
        </w:numPr>
        <w:rPr>
          <w:b w:val="0"/>
          <w:sz w:val="22"/>
          <w:szCs w:val="22"/>
        </w:rPr>
      </w:pPr>
      <w:r w:rsidRPr="004D6F95">
        <w:rPr>
          <w:b w:val="0"/>
          <w:sz w:val="22"/>
          <w:szCs w:val="22"/>
        </w:rPr>
        <w:t>Target audiences (e.g., government, media and variou</w:t>
      </w:r>
      <w:r w:rsidR="007817BD">
        <w:rPr>
          <w:b w:val="0"/>
          <w:sz w:val="22"/>
          <w:szCs w:val="22"/>
        </w:rPr>
        <w:t xml:space="preserve">s business and residence market </w:t>
      </w:r>
      <w:r w:rsidRPr="004D6F95">
        <w:rPr>
          <w:b w:val="0"/>
          <w:sz w:val="22"/>
          <w:szCs w:val="22"/>
        </w:rPr>
        <w:t>segments)</w:t>
      </w:r>
    </w:p>
    <w:p w:rsidR="007817BD" w:rsidRPr="007817BD" w:rsidRDefault="007817BD" w:rsidP="007817BD">
      <w:pPr>
        <w:pStyle w:val="Style1"/>
        <w:rPr>
          <w:b w:val="0"/>
          <w:sz w:val="22"/>
          <w:szCs w:val="22"/>
        </w:rPr>
      </w:pPr>
    </w:p>
    <w:p w:rsidR="007817BD" w:rsidRDefault="004D6F95" w:rsidP="00D338A0">
      <w:pPr>
        <w:pStyle w:val="Style1"/>
        <w:numPr>
          <w:ilvl w:val="0"/>
          <w:numId w:val="27"/>
        </w:numPr>
        <w:rPr>
          <w:b w:val="0"/>
          <w:sz w:val="22"/>
          <w:szCs w:val="22"/>
        </w:rPr>
      </w:pPr>
      <w:r w:rsidRPr="004D6F95">
        <w:rPr>
          <w:b w:val="0"/>
          <w:sz w:val="22"/>
          <w:szCs w:val="22"/>
        </w:rPr>
        <w:t>Special types of telecommunications users (e.g., alarm, apartment owners, hydro readers)</w:t>
      </w:r>
    </w:p>
    <w:p w:rsidR="007817BD" w:rsidRPr="007817BD" w:rsidRDefault="007817BD" w:rsidP="007817BD">
      <w:pPr>
        <w:pStyle w:val="Style1"/>
        <w:rPr>
          <w:b w:val="0"/>
          <w:sz w:val="22"/>
          <w:szCs w:val="22"/>
        </w:rPr>
      </w:pPr>
    </w:p>
    <w:p w:rsidR="007817BD" w:rsidRDefault="004D6F95" w:rsidP="00D338A0">
      <w:pPr>
        <w:pStyle w:val="Style1"/>
        <w:numPr>
          <w:ilvl w:val="0"/>
          <w:numId w:val="27"/>
        </w:numPr>
        <w:rPr>
          <w:b w:val="0"/>
          <w:sz w:val="22"/>
          <w:szCs w:val="22"/>
        </w:rPr>
      </w:pPr>
      <w:r w:rsidRPr="007817BD">
        <w:rPr>
          <w:b w:val="0"/>
          <w:sz w:val="22"/>
          <w:szCs w:val="22"/>
        </w:rPr>
        <w:t xml:space="preserve">NPA-specific communications messages (i.e., in the exhausting NPA as well as affected Exchange Areas in </w:t>
      </w:r>
      <w:proofErr w:type="spellStart"/>
      <w:r w:rsidRPr="007817BD">
        <w:rPr>
          <w:b w:val="0"/>
          <w:sz w:val="22"/>
          <w:szCs w:val="22"/>
        </w:rPr>
        <w:t>neighbouring</w:t>
      </w:r>
      <w:proofErr w:type="spellEnd"/>
      <w:r w:rsidRPr="007817BD">
        <w:rPr>
          <w:b w:val="0"/>
          <w:sz w:val="22"/>
          <w:szCs w:val="22"/>
        </w:rPr>
        <w:t xml:space="preserve"> NPAs, if any)</w:t>
      </w:r>
    </w:p>
    <w:p w:rsidR="007817BD" w:rsidRDefault="007817BD" w:rsidP="007817BD">
      <w:pPr>
        <w:pStyle w:val="ListParagraph"/>
        <w:rPr>
          <w:b/>
          <w:szCs w:val="22"/>
        </w:rPr>
      </w:pPr>
    </w:p>
    <w:p w:rsidR="004D6F95" w:rsidRDefault="004D6F95" w:rsidP="00D338A0">
      <w:pPr>
        <w:pStyle w:val="Style1"/>
        <w:numPr>
          <w:ilvl w:val="0"/>
          <w:numId w:val="27"/>
        </w:numPr>
        <w:rPr>
          <w:b w:val="0"/>
          <w:sz w:val="22"/>
          <w:szCs w:val="22"/>
        </w:rPr>
      </w:pPr>
      <w:r w:rsidRPr="007817BD">
        <w:rPr>
          <w:b w:val="0"/>
          <w:sz w:val="22"/>
          <w:szCs w:val="22"/>
        </w:rPr>
        <w:t>Communications tactics</w:t>
      </w:r>
    </w:p>
    <w:p w:rsidR="007817BD" w:rsidRPr="007817BD" w:rsidRDefault="007817BD" w:rsidP="007817BD">
      <w:pPr>
        <w:pStyle w:val="Style1"/>
        <w:rPr>
          <w:b w:val="0"/>
          <w:sz w:val="22"/>
          <w:szCs w:val="22"/>
        </w:rPr>
      </w:pPr>
    </w:p>
    <w:p w:rsidR="004D6F95" w:rsidRDefault="007817BD" w:rsidP="00D338A0">
      <w:pPr>
        <w:pStyle w:val="Style1"/>
        <w:numPr>
          <w:ilvl w:val="0"/>
          <w:numId w:val="27"/>
        </w:numPr>
        <w:rPr>
          <w:b w:val="0"/>
          <w:sz w:val="22"/>
          <w:szCs w:val="22"/>
        </w:rPr>
      </w:pPr>
      <w:r>
        <w:rPr>
          <w:b w:val="0"/>
          <w:sz w:val="22"/>
          <w:szCs w:val="22"/>
        </w:rPr>
        <w:t>Communications theme</w:t>
      </w:r>
    </w:p>
    <w:p w:rsidR="007817BD" w:rsidRPr="004D6F95" w:rsidRDefault="007817BD" w:rsidP="007817BD">
      <w:pPr>
        <w:pStyle w:val="Style1"/>
        <w:rPr>
          <w:b w:val="0"/>
          <w:sz w:val="22"/>
          <w:szCs w:val="22"/>
        </w:rPr>
      </w:pPr>
    </w:p>
    <w:p w:rsidR="004D6F95" w:rsidRPr="004D6F95" w:rsidRDefault="004D6F95" w:rsidP="00D338A0">
      <w:pPr>
        <w:pStyle w:val="Style1"/>
        <w:numPr>
          <w:ilvl w:val="0"/>
          <w:numId w:val="27"/>
        </w:numPr>
        <w:rPr>
          <w:b w:val="0"/>
          <w:sz w:val="22"/>
          <w:szCs w:val="22"/>
        </w:rPr>
      </w:pPr>
      <w:r w:rsidRPr="004D6F95">
        <w:rPr>
          <w:b w:val="0"/>
          <w:sz w:val="22"/>
          <w:szCs w:val="22"/>
        </w:rPr>
        <w:t>Key messages</w:t>
      </w:r>
    </w:p>
    <w:p w:rsidR="004D6F95" w:rsidRPr="004D6F95" w:rsidRDefault="004D6F95" w:rsidP="004D6F95">
      <w:pPr>
        <w:pStyle w:val="Style1"/>
        <w:rPr>
          <w:sz w:val="22"/>
          <w:szCs w:val="22"/>
        </w:rPr>
      </w:pPr>
    </w:p>
    <w:p w:rsidR="004D6F95" w:rsidRPr="008D6FB0" w:rsidRDefault="004D6F95" w:rsidP="004D6F95">
      <w:pPr>
        <w:pStyle w:val="Style1"/>
        <w:keepNext/>
        <w:rPr>
          <w:sz w:val="22"/>
          <w:szCs w:val="22"/>
          <w:u w:val="single"/>
        </w:rPr>
      </w:pPr>
      <w:r w:rsidRPr="008D6FB0">
        <w:rPr>
          <w:sz w:val="22"/>
          <w:szCs w:val="22"/>
          <w:u w:val="single"/>
        </w:rPr>
        <w:t>Communications Objectives</w:t>
      </w:r>
    </w:p>
    <w:p w:rsidR="004D6F95" w:rsidRPr="004D6F95" w:rsidRDefault="004D6F95" w:rsidP="004D6F95">
      <w:pPr>
        <w:pStyle w:val="Style1"/>
        <w:keepNext/>
        <w:rPr>
          <w:sz w:val="22"/>
          <w:szCs w:val="22"/>
        </w:rPr>
      </w:pPr>
    </w:p>
    <w:p w:rsidR="004D6F95" w:rsidRPr="004D6F95" w:rsidRDefault="004D6F95" w:rsidP="004D6F95">
      <w:pPr>
        <w:pStyle w:val="Style1"/>
        <w:keepNext/>
        <w:rPr>
          <w:b w:val="0"/>
          <w:sz w:val="22"/>
          <w:szCs w:val="22"/>
        </w:rPr>
      </w:pPr>
      <w:r w:rsidRPr="004D6F95">
        <w:rPr>
          <w:b w:val="0"/>
          <w:sz w:val="22"/>
          <w:szCs w:val="22"/>
        </w:rPr>
        <w:t>The Communications Objectives of this CAP are as follows:</w:t>
      </w:r>
    </w:p>
    <w:p w:rsidR="004D6F95" w:rsidRPr="004D6F95" w:rsidRDefault="004D6F95" w:rsidP="004D6F95">
      <w:pPr>
        <w:pStyle w:val="Style1"/>
        <w:rPr>
          <w:b w:val="0"/>
          <w:sz w:val="22"/>
          <w:szCs w:val="22"/>
        </w:rPr>
      </w:pPr>
    </w:p>
    <w:p w:rsidR="00C2269C" w:rsidRDefault="004D6F95" w:rsidP="00D338A0">
      <w:pPr>
        <w:pStyle w:val="Style1"/>
        <w:widowControl/>
        <w:numPr>
          <w:ilvl w:val="0"/>
          <w:numId w:val="28"/>
        </w:numPr>
        <w:jc w:val="left"/>
        <w:rPr>
          <w:b w:val="0"/>
          <w:sz w:val="22"/>
          <w:szCs w:val="22"/>
        </w:rPr>
      </w:pPr>
      <w:r w:rsidRPr="004D6F95">
        <w:rPr>
          <w:b w:val="0"/>
          <w:sz w:val="22"/>
          <w:szCs w:val="22"/>
        </w:rPr>
        <w:t xml:space="preserve">Increase consumer and user awareness of the introduction of the new NPA and 10-digit local </w:t>
      </w:r>
      <w:proofErr w:type="spellStart"/>
      <w:r w:rsidRPr="004D6F95">
        <w:rPr>
          <w:b w:val="0"/>
          <w:sz w:val="22"/>
          <w:szCs w:val="22"/>
        </w:rPr>
        <w:t>dialling</w:t>
      </w:r>
      <w:proofErr w:type="spellEnd"/>
      <w:r w:rsidRPr="004D6F95">
        <w:rPr>
          <w:b w:val="0"/>
          <w:sz w:val="22"/>
          <w:szCs w:val="22"/>
        </w:rPr>
        <w:t xml:space="preserve"> in the NPA </w:t>
      </w:r>
      <w:r w:rsidR="008D6FB0" w:rsidRPr="004D6F95">
        <w:rPr>
          <w:b w:val="0"/>
          <w:sz w:val="22"/>
          <w:szCs w:val="22"/>
        </w:rPr>
        <w:t>70</w:t>
      </w:r>
      <w:r w:rsidR="008D6FB0">
        <w:rPr>
          <w:b w:val="0"/>
          <w:sz w:val="22"/>
          <w:szCs w:val="22"/>
        </w:rPr>
        <w:t>9</w:t>
      </w:r>
      <w:r w:rsidR="008D6FB0" w:rsidRPr="004D6F95">
        <w:rPr>
          <w:b w:val="0"/>
          <w:sz w:val="22"/>
          <w:szCs w:val="22"/>
        </w:rPr>
        <w:t xml:space="preserve"> </w:t>
      </w:r>
      <w:r w:rsidRPr="004D6F95">
        <w:rPr>
          <w:b w:val="0"/>
          <w:sz w:val="22"/>
          <w:szCs w:val="22"/>
        </w:rPr>
        <w:t>area.</w:t>
      </w:r>
    </w:p>
    <w:p w:rsidR="007817BD" w:rsidRDefault="007817BD" w:rsidP="007817BD">
      <w:pPr>
        <w:pStyle w:val="Style1"/>
        <w:widowControl/>
        <w:ind w:left="720"/>
        <w:jc w:val="left"/>
        <w:rPr>
          <w:b w:val="0"/>
          <w:sz w:val="22"/>
          <w:szCs w:val="22"/>
        </w:rPr>
      </w:pPr>
    </w:p>
    <w:p w:rsidR="00C2269C" w:rsidRDefault="004D6F95" w:rsidP="00D338A0">
      <w:pPr>
        <w:pStyle w:val="Style1"/>
        <w:widowControl/>
        <w:numPr>
          <w:ilvl w:val="0"/>
          <w:numId w:val="28"/>
        </w:numPr>
        <w:jc w:val="left"/>
        <w:rPr>
          <w:b w:val="0"/>
          <w:sz w:val="22"/>
          <w:szCs w:val="22"/>
        </w:rPr>
      </w:pPr>
      <w:r w:rsidRPr="004D6F95">
        <w:rPr>
          <w:b w:val="0"/>
          <w:sz w:val="22"/>
          <w:szCs w:val="22"/>
        </w:rPr>
        <w:t xml:space="preserve">Advise customers and users of the potential need to reprogram their customer provided equipment and systems prior to the beginning of the 7- to 10-Digit </w:t>
      </w:r>
      <w:proofErr w:type="spellStart"/>
      <w:r w:rsidRPr="004D6F95">
        <w:rPr>
          <w:b w:val="0"/>
          <w:sz w:val="22"/>
          <w:szCs w:val="22"/>
        </w:rPr>
        <w:t>Dialling</w:t>
      </w:r>
      <w:proofErr w:type="spellEnd"/>
      <w:r w:rsidRPr="004D6F95">
        <w:rPr>
          <w:b w:val="0"/>
          <w:sz w:val="22"/>
          <w:szCs w:val="22"/>
        </w:rPr>
        <w:t xml:space="preserve"> Transition Period announcement period (see Relief Implementation Schedule for dates) to facilitate the transition to 10-digit local </w:t>
      </w:r>
      <w:proofErr w:type="spellStart"/>
      <w:r w:rsidRPr="004D6F95">
        <w:rPr>
          <w:b w:val="0"/>
          <w:sz w:val="22"/>
          <w:szCs w:val="22"/>
        </w:rPr>
        <w:t>dialling</w:t>
      </w:r>
      <w:proofErr w:type="spellEnd"/>
      <w:r w:rsidRPr="004D6F95">
        <w:rPr>
          <w:b w:val="0"/>
          <w:sz w:val="22"/>
          <w:szCs w:val="22"/>
        </w:rPr>
        <w:t>.</w:t>
      </w:r>
    </w:p>
    <w:p w:rsidR="007817BD" w:rsidRDefault="007817BD" w:rsidP="007817BD">
      <w:pPr>
        <w:pStyle w:val="Style1"/>
        <w:widowControl/>
        <w:jc w:val="left"/>
        <w:rPr>
          <w:b w:val="0"/>
          <w:sz w:val="22"/>
          <w:szCs w:val="22"/>
        </w:rPr>
      </w:pPr>
    </w:p>
    <w:p w:rsidR="00C2269C" w:rsidRDefault="004D6F95" w:rsidP="00D338A0">
      <w:pPr>
        <w:pStyle w:val="Style1"/>
        <w:widowControl/>
        <w:numPr>
          <w:ilvl w:val="0"/>
          <w:numId w:val="28"/>
        </w:numPr>
        <w:jc w:val="left"/>
        <w:rPr>
          <w:b w:val="0"/>
          <w:sz w:val="22"/>
          <w:szCs w:val="22"/>
        </w:rPr>
      </w:pPr>
      <w:r w:rsidRPr="004D6F95">
        <w:rPr>
          <w:b w:val="0"/>
          <w:sz w:val="22"/>
          <w:szCs w:val="22"/>
        </w:rPr>
        <w:t xml:space="preserve">Encourage callers to adopt 10-digit </w:t>
      </w:r>
      <w:proofErr w:type="spellStart"/>
      <w:r w:rsidRPr="004D6F95">
        <w:rPr>
          <w:b w:val="0"/>
          <w:sz w:val="22"/>
          <w:szCs w:val="22"/>
        </w:rPr>
        <w:t>dialling</w:t>
      </w:r>
      <w:proofErr w:type="spellEnd"/>
      <w:r w:rsidRPr="004D6F95">
        <w:rPr>
          <w:b w:val="0"/>
          <w:sz w:val="22"/>
          <w:szCs w:val="22"/>
        </w:rPr>
        <w:t xml:space="preserve"> for all local calls originating within NPA </w:t>
      </w:r>
      <w:r w:rsidR="008D6FB0" w:rsidRPr="004D6F95">
        <w:rPr>
          <w:b w:val="0"/>
          <w:sz w:val="22"/>
          <w:szCs w:val="22"/>
        </w:rPr>
        <w:t>70</w:t>
      </w:r>
      <w:r w:rsidR="008D6FB0">
        <w:rPr>
          <w:b w:val="0"/>
          <w:sz w:val="22"/>
          <w:szCs w:val="22"/>
        </w:rPr>
        <w:t>9</w:t>
      </w:r>
      <w:r w:rsidR="008D6FB0" w:rsidRPr="004D6F95">
        <w:rPr>
          <w:b w:val="0"/>
          <w:sz w:val="22"/>
          <w:szCs w:val="22"/>
        </w:rPr>
        <w:t xml:space="preserve"> </w:t>
      </w:r>
      <w:r w:rsidRPr="004D6F95">
        <w:rPr>
          <w:b w:val="0"/>
          <w:sz w:val="22"/>
          <w:szCs w:val="22"/>
        </w:rPr>
        <w:t>and the new NPA in accordance with the timeframe in the Relief Implementation Schedule.</w:t>
      </w:r>
    </w:p>
    <w:p w:rsidR="007817BD" w:rsidRDefault="007817BD" w:rsidP="007817BD">
      <w:pPr>
        <w:pStyle w:val="Style1"/>
        <w:widowControl/>
        <w:jc w:val="left"/>
        <w:rPr>
          <w:b w:val="0"/>
          <w:sz w:val="22"/>
          <w:szCs w:val="22"/>
        </w:rPr>
      </w:pPr>
    </w:p>
    <w:p w:rsidR="00C2269C" w:rsidRDefault="004D6F95" w:rsidP="00D338A0">
      <w:pPr>
        <w:pStyle w:val="Style1"/>
        <w:widowControl/>
        <w:numPr>
          <w:ilvl w:val="0"/>
          <w:numId w:val="28"/>
        </w:numPr>
        <w:jc w:val="left"/>
        <w:rPr>
          <w:b w:val="0"/>
          <w:sz w:val="22"/>
          <w:szCs w:val="22"/>
        </w:rPr>
      </w:pPr>
      <w:r w:rsidRPr="004D6F95">
        <w:rPr>
          <w:b w:val="0"/>
          <w:sz w:val="22"/>
          <w:szCs w:val="22"/>
        </w:rPr>
        <w:t xml:space="preserve">Provide open communication channels to address questions and concerns from residents and businesses regarding the implementation of 10-digit local </w:t>
      </w:r>
      <w:proofErr w:type="spellStart"/>
      <w:r w:rsidRPr="004D6F95">
        <w:rPr>
          <w:b w:val="0"/>
          <w:sz w:val="22"/>
          <w:szCs w:val="22"/>
        </w:rPr>
        <w:t>dialling</w:t>
      </w:r>
      <w:proofErr w:type="spellEnd"/>
      <w:r w:rsidRPr="004D6F95">
        <w:rPr>
          <w:b w:val="0"/>
          <w:sz w:val="22"/>
          <w:szCs w:val="22"/>
        </w:rPr>
        <w:t xml:space="preserve"> and the new NPA.</w:t>
      </w:r>
    </w:p>
    <w:p w:rsidR="007817BD" w:rsidRDefault="007817BD" w:rsidP="007817BD">
      <w:pPr>
        <w:pStyle w:val="Style1"/>
        <w:widowControl/>
        <w:jc w:val="left"/>
        <w:rPr>
          <w:b w:val="0"/>
          <w:sz w:val="22"/>
          <w:szCs w:val="22"/>
        </w:rPr>
      </w:pPr>
    </w:p>
    <w:p w:rsidR="00C2269C" w:rsidRDefault="004D6F95" w:rsidP="00D338A0">
      <w:pPr>
        <w:pStyle w:val="Style1"/>
        <w:widowControl/>
        <w:numPr>
          <w:ilvl w:val="0"/>
          <w:numId w:val="28"/>
        </w:numPr>
        <w:jc w:val="left"/>
        <w:rPr>
          <w:b w:val="0"/>
          <w:sz w:val="22"/>
          <w:szCs w:val="22"/>
        </w:rPr>
      </w:pPr>
      <w:r w:rsidRPr="004D6F95">
        <w:rPr>
          <w:b w:val="0"/>
          <w:sz w:val="22"/>
          <w:szCs w:val="22"/>
        </w:rPr>
        <w:t xml:space="preserve">Continue to lay the foundation for seamless addition of new NPAs in the future through successful transition to 10-digit local </w:t>
      </w:r>
      <w:proofErr w:type="spellStart"/>
      <w:r w:rsidRPr="004D6F95">
        <w:rPr>
          <w:b w:val="0"/>
          <w:sz w:val="22"/>
          <w:szCs w:val="22"/>
        </w:rPr>
        <w:t>dialling</w:t>
      </w:r>
      <w:proofErr w:type="spellEnd"/>
      <w:r w:rsidRPr="004D6F95">
        <w:rPr>
          <w:b w:val="0"/>
          <w:sz w:val="22"/>
          <w:szCs w:val="22"/>
        </w:rPr>
        <w:t>.</w:t>
      </w:r>
    </w:p>
    <w:p w:rsidR="004D6F95" w:rsidRPr="004D6F95" w:rsidRDefault="004D6F95" w:rsidP="004D6F95">
      <w:pPr>
        <w:pStyle w:val="Style1"/>
        <w:rPr>
          <w:sz w:val="22"/>
          <w:szCs w:val="22"/>
        </w:rPr>
      </w:pPr>
    </w:p>
    <w:p w:rsidR="004D6F95" w:rsidRPr="004D6F95" w:rsidRDefault="004D6F95" w:rsidP="004D6F95">
      <w:pPr>
        <w:pStyle w:val="Style1"/>
        <w:rPr>
          <w:sz w:val="22"/>
          <w:szCs w:val="22"/>
          <w:u w:val="single"/>
        </w:rPr>
      </w:pPr>
      <w:r w:rsidRPr="004D6F95">
        <w:rPr>
          <w:sz w:val="22"/>
          <w:szCs w:val="22"/>
          <w:u w:val="single"/>
        </w:rPr>
        <w:t>Communications Tactics</w:t>
      </w:r>
    </w:p>
    <w:p w:rsidR="004D6F95" w:rsidRPr="004D6F95" w:rsidRDefault="004D6F95" w:rsidP="004D6F95">
      <w:pPr>
        <w:pStyle w:val="Style1"/>
        <w:rPr>
          <w:sz w:val="22"/>
          <w:szCs w:val="22"/>
        </w:rPr>
      </w:pPr>
    </w:p>
    <w:p w:rsidR="004D6F95" w:rsidRPr="004D6F95" w:rsidRDefault="004D6F95" w:rsidP="004D6F95">
      <w:pPr>
        <w:pStyle w:val="Style1"/>
        <w:rPr>
          <w:b w:val="0"/>
          <w:sz w:val="22"/>
          <w:szCs w:val="22"/>
        </w:rPr>
      </w:pPr>
      <w:r w:rsidRPr="004D6F95">
        <w:rPr>
          <w:b w:val="0"/>
          <w:sz w:val="22"/>
          <w:szCs w:val="22"/>
        </w:rPr>
        <w:t xml:space="preserve">TSPs should consider using the following tactics to accomplish their individual consumer awareness program activities. TSPs may opt to implement some or all of these tactics on their own or as part of an association with other </w:t>
      </w:r>
      <w:proofErr w:type="spellStart"/>
      <w:r w:rsidRPr="004D6F95">
        <w:rPr>
          <w:b w:val="0"/>
          <w:sz w:val="22"/>
          <w:szCs w:val="22"/>
        </w:rPr>
        <w:t>TSPs.</w:t>
      </w:r>
      <w:proofErr w:type="spellEnd"/>
      <w:r w:rsidRPr="004D6F95">
        <w:rPr>
          <w:b w:val="0"/>
          <w:sz w:val="22"/>
          <w:szCs w:val="22"/>
        </w:rPr>
        <w:t xml:space="preserve"> In the event that an association of TSPs is formed to coordinate consumer awareness activities, all TSPs operating in the affected NPAs are strongly encouraged to participate in the association activities.</w:t>
      </w:r>
    </w:p>
    <w:p w:rsidR="004D6F95" w:rsidRPr="004D6F95" w:rsidRDefault="004D6F95" w:rsidP="004D6F95">
      <w:pPr>
        <w:pStyle w:val="Style1"/>
        <w:rPr>
          <w:b w:val="0"/>
          <w:sz w:val="22"/>
          <w:szCs w:val="22"/>
        </w:rPr>
      </w:pPr>
    </w:p>
    <w:p w:rsidR="004D6F95" w:rsidRPr="008D6FB0" w:rsidRDefault="004D6F95" w:rsidP="004D6F95">
      <w:pPr>
        <w:pStyle w:val="Style1"/>
        <w:keepNext/>
        <w:rPr>
          <w:b w:val="0"/>
          <w:sz w:val="22"/>
          <w:szCs w:val="22"/>
          <w:u w:val="single"/>
        </w:rPr>
      </w:pPr>
      <w:r w:rsidRPr="008D6FB0">
        <w:rPr>
          <w:b w:val="0"/>
          <w:sz w:val="22"/>
          <w:szCs w:val="22"/>
          <w:u w:val="single"/>
        </w:rPr>
        <w:t>Government Relations</w:t>
      </w:r>
    </w:p>
    <w:p w:rsidR="004D6F95" w:rsidRPr="008D6FB0" w:rsidRDefault="004D6F95" w:rsidP="004D6F95">
      <w:pPr>
        <w:pStyle w:val="Style1"/>
        <w:keepNext/>
        <w:rPr>
          <w:b w:val="0"/>
          <w:sz w:val="22"/>
          <w:szCs w:val="22"/>
        </w:rPr>
      </w:pPr>
    </w:p>
    <w:p w:rsidR="004D6F95" w:rsidRPr="008D6FB0" w:rsidRDefault="004D6F95" w:rsidP="004D6F95">
      <w:pPr>
        <w:pStyle w:val="Style1"/>
        <w:keepNext/>
        <w:rPr>
          <w:b w:val="0"/>
          <w:sz w:val="22"/>
          <w:szCs w:val="22"/>
        </w:rPr>
      </w:pPr>
      <w:r w:rsidRPr="008D6FB0">
        <w:rPr>
          <w:b w:val="0"/>
          <w:sz w:val="22"/>
          <w:szCs w:val="22"/>
        </w:rPr>
        <w:t xml:space="preserve">TSPs should ensure that governmental authorities in the affected NPAs are informed of </w:t>
      </w:r>
      <w:r w:rsidRPr="008D6FB0">
        <w:rPr>
          <w:b w:val="0"/>
          <w:sz w:val="22"/>
          <w:szCs w:val="22"/>
        </w:rPr>
        <w:lastRenderedPageBreak/>
        <w:t>the relief plan (federal, provincial and municipal governments, government offices, and elected representatives).</w:t>
      </w:r>
    </w:p>
    <w:p w:rsidR="004D6F95" w:rsidRPr="008D6FB0" w:rsidRDefault="004D6F95" w:rsidP="004D6F95">
      <w:pPr>
        <w:pStyle w:val="Style1"/>
        <w:rPr>
          <w:b w:val="0"/>
          <w:sz w:val="22"/>
          <w:szCs w:val="22"/>
        </w:rPr>
      </w:pPr>
    </w:p>
    <w:p w:rsidR="004D6F95" w:rsidRPr="008D6FB0" w:rsidRDefault="004D6F95" w:rsidP="004D6F95">
      <w:pPr>
        <w:pStyle w:val="Style1"/>
        <w:rPr>
          <w:b w:val="0"/>
          <w:sz w:val="22"/>
          <w:szCs w:val="22"/>
          <w:u w:val="single"/>
        </w:rPr>
      </w:pPr>
      <w:r w:rsidRPr="008D6FB0">
        <w:rPr>
          <w:b w:val="0"/>
          <w:sz w:val="22"/>
          <w:szCs w:val="22"/>
          <w:u w:val="single"/>
        </w:rPr>
        <w:t>Media Relations</w:t>
      </w:r>
    </w:p>
    <w:p w:rsidR="004D6F95" w:rsidRPr="008D6FB0" w:rsidRDefault="004D6F95" w:rsidP="004D6F95">
      <w:pPr>
        <w:pStyle w:val="Style1"/>
        <w:rPr>
          <w:b w:val="0"/>
          <w:sz w:val="22"/>
          <w:szCs w:val="22"/>
        </w:rPr>
      </w:pPr>
    </w:p>
    <w:p w:rsidR="004D6F95" w:rsidRPr="008D6FB0" w:rsidRDefault="004D6F95" w:rsidP="004D6F95">
      <w:pPr>
        <w:pStyle w:val="Style1"/>
        <w:rPr>
          <w:b w:val="0"/>
          <w:sz w:val="22"/>
          <w:szCs w:val="22"/>
        </w:rPr>
      </w:pPr>
      <w:r w:rsidRPr="008D6FB0">
        <w:rPr>
          <w:b w:val="0"/>
          <w:sz w:val="22"/>
          <w:szCs w:val="22"/>
        </w:rPr>
        <w:t xml:space="preserve">To introduce and raise awareness of the new NPA and 10-digit local </w:t>
      </w:r>
      <w:proofErr w:type="spellStart"/>
      <w:r w:rsidRPr="008D6FB0">
        <w:rPr>
          <w:b w:val="0"/>
          <w:sz w:val="22"/>
          <w:szCs w:val="22"/>
        </w:rPr>
        <w:t>dialling</w:t>
      </w:r>
      <w:proofErr w:type="spellEnd"/>
      <w:r w:rsidRPr="008D6FB0">
        <w:rPr>
          <w:b w:val="0"/>
          <w:sz w:val="22"/>
          <w:szCs w:val="22"/>
        </w:rPr>
        <w:t>, TSPs should conduct an ongoing media relations campaign targeting key media (including local newspapers, broadcast media, and community publications) in the exhausting NPA. TSPs should offer spokespersons for interviews that focus on how residents and businesses can prepare for the transition and to encourage them to start getting ready now.</w:t>
      </w:r>
    </w:p>
    <w:p w:rsidR="004D6F95" w:rsidRPr="008D6FB0" w:rsidRDefault="004D6F95" w:rsidP="004D6F95">
      <w:pPr>
        <w:pStyle w:val="Style1"/>
        <w:rPr>
          <w:b w:val="0"/>
          <w:sz w:val="22"/>
          <w:szCs w:val="22"/>
        </w:rPr>
      </w:pPr>
    </w:p>
    <w:p w:rsidR="004D6F95" w:rsidRPr="008D6FB0" w:rsidRDefault="004D6F95" w:rsidP="004D6F95">
      <w:pPr>
        <w:pStyle w:val="Style1"/>
        <w:rPr>
          <w:b w:val="0"/>
          <w:sz w:val="22"/>
          <w:szCs w:val="22"/>
        </w:rPr>
      </w:pPr>
      <w:r w:rsidRPr="008D6FB0">
        <w:rPr>
          <w:b w:val="0"/>
          <w:sz w:val="22"/>
          <w:szCs w:val="22"/>
        </w:rPr>
        <w:t xml:space="preserve">TSPs should determine newsworthy announcements and issue press releases accordingly. The press release program will serve to update local media on the progress of 10-digit local </w:t>
      </w:r>
      <w:proofErr w:type="spellStart"/>
      <w:r w:rsidRPr="008D6FB0">
        <w:rPr>
          <w:b w:val="0"/>
          <w:sz w:val="22"/>
          <w:szCs w:val="22"/>
        </w:rPr>
        <w:t>dialling</w:t>
      </w:r>
      <w:proofErr w:type="spellEnd"/>
      <w:r w:rsidRPr="008D6FB0">
        <w:rPr>
          <w:b w:val="0"/>
          <w:sz w:val="22"/>
          <w:szCs w:val="22"/>
        </w:rPr>
        <w:t xml:space="preserve"> and the introduction of the new NPA.</w:t>
      </w:r>
    </w:p>
    <w:p w:rsidR="004D6F95" w:rsidRPr="008D6FB0" w:rsidRDefault="004D6F95" w:rsidP="004D6F95">
      <w:pPr>
        <w:pStyle w:val="Style1"/>
        <w:rPr>
          <w:b w:val="0"/>
          <w:sz w:val="22"/>
          <w:szCs w:val="22"/>
        </w:rPr>
      </w:pPr>
    </w:p>
    <w:p w:rsidR="004D6F95" w:rsidRPr="008D6FB0" w:rsidRDefault="004D6F95" w:rsidP="004D6F95">
      <w:pPr>
        <w:pStyle w:val="Style1"/>
        <w:rPr>
          <w:b w:val="0"/>
          <w:sz w:val="22"/>
          <w:szCs w:val="22"/>
        </w:rPr>
      </w:pPr>
      <w:r w:rsidRPr="008D6FB0">
        <w:rPr>
          <w:b w:val="0"/>
          <w:sz w:val="22"/>
          <w:szCs w:val="22"/>
        </w:rPr>
        <w:t xml:space="preserve">When required, TSPs should issue a series of media alerts and public service announcements to local radio and broadcast stations to provide updated information on 10-digit local </w:t>
      </w:r>
      <w:proofErr w:type="spellStart"/>
      <w:r w:rsidRPr="008D6FB0">
        <w:rPr>
          <w:b w:val="0"/>
          <w:sz w:val="22"/>
          <w:szCs w:val="22"/>
        </w:rPr>
        <w:t>dialling</w:t>
      </w:r>
      <w:proofErr w:type="spellEnd"/>
      <w:r w:rsidRPr="008D6FB0">
        <w:rPr>
          <w:b w:val="0"/>
          <w:sz w:val="22"/>
          <w:szCs w:val="22"/>
        </w:rPr>
        <w:t>.</w:t>
      </w:r>
    </w:p>
    <w:p w:rsidR="004D6F95" w:rsidRPr="008D6FB0" w:rsidRDefault="004D6F95" w:rsidP="004D6F95">
      <w:pPr>
        <w:pStyle w:val="Style1"/>
        <w:rPr>
          <w:b w:val="0"/>
          <w:sz w:val="22"/>
          <w:szCs w:val="22"/>
        </w:rPr>
      </w:pPr>
    </w:p>
    <w:p w:rsidR="004D6F95" w:rsidRPr="008D6FB0" w:rsidRDefault="004D6F95" w:rsidP="004D6F95">
      <w:pPr>
        <w:pStyle w:val="Style1"/>
        <w:rPr>
          <w:b w:val="0"/>
          <w:sz w:val="22"/>
          <w:szCs w:val="22"/>
        </w:rPr>
      </w:pPr>
      <w:r w:rsidRPr="008D6FB0">
        <w:rPr>
          <w:b w:val="0"/>
          <w:sz w:val="22"/>
          <w:szCs w:val="22"/>
        </w:rPr>
        <w:t>Each TSP shall provide the news media and general public with basic information about the introduction of 10</w:t>
      </w:r>
      <w:r w:rsidRPr="008D6FB0">
        <w:rPr>
          <w:b w:val="0"/>
          <w:sz w:val="22"/>
          <w:szCs w:val="22"/>
        </w:rPr>
        <w:noBreakHyphen/>
        <w:t xml:space="preserve">digit local </w:t>
      </w:r>
      <w:proofErr w:type="spellStart"/>
      <w:r w:rsidRPr="008D6FB0">
        <w:rPr>
          <w:b w:val="0"/>
          <w:sz w:val="22"/>
          <w:szCs w:val="22"/>
        </w:rPr>
        <w:t>dialling</w:t>
      </w:r>
      <w:proofErr w:type="spellEnd"/>
      <w:r w:rsidRPr="008D6FB0">
        <w:rPr>
          <w:b w:val="0"/>
          <w:sz w:val="22"/>
          <w:szCs w:val="22"/>
        </w:rPr>
        <w:t>, the new NPA, and Commission decisions and regulations. Each TSP should identify its own spokesperson to speak on its behalf to the media. Individual TSPs may form alliances with other TSPs for media relations purposes and such an alliance may also have its own spokesperson.</w:t>
      </w:r>
    </w:p>
    <w:p w:rsidR="004D6F95" w:rsidRPr="008D6FB0" w:rsidRDefault="004D6F95" w:rsidP="004D6F95">
      <w:pPr>
        <w:pStyle w:val="Style1"/>
        <w:rPr>
          <w:b w:val="0"/>
          <w:sz w:val="22"/>
          <w:szCs w:val="22"/>
        </w:rPr>
      </w:pPr>
    </w:p>
    <w:p w:rsidR="004D6F95" w:rsidRPr="008D6FB0" w:rsidRDefault="004D6F95" w:rsidP="004D6F95">
      <w:pPr>
        <w:pStyle w:val="Style1"/>
        <w:rPr>
          <w:b w:val="0"/>
          <w:sz w:val="22"/>
          <w:szCs w:val="22"/>
        </w:rPr>
      </w:pPr>
      <w:r w:rsidRPr="008D6FB0">
        <w:rPr>
          <w:b w:val="0"/>
          <w:sz w:val="22"/>
          <w:szCs w:val="22"/>
        </w:rPr>
        <w:t>The Canadian Numbering Administration (CNA), in its role as the Chair of the RPC, shall act as a spokesperson for the RPC.</w:t>
      </w:r>
    </w:p>
    <w:p w:rsidR="004D6F95" w:rsidRPr="008D6FB0" w:rsidRDefault="004D6F95" w:rsidP="004D6F95">
      <w:pPr>
        <w:pStyle w:val="Style1"/>
        <w:rPr>
          <w:b w:val="0"/>
          <w:sz w:val="22"/>
          <w:szCs w:val="22"/>
          <w:highlight w:val="yellow"/>
        </w:rPr>
      </w:pPr>
    </w:p>
    <w:p w:rsidR="004D6F95" w:rsidRPr="008D6FB0" w:rsidRDefault="004D6F95" w:rsidP="004D6F95">
      <w:pPr>
        <w:pStyle w:val="Style1"/>
        <w:rPr>
          <w:b w:val="0"/>
          <w:sz w:val="22"/>
          <w:szCs w:val="22"/>
          <w:u w:val="single"/>
        </w:rPr>
      </w:pPr>
      <w:r w:rsidRPr="008D6FB0">
        <w:rPr>
          <w:b w:val="0"/>
          <w:sz w:val="22"/>
          <w:szCs w:val="22"/>
          <w:u w:val="single"/>
        </w:rPr>
        <w:t>Telecommunications Service Providers' Web Sites</w:t>
      </w:r>
    </w:p>
    <w:p w:rsidR="004D6F95" w:rsidRPr="008D6FB0" w:rsidRDefault="004D6F95" w:rsidP="004D6F95">
      <w:pPr>
        <w:pStyle w:val="Style1"/>
        <w:rPr>
          <w:b w:val="0"/>
          <w:sz w:val="22"/>
          <w:szCs w:val="22"/>
        </w:rPr>
      </w:pPr>
    </w:p>
    <w:p w:rsidR="004D6F95" w:rsidRPr="008D6FB0" w:rsidRDefault="004D6F95" w:rsidP="004D6F95">
      <w:pPr>
        <w:pStyle w:val="Style1"/>
        <w:rPr>
          <w:b w:val="0"/>
          <w:sz w:val="22"/>
          <w:szCs w:val="22"/>
        </w:rPr>
      </w:pPr>
      <w:r w:rsidRPr="008D6FB0">
        <w:rPr>
          <w:b w:val="0"/>
          <w:sz w:val="22"/>
          <w:szCs w:val="22"/>
        </w:rPr>
        <w:t xml:space="preserve">TSPs should provide up-to-date information about the implementation of 10-digit local </w:t>
      </w:r>
      <w:proofErr w:type="spellStart"/>
      <w:r w:rsidRPr="008D6FB0">
        <w:rPr>
          <w:b w:val="0"/>
          <w:sz w:val="22"/>
          <w:szCs w:val="22"/>
        </w:rPr>
        <w:t>dialling</w:t>
      </w:r>
      <w:proofErr w:type="spellEnd"/>
      <w:r w:rsidRPr="008D6FB0">
        <w:rPr>
          <w:b w:val="0"/>
          <w:sz w:val="22"/>
          <w:szCs w:val="22"/>
        </w:rPr>
        <w:t xml:space="preserve"> in the exhausting NPA and the introduction of the new NPA on their Internet web sites.</w:t>
      </w:r>
    </w:p>
    <w:p w:rsidR="004D6F95" w:rsidRPr="008D6FB0" w:rsidRDefault="004D6F95" w:rsidP="004D6F95">
      <w:pPr>
        <w:pStyle w:val="Style1"/>
        <w:rPr>
          <w:b w:val="0"/>
          <w:sz w:val="22"/>
          <w:szCs w:val="22"/>
        </w:rPr>
      </w:pPr>
    </w:p>
    <w:p w:rsidR="004D6F95" w:rsidRPr="008D6FB0" w:rsidRDefault="004D6F95" w:rsidP="004D6F95">
      <w:pPr>
        <w:pStyle w:val="Style1"/>
        <w:rPr>
          <w:b w:val="0"/>
          <w:sz w:val="22"/>
          <w:szCs w:val="22"/>
          <w:u w:val="single"/>
        </w:rPr>
      </w:pPr>
      <w:r w:rsidRPr="008D6FB0">
        <w:rPr>
          <w:b w:val="0"/>
          <w:sz w:val="22"/>
          <w:szCs w:val="22"/>
          <w:u w:val="single"/>
        </w:rPr>
        <w:t xml:space="preserve">Customer </w:t>
      </w:r>
      <w:smartTag w:uri="urn:schemas-microsoft-com:office:smarttags" w:element="PersonName">
        <w:r w:rsidRPr="008D6FB0">
          <w:rPr>
            <w:b w:val="0"/>
            <w:sz w:val="22"/>
            <w:szCs w:val="22"/>
            <w:u w:val="single"/>
          </w:rPr>
          <w:t>Bill</w:t>
        </w:r>
      </w:smartTag>
      <w:r w:rsidRPr="008D6FB0">
        <w:rPr>
          <w:b w:val="0"/>
          <w:sz w:val="22"/>
          <w:szCs w:val="22"/>
          <w:u w:val="single"/>
        </w:rPr>
        <w:t xml:space="preserve"> Inserts &amp; Messages</w:t>
      </w:r>
    </w:p>
    <w:p w:rsidR="004D6F95" w:rsidRPr="008D6FB0" w:rsidRDefault="004D6F95" w:rsidP="004D6F95">
      <w:pPr>
        <w:pStyle w:val="Style1"/>
        <w:rPr>
          <w:b w:val="0"/>
          <w:sz w:val="22"/>
          <w:szCs w:val="22"/>
        </w:rPr>
      </w:pPr>
    </w:p>
    <w:p w:rsidR="004D6F95" w:rsidRPr="008D6FB0" w:rsidRDefault="004D6F95" w:rsidP="004D6F95">
      <w:pPr>
        <w:pStyle w:val="Style1"/>
        <w:rPr>
          <w:b w:val="0"/>
          <w:sz w:val="22"/>
          <w:szCs w:val="22"/>
        </w:rPr>
      </w:pPr>
      <w:r w:rsidRPr="008D6FB0">
        <w:rPr>
          <w:b w:val="0"/>
          <w:sz w:val="22"/>
          <w:szCs w:val="22"/>
        </w:rPr>
        <w:t xml:space="preserve">TSPs should print information on customer bills and/or distribute bill inserts to their customers advising them of the key dates for the implementation of 10-digit local </w:t>
      </w:r>
      <w:proofErr w:type="spellStart"/>
      <w:r w:rsidRPr="008D6FB0">
        <w:rPr>
          <w:b w:val="0"/>
          <w:sz w:val="22"/>
          <w:szCs w:val="22"/>
        </w:rPr>
        <w:t>dialling</w:t>
      </w:r>
      <w:proofErr w:type="spellEnd"/>
      <w:r w:rsidRPr="008D6FB0">
        <w:rPr>
          <w:b w:val="0"/>
          <w:sz w:val="22"/>
          <w:szCs w:val="22"/>
        </w:rPr>
        <w:t>, the new NPA, and associated changes required to customer equipment and systems.</w:t>
      </w:r>
    </w:p>
    <w:p w:rsidR="004D6F95" w:rsidRPr="008D6FB0" w:rsidRDefault="004D6F95" w:rsidP="004D6F95">
      <w:pPr>
        <w:pStyle w:val="Style1"/>
        <w:rPr>
          <w:b w:val="0"/>
          <w:sz w:val="22"/>
          <w:szCs w:val="22"/>
        </w:rPr>
      </w:pPr>
    </w:p>
    <w:p w:rsidR="004D6F95" w:rsidRPr="008D6FB0" w:rsidRDefault="004D6F95" w:rsidP="004D6F95">
      <w:pPr>
        <w:pStyle w:val="Style1"/>
        <w:rPr>
          <w:b w:val="0"/>
          <w:sz w:val="22"/>
          <w:szCs w:val="22"/>
          <w:u w:val="single"/>
        </w:rPr>
      </w:pPr>
      <w:r w:rsidRPr="008D6FB0">
        <w:rPr>
          <w:b w:val="0"/>
          <w:sz w:val="22"/>
          <w:szCs w:val="22"/>
          <w:u w:val="single"/>
        </w:rPr>
        <w:t>Advertising Campaign</w:t>
      </w:r>
    </w:p>
    <w:p w:rsidR="004D6F95" w:rsidRPr="008D6FB0" w:rsidRDefault="004D6F95" w:rsidP="004D6F95">
      <w:pPr>
        <w:pStyle w:val="Style1"/>
        <w:rPr>
          <w:b w:val="0"/>
          <w:sz w:val="22"/>
          <w:szCs w:val="22"/>
        </w:rPr>
      </w:pPr>
    </w:p>
    <w:p w:rsidR="004D6F95" w:rsidRPr="004D6F95" w:rsidRDefault="004D6F95" w:rsidP="004D6F95">
      <w:pPr>
        <w:pStyle w:val="Style1"/>
        <w:rPr>
          <w:b w:val="0"/>
          <w:sz w:val="22"/>
          <w:szCs w:val="22"/>
        </w:rPr>
      </w:pPr>
      <w:r w:rsidRPr="004D6F95">
        <w:rPr>
          <w:b w:val="0"/>
          <w:sz w:val="22"/>
          <w:szCs w:val="22"/>
        </w:rPr>
        <w:t>TSPs should implement their own individual media advertising as necessary and voluntarily participate in a media advertising campaign coordinated with other TSPs’ activities to increase awareness amongst consumers in the affected NPAs. All media advertising campaigns, whether conducted individually or collectively, should meet the objective of providing clear and consistent messages to consumers and users as established in this CAP.</w:t>
      </w:r>
    </w:p>
    <w:p w:rsidR="004D6F95" w:rsidRPr="004D6F95" w:rsidRDefault="004D6F95" w:rsidP="004D6F95">
      <w:pPr>
        <w:pStyle w:val="Style1"/>
        <w:rPr>
          <w:b w:val="0"/>
          <w:sz w:val="22"/>
          <w:szCs w:val="22"/>
        </w:rPr>
      </w:pPr>
    </w:p>
    <w:p w:rsidR="004D6F95" w:rsidRPr="008D6FB0" w:rsidRDefault="004D6F95" w:rsidP="004D6F95">
      <w:pPr>
        <w:pStyle w:val="Style1"/>
        <w:rPr>
          <w:b w:val="0"/>
          <w:sz w:val="22"/>
          <w:szCs w:val="22"/>
          <w:u w:val="single"/>
        </w:rPr>
      </w:pPr>
      <w:r w:rsidRPr="008D6FB0">
        <w:rPr>
          <w:b w:val="0"/>
          <w:sz w:val="22"/>
          <w:szCs w:val="22"/>
          <w:u w:val="single"/>
        </w:rPr>
        <w:t>Targeted Customer Communications</w:t>
      </w:r>
    </w:p>
    <w:p w:rsidR="004D6F95" w:rsidRPr="008D6FB0" w:rsidRDefault="004D6F95" w:rsidP="004D6F95">
      <w:pPr>
        <w:pStyle w:val="Style1"/>
        <w:rPr>
          <w:b w:val="0"/>
          <w:sz w:val="22"/>
          <w:szCs w:val="22"/>
          <w:u w:val="single"/>
        </w:rPr>
      </w:pPr>
    </w:p>
    <w:p w:rsidR="004D6F95" w:rsidRPr="004D6F95" w:rsidRDefault="004D6F95" w:rsidP="004D6F95">
      <w:pPr>
        <w:pStyle w:val="Style1"/>
        <w:rPr>
          <w:b w:val="0"/>
          <w:sz w:val="22"/>
          <w:szCs w:val="22"/>
          <w:u w:val="single"/>
        </w:rPr>
      </w:pPr>
      <w:r w:rsidRPr="004D6F95">
        <w:rPr>
          <w:b w:val="0"/>
          <w:sz w:val="22"/>
          <w:szCs w:val="22"/>
        </w:rPr>
        <w:lastRenderedPageBreak/>
        <w:t xml:space="preserve">TSPs should identify and communicate directly with their customers who will be required to make major changes to their telecommunications equipment and systems to accommodate 10-digit local </w:t>
      </w:r>
      <w:proofErr w:type="spellStart"/>
      <w:r w:rsidRPr="004D6F95">
        <w:rPr>
          <w:b w:val="0"/>
          <w:sz w:val="22"/>
          <w:szCs w:val="22"/>
        </w:rPr>
        <w:t>dialling</w:t>
      </w:r>
      <w:proofErr w:type="spellEnd"/>
      <w:r w:rsidRPr="004D6F95">
        <w:rPr>
          <w:b w:val="0"/>
          <w:sz w:val="22"/>
          <w:szCs w:val="22"/>
        </w:rPr>
        <w:t xml:space="preserve"> and the new NPA. Targeted communications identifying the changes required should be sent to those customers well in advance of the start date for the 7- to 10-Digit </w:t>
      </w:r>
      <w:proofErr w:type="spellStart"/>
      <w:r w:rsidRPr="004D6F95">
        <w:rPr>
          <w:b w:val="0"/>
          <w:sz w:val="22"/>
          <w:szCs w:val="22"/>
        </w:rPr>
        <w:t>Dialling</w:t>
      </w:r>
      <w:proofErr w:type="spellEnd"/>
      <w:r w:rsidRPr="004D6F95">
        <w:rPr>
          <w:b w:val="0"/>
          <w:sz w:val="22"/>
          <w:szCs w:val="22"/>
        </w:rPr>
        <w:t xml:space="preserve"> Transition Period network announcements in order to provide those customers with sufficient time to make the necessary changes. Such targeted customers may include 9-1-1 Public Safety Answering Points (PSAPs), alarm companies, Internet service providers, paging companies, unified messaging service companies, apartment building owners, and hydro meter readers.</w:t>
      </w:r>
    </w:p>
    <w:p w:rsidR="004D6F95" w:rsidRPr="004D6F95" w:rsidRDefault="004D6F95" w:rsidP="004D6F95">
      <w:pPr>
        <w:pStyle w:val="Style1"/>
        <w:rPr>
          <w:b w:val="0"/>
          <w:sz w:val="22"/>
          <w:szCs w:val="22"/>
          <w:u w:val="single"/>
        </w:rPr>
      </w:pPr>
    </w:p>
    <w:p w:rsidR="004D6F95" w:rsidRPr="004D6F95" w:rsidRDefault="004D6F95" w:rsidP="004D6F95">
      <w:pPr>
        <w:pStyle w:val="Style1"/>
        <w:keepNext/>
        <w:rPr>
          <w:b w:val="0"/>
          <w:sz w:val="22"/>
          <w:szCs w:val="22"/>
          <w:u w:val="single"/>
        </w:rPr>
      </w:pPr>
      <w:r w:rsidRPr="004D6F95">
        <w:rPr>
          <w:b w:val="0"/>
          <w:sz w:val="22"/>
          <w:szCs w:val="22"/>
          <w:u w:val="single"/>
        </w:rPr>
        <w:t>Other Means of Customer Communications</w:t>
      </w:r>
    </w:p>
    <w:p w:rsidR="004D6F95" w:rsidRPr="004D6F95" w:rsidRDefault="004D6F95" w:rsidP="004D6F95">
      <w:pPr>
        <w:pStyle w:val="Style1"/>
        <w:keepNext/>
        <w:rPr>
          <w:b w:val="0"/>
          <w:sz w:val="22"/>
          <w:szCs w:val="22"/>
        </w:rPr>
      </w:pPr>
    </w:p>
    <w:p w:rsidR="004D6F95" w:rsidRPr="004D6F95" w:rsidRDefault="004D6F95" w:rsidP="004D6F95">
      <w:pPr>
        <w:pStyle w:val="Style1"/>
        <w:keepNext/>
        <w:rPr>
          <w:b w:val="0"/>
          <w:sz w:val="22"/>
          <w:szCs w:val="22"/>
        </w:rPr>
      </w:pPr>
      <w:r w:rsidRPr="004D6F95">
        <w:rPr>
          <w:b w:val="0"/>
          <w:sz w:val="22"/>
          <w:szCs w:val="22"/>
        </w:rPr>
        <w:t>TSPs should use other means (e.g., customer messaging, direct customer contacts, Interactive Voice Response, etc.), as required, to reach their customers and provide appropriate information about the implementation of 10</w:t>
      </w:r>
      <w:r w:rsidRPr="004D6F95">
        <w:rPr>
          <w:b w:val="0"/>
          <w:sz w:val="22"/>
          <w:szCs w:val="22"/>
        </w:rPr>
        <w:noBreakHyphen/>
        <w:t xml:space="preserve">digit local </w:t>
      </w:r>
      <w:proofErr w:type="spellStart"/>
      <w:r w:rsidRPr="004D6F95">
        <w:rPr>
          <w:b w:val="0"/>
          <w:sz w:val="22"/>
          <w:szCs w:val="22"/>
        </w:rPr>
        <w:t>dialling</w:t>
      </w:r>
      <w:proofErr w:type="spellEnd"/>
      <w:r w:rsidRPr="004D6F95">
        <w:rPr>
          <w:b w:val="0"/>
          <w:sz w:val="22"/>
          <w:szCs w:val="22"/>
        </w:rPr>
        <w:t xml:space="preserve"> and the new NPA.</w:t>
      </w:r>
    </w:p>
    <w:p w:rsidR="004D6F95" w:rsidRPr="004D6F95" w:rsidRDefault="004D6F95" w:rsidP="004D6F95">
      <w:pPr>
        <w:pStyle w:val="Style1"/>
        <w:rPr>
          <w:b w:val="0"/>
          <w:sz w:val="22"/>
          <w:szCs w:val="22"/>
        </w:rPr>
      </w:pPr>
    </w:p>
    <w:p w:rsidR="004D6F95" w:rsidRPr="008D6FB0" w:rsidRDefault="004D6F95" w:rsidP="004D6F95">
      <w:pPr>
        <w:pStyle w:val="Style1"/>
        <w:rPr>
          <w:sz w:val="22"/>
          <w:szCs w:val="22"/>
          <w:u w:val="single"/>
        </w:rPr>
      </w:pPr>
      <w:r w:rsidRPr="008D6FB0">
        <w:rPr>
          <w:sz w:val="22"/>
          <w:szCs w:val="22"/>
          <w:u w:val="single"/>
        </w:rPr>
        <w:t>Communications Themes and Key Messages:</w:t>
      </w:r>
    </w:p>
    <w:p w:rsidR="004D6F95" w:rsidRPr="004D6F95" w:rsidRDefault="004D6F95" w:rsidP="004D6F95">
      <w:pPr>
        <w:pStyle w:val="Style1"/>
        <w:rPr>
          <w:sz w:val="22"/>
          <w:szCs w:val="22"/>
        </w:rPr>
      </w:pPr>
    </w:p>
    <w:p w:rsidR="004D6F95" w:rsidRPr="008D6FB0" w:rsidRDefault="004D6F95" w:rsidP="004D6F95">
      <w:pPr>
        <w:pStyle w:val="Style1"/>
        <w:rPr>
          <w:b w:val="0"/>
          <w:sz w:val="22"/>
          <w:szCs w:val="22"/>
        </w:rPr>
      </w:pPr>
      <w:r w:rsidRPr="008D6FB0">
        <w:rPr>
          <w:b w:val="0"/>
          <w:sz w:val="22"/>
          <w:szCs w:val="22"/>
        </w:rPr>
        <w:t>The proposed theme for the CAP should be:</w:t>
      </w:r>
    </w:p>
    <w:p w:rsidR="004D6F95" w:rsidRPr="008D6FB0" w:rsidRDefault="004D6F95" w:rsidP="004D6F95">
      <w:pPr>
        <w:pStyle w:val="Style1"/>
        <w:rPr>
          <w:b w:val="0"/>
          <w:sz w:val="22"/>
          <w:szCs w:val="22"/>
        </w:rPr>
      </w:pPr>
    </w:p>
    <w:p w:rsidR="004D6F95" w:rsidRPr="008D6FB0" w:rsidRDefault="004D6F95" w:rsidP="004D6F95">
      <w:pPr>
        <w:pStyle w:val="Style1"/>
        <w:ind w:left="720" w:right="720"/>
        <w:rPr>
          <w:b w:val="0"/>
          <w:sz w:val="22"/>
          <w:szCs w:val="22"/>
        </w:rPr>
      </w:pPr>
      <w:r w:rsidRPr="008D6FB0">
        <w:rPr>
          <w:b w:val="0"/>
          <w:sz w:val="22"/>
          <w:szCs w:val="22"/>
        </w:rPr>
        <w:t xml:space="preserve">“A new area code is being added to the </w:t>
      </w:r>
      <w:r w:rsidR="008D6FB0" w:rsidRPr="008D6FB0">
        <w:rPr>
          <w:b w:val="0"/>
          <w:sz w:val="22"/>
          <w:szCs w:val="22"/>
        </w:rPr>
        <w:t>70</w:t>
      </w:r>
      <w:r w:rsidR="008D6FB0">
        <w:rPr>
          <w:b w:val="0"/>
          <w:sz w:val="22"/>
          <w:szCs w:val="22"/>
        </w:rPr>
        <w:t>9</w:t>
      </w:r>
      <w:r w:rsidR="008D6FB0" w:rsidRPr="008D6FB0">
        <w:rPr>
          <w:b w:val="0"/>
          <w:sz w:val="22"/>
          <w:szCs w:val="22"/>
        </w:rPr>
        <w:t xml:space="preserve"> </w:t>
      </w:r>
      <w:r w:rsidRPr="008D6FB0">
        <w:rPr>
          <w:b w:val="0"/>
          <w:sz w:val="22"/>
          <w:szCs w:val="22"/>
        </w:rPr>
        <w:t>area. Add-the-code and dial 10</w:t>
      </w:r>
      <w:r w:rsidRPr="008D6FB0">
        <w:rPr>
          <w:b w:val="0"/>
          <w:sz w:val="22"/>
          <w:szCs w:val="22"/>
        </w:rPr>
        <w:noBreakHyphen/>
        <w:t xml:space="preserve">digits for all local calls originating within area code </w:t>
      </w:r>
      <w:r w:rsidR="008D6FB0" w:rsidRPr="008D6FB0">
        <w:rPr>
          <w:b w:val="0"/>
          <w:sz w:val="22"/>
          <w:szCs w:val="22"/>
        </w:rPr>
        <w:t>70</w:t>
      </w:r>
      <w:r w:rsidR="008D6FB0">
        <w:rPr>
          <w:b w:val="0"/>
          <w:sz w:val="22"/>
          <w:szCs w:val="22"/>
        </w:rPr>
        <w:t>9</w:t>
      </w:r>
      <w:r w:rsidR="008D6FB0" w:rsidRPr="008D6FB0">
        <w:rPr>
          <w:b w:val="0"/>
          <w:sz w:val="22"/>
          <w:szCs w:val="22"/>
        </w:rPr>
        <w:t xml:space="preserve"> </w:t>
      </w:r>
      <w:r w:rsidRPr="008D6FB0">
        <w:rPr>
          <w:b w:val="0"/>
          <w:sz w:val="22"/>
          <w:szCs w:val="22"/>
        </w:rPr>
        <w:t xml:space="preserve">and the new area code </w:t>
      </w:r>
      <w:r w:rsidR="008D6FB0">
        <w:rPr>
          <w:b w:val="0"/>
          <w:sz w:val="22"/>
          <w:szCs w:val="22"/>
        </w:rPr>
        <w:t>879</w:t>
      </w:r>
      <w:r w:rsidRPr="008D6FB0">
        <w:rPr>
          <w:b w:val="0"/>
          <w:sz w:val="22"/>
          <w:szCs w:val="22"/>
        </w:rPr>
        <w:t>.”</w:t>
      </w:r>
    </w:p>
    <w:p w:rsidR="004D6F95" w:rsidRPr="008D6FB0" w:rsidRDefault="004D6F95" w:rsidP="004D6F95">
      <w:pPr>
        <w:pStyle w:val="Style1"/>
        <w:rPr>
          <w:b w:val="0"/>
          <w:sz w:val="22"/>
          <w:szCs w:val="22"/>
        </w:rPr>
      </w:pPr>
    </w:p>
    <w:p w:rsidR="004D6F95" w:rsidRPr="008D6FB0" w:rsidRDefault="004D6F95" w:rsidP="004D6F95">
      <w:pPr>
        <w:pStyle w:val="Style1"/>
        <w:rPr>
          <w:b w:val="0"/>
          <w:sz w:val="22"/>
          <w:szCs w:val="22"/>
        </w:rPr>
      </w:pPr>
      <w:r w:rsidRPr="008D6FB0">
        <w:rPr>
          <w:b w:val="0"/>
          <w:sz w:val="22"/>
          <w:szCs w:val="22"/>
        </w:rPr>
        <w:t>This theme should be reinforced with more detailed key messages in customer awareness activities:</w:t>
      </w:r>
    </w:p>
    <w:p w:rsidR="004D6F95" w:rsidRPr="008D6FB0" w:rsidRDefault="004D6F95" w:rsidP="004D6F95">
      <w:pPr>
        <w:pStyle w:val="Style1"/>
        <w:rPr>
          <w:b w:val="0"/>
          <w:sz w:val="22"/>
          <w:szCs w:val="22"/>
        </w:rPr>
      </w:pPr>
    </w:p>
    <w:p w:rsidR="00C2269C" w:rsidRPr="004F637E" w:rsidRDefault="004D6F95" w:rsidP="00D338A0">
      <w:pPr>
        <w:pStyle w:val="Style1"/>
        <w:widowControl/>
        <w:numPr>
          <w:ilvl w:val="0"/>
          <w:numId w:val="29"/>
        </w:numPr>
        <w:jc w:val="left"/>
        <w:rPr>
          <w:b w:val="0"/>
          <w:sz w:val="22"/>
          <w:szCs w:val="22"/>
        </w:rPr>
      </w:pPr>
      <w:r w:rsidRPr="008D6FB0">
        <w:rPr>
          <w:b w:val="0"/>
          <w:sz w:val="22"/>
          <w:szCs w:val="22"/>
        </w:rPr>
        <w:t xml:space="preserve">To meet the growing demand for telecommunications services and numbers, new </w:t>
      </w:r>
      <w:r w:rsidRPr="004F637E">
        <w:rPr>
          <w:b w:val="0"/>
          <w:sz w:val="22"/>
          <w:szCs w:val="22"/>
        </w:rPr>
        <w:t xml:space="preserve">area code </w:t>
      </w:r>
      <w:r w:rsidR="008D6FB0" w:rsidRPr="004F637E">
        <w:rPr>
          <w:b w:val="0"/>
          <w:sz w:val="22"/>
          <w:szCs w:val="22"/>
        </w:rPr>
        <w:t xml:space="preserve">879 </w:t>
      </w:r>
      <w:r w:rsidRPr="004F637E">
        <w:rPr>
          <w:b w:val="0"/>
          <w:sz w:val="22"/>
          <w:szCs w:val="22"/>
        </w:rPr>
        <w:t>will be introduced in the 70</w:t>
      </w:r>
      <w:r w:rsidR="008D6FB0" w:rsidRPr="004F637E">
        <w:rPr>
          <w:b w:val="0"/>
          <w:sz w:val="22"/>
          <w:szCs w:val="22"/>
        </w:rPr>
        <w:t>9</w:t>
      </w:r>
      <w:r w:rsidRPr="004F637E">
        <w:rPr>
          <w:b w:val="0"/>
          <w:sz w:val="22"/>
          <w:szCs w:val="22"/>
        </w:rPr>
        <w:t xml:space="preserve"> geographic area in </w:t>
      </w:r>
      <w:r w:rsidR="008D6FB0" w:rsidRPr="004F637E">
        <w:rPr>
          <w:b w:val="0"/>
          <w:sz w:val="22"/>
          <w:szCs w:val="22"/>
        </w:rPr>
        <w:t xml:space="preserve">November </w:t>
      </w:r>
      <w:r w:rsidRPr="004F637E">
        <w:rPr>
          <w:b w:val="0"/>
          <w:sz w:val="22"/>
          <w:szCs w:val="22"/>
        </w:rPr>
        <w:t>201</w:t>
      </w:r>
      <w:r w:rsidR="008D6FB0" w:rsidRPr="004F637E">
        <w:rPr>
          <w:b w:val="0"/>
          <w:sz w:val="22"/>
          <w:szCs w:val="22"/>
        </w:rPr>
        <w:t>8</w:t>
      </w:r>
      <w:r w:rsidRPr="004F637E">
        <w:rPr>
          <w:b w:val="0"/>
          <w:sz w:val="22"/>
          <w:szCs w:val="22"/>
        </w:rPr>
        <w:t>. The new area code will co-exist within the same geographic region as area code 70</w:t>
      </w:r>
      <w:r w:rsidR="008D6FB0" w:rsidRPr="004F637E">
        <w:rPr>
          <w:b w:val="0"/>
          <w:sz w:val="22"/>
          <w:szCs w:val="22"/>
        </w:rPr>
        <w:t>9</w:t>
      </w:r>
      <w:r w:rsidRPr="004F637E">
        <w:rPr>
          <w:b w:val="0"/>
          <w:sz w:val="22"/>
          <w:szCs w:val="22"/>
        </w:rPr>
        <w:t>. There will be no change to customers’ existing 70</w:t>
      </w:r>
      <w:r w:rsidR="008D6FB0" w:rsidRPr="004F637E">
        <w:rPr>
          <w:b w:val="0"/>
          <w:sz w:val="22"/>
          <w:szCs w:val="22"/>
        </w:rPr>
        <w:t>9</w:t>
      </w:r>
      <w:r w:rsidRPr="004F637E">
        <w:rPr>
          <w:b w:val="0"/>
          <w:sz w:val="22"/>
          <w:szCs w:val="22"/>
        </w:rPr>
        <w:t xml:space="preserve"> telephone numbers. Telephone numbers beginning with the new area code may be assigned for use starting </w:t>
      </w:r>
      <w:del w:id="1002" w:author="Morrison, Daniel" w:date="2017-09-29T08:30:00Z">
        <w:r w:rsidR="008D6FB0" w:rsidRPr="004F637E" w:rsidDel="00DB0D92">
          <w:rPr>
            <w:b w:val="0"/>
            <w:sz w:val="22"/>
            <w:szCs w:val="22"/>
          </w:rPr>
          <w:delText>24</w:delText>
        </w:r>
        <w:r w:rsidR="00E14968" w:rsidRPr="004F637E" w:rsidDel="00DB0D92">
          <w:rPr>
            <w:b w:val="0"/>
            <w:sz w:val="22"/>
            <w:szCs w:val="22"/>
          </w:rPr>
          <w:delText> </w:delText>
        </w:r>
        <w:r w:rsidR="008D6FB0" w:rsidRPr="004F637E" w:rsidDel="00DB0D92">
          <w:rPr>
            <w:b w:val="0"/>
            <w:sz w:val="22"/>
            <w:szCs w:val="22"/>
          </w:rPr>
          <w:delText>November 2019</w:delText>
        </w:r>
        <w:r w:rsidRPr="004F637E" w:rsidDel="00DB0D92">
          <w:rPr>
            <w:b w:val="0"/>
            <w:sz w:val="22"/>
            <w:szCs w:val="22"/>
          </w:rPr>
          <w:delText>.</w:delText>
        </w:r>
      </w:del>
      <w:ins w:id="1003" w:author="Morrison, Daniel" w:date="2017-09-29T08:30:00Z">
        <w:r w:rsidR="00DB0D92">
          <w:rPr>
            <w:b w:val="0"/>
            <w:sz w:val="22"/>
            <w:szCs w:val="22"/>
          </w:rPr>
          <w:t xml:space="preserve"> 20 May 2022.</w:t>
        </w:r>
      </w:ins>
    </w:p>
    <w:p w:rsidR="004D6F95" w:rsidRPr="004F637E" w:rsidRDefault="004D6F95" w:rsidP="004D6F95">
      <w:pPr>
        <w:pStyle w:val="Style1"/>
        <w:rPr>
          <w:b w:val="0"/>
          <w:sz w:val="22"/>
          <w:szCs w:val="22"/>
        </w:rPr>
      </w:pPr>
    </w:p>
    <w:p w:rsidR="00C2269C" w:rsidRPr="004F637E" w:rsidRDefault="00B12302" w:rsidP="00D338A0">
      <w:pPr>
        <w:pStyle w:val="Style1"/>
        <w:widowControl/>
        <w:numPr>
          <w:ilvl w:val="0"/>
          <w:numId w:val="29"/>
        </w:numPr>
        <w:jc w:val="left"/>
        <w:rPr>
          <w:b w:val="0"/>
          <w:sz w:val="22"/>
          <w:szCs w:val="22"/>
        </w:rPr>
      </w:pPr>
      <w:r w:rsidRPr="004F637E">
        <w:rPr>
          <w:b w:val="0"/>
          <w:sz w:val="22"/>
          <w:szCs w:val="22"/>
        </w:rPr>
        <w:t xml:space="preserve">Adding a new area code to a calling region requires changes in local dialing. </w:t>
      </w:r>
      <w:r w:rsidR="004D6F95" w:rsidRPr="004F637E">
        <w:rPr>
          <w:b w:val="0"/>
          <w:sz w:val="22"/>
          <w:szCs w:val="22"/>
        </w:rPr>
        <w:t xml:space="preserve">Changes are required for local </w:t>
      </w:r>
      <w:proofErr w:type="spellStart"/>
      <w:r w:rsidR="004D6F95" w:rsidRPr="004F637E">
        <w:rPr>
          <w:b w:val="0"/>
          <w:sz w:val="22"/>
          <w:szCs w:val="22"/>
        </w:rPr>
        <w:t>dialling</w:t>
      </w:r>
      <w:proofErr w:type="spellEnd"/>
      <w:r w:rsidR="004D6F95" w:rsidRPr="004F637E">
        <w:rPr>
          <w:b w:val="0"/>
          <w:sz w:val="22"/>
          <w:szCs w:val="22"/>
        </w:rPr>
        <w:t xml:space="preserve"> in area code </w:t>
      </w:r>
      <w:r w:rsidR="008D6FB0" w:rsidRPr="004F637E">
        <w:rPr>
          <w:b w:val="0"/>
          <w:sz w:val="22"/>
          <w:szCs w:val="22"/>
        </w:rPr>
        <w:t xml:space="preserve">709 </w:t>
      </w:r>
      <w:r w:rsidR="004D6F95" w:rsidRPr="004F637E">
        <w:rPr>
          <w:b w:val="0"/>
          <w:sz w:val="22"/>
          <w:szCs w:val="22"/>
        </w:rPr>
        <w:t xml:space="preserve">starting on </w:t>
      </w:r>
      <w:del w:id="1004" w:author="Morrison, Daniel" w:date="2017-09-29T08:30:00Z">
        <w:r w:rsidR="001B7B06" w:rsidRPr="004F637E" w:rsidDel="00DB0D92">
          <w:rPr>
            <w:b w:val="0"/>
            <w:sz w:val="22"/>
            <w:szCs w:val="22"/>
          </w:rPr>
          <w:delText>17 August 2018</w:delText>
        </w:r>
        <w:r w:rsidR="004D6F95" w:rsidRPr="004F637E" w:rsidDel="00DB0D92">
          <w:rPr>
            <w:b w:val="0"/>
            <w:sz w:val="22"/>
            <w:szCs w:val="22"/>
          </w:rPr>
          <w:delText xml:space="preserve">. </w:delText>
        </w:r>
      </w:del>
      <w:ins w:id="1005" w:author="Morrison, Daniel" w:date="2017-10-05T09:33:00Z">
        <w:r w:rsidR="00837434">
          <w:rPr>
            <w:b w:val="0"/>
            <w:sz w:val="22"/>
            <w:szCs w:val="22"/>
          </w:rPr>
          <w:t xml:space="preserve">11 February 2022 </w:t>
        </w:r>
      </w:ins>
      <w:r w:rsidR="004D6F95" w:rsidRPr="004F637E">
        <w:rPr>
          <w:b w:val="0"/>
          <w:sz w:val="22"/>
          <w:szCs w:val="22"/>
        </w:rPr>
        <w:t xml:space="preserve">In area code </w:t>
      </w:r>
      <w:r w:rsidR="008D6FB0" w:rsidRPr="004F637E">
        <w:rPr>
          <w:b w:val="0"/>
          <w:sz w:val="22"/>
          <w:szCs w:val="22"/>
        </w:rPr>
        <w:t xml:space="preserve">709 </w:t>
      </w:r>
      <w:r w:rsidR="004D6F95" w:rsidRPr="004F637E">
        <w:rPr>
          <w:b w:val="0"/>
          <w:sz w:val="22"/>
          <w:szCs w:val="22"/>
        </w:rPr>
        <w:t>and the new area code, 10</w:t>
      </w:r>
      <w:r w:rsidR="004D6F95" w:rsidRPr="004F637E">
        <w:rPr>
          <w:b w:val="0"/>
          <w:sz w:val="22"/>
          <w:szCs w:val="22"/>
        </w:rPr>
        <w:noBreakHyphen/>
        <w:t xml:space="preserve">digit </w:t>
      </w:r>
      <w:proofErr w:type="spellStart"/>
      <w:r w:rsidR="004D6F95" w:rsidRPr="004F637E">
        <w:rPr>
          <w:b w:val="0"/>
          <w:sz w:val="22"/>
          <w:szCs w:val="22"/>
        </w:rPr>
        <w:t>dialling</w:t>
      </w:r>
      <w:proofErr w:type="spellEnd"/>
      <w:r w:rsidR="004D6F95" w:rsidRPr="004F637E">
        <w:rPr>
          <w:b w:val="0"/>
          <w:sz w:val="22"/>
          <w:szCs w:val="22"/>
        </w:rPr>
        <w:t xml:space="preserve"> will be required for all local calls after that date.</w:t>
      </w:r>
    </w:p>
    <w:p w:rsidR="00CC5F6B" w:rsidRPr="004F637E" w:rsidRDefault="00CC5F6B" w:rsidP="00CC5F6B">
      <w:pPr>
        <w:pStyle w:val="Style1"/>
        <w:widowControl/>
        <w:ind w:left="360"/>
        <w:jc w:val="left"/>
        <w:rPr>
          <w:b w:val="0"/>
          <w:sz w:val="22"/>
          <w:szCs w:val="22"/>
        </w:rPr>
      </w:pPr>
    </w:p>
    <w:p w:rsidR="00CC5F6B" w:rsidRPr="004F637E" w:rsidRDefault="00CC5F6B" w:rsidP="00D338A0">
      <w:pPr>
        <w:pStyle w:val="Style1"/>
        <w:widowControl/>
        <w:numPr>
          <w:ilvl w:val="0"/>
          <w:numId w:val="29"/>
        </w:numPr>
        <w:jc w:val="left"/>
        <w:rPr>
          <w:b w:val="0"/>
          <w:sz w:val="22"/>
          <w:szCs w:val="22"/>
        </w:rPr>
      </w:pPr>
      <w:r w:rsidRPr="004F637E">
        <w:rPr>
          <w:b w:val="0"/>
          <w:sz w:val="22"/>
          <w:szCs w:val="22"/>
        </w:rPr>
        <w:t>In order to prepare for this change, consumers and businesses will be required to reprogram their telephone functions, mobile phones, fax machines, modems, lifeline equipment and other communications equipment by adding their area code to all programmed numbers.</w:t>
      </w:r>
    </w:p>
    <w:p w:rsidR="004D6F95" w:rsidRPr="004F637E" w:rsidRDefault="004D6F95" w:rsidP="00CC5F6B">
      <w:pPr>
        <w:pStyle w:val="Style1"/>
        <w:widowControl/>
        <w:ind w:left="360"/>
        <w:jc w:val="left"/>
        <w:rPr>
          <w:b w:val="0"/>
          <w:sz w:val="22"/>
          <w:szCs w:val="22"/>
        </w:rPr>
      </w:pPr>
    </w:p>
    <w:p w:rsidR="00C2269C" w:rsidRPr="004F637E" w:rsidRDefault="004D6F95" w:rsidP="00D338A0">
      <w:pPr>
        <w:pStyle w:val="Style1"/>
        <w:widowControl/>
        <w:numPr>
          <w:ilvl w:val="0"/>
          <w:numId w:val="29"/>
        </w:numPr>
        <w:jc w:val="left"/>
        <w:rPr>
          <w:b w:val="0"/>
          <w:sz w:val="22"/>
          <w:szCs w:val="22"/>
        </w:rPr>
      </w:pPr>
      <w:r w:rsidRPr="004F637E">
        <w:rPr>
          <w:b w:val="0"/>
          <w:sz w:val="22"/>
          <w:szCs w:val="22"/>
        </w:rPr>
        <w:t>Customers may begin reprogramming their telecommunications equipment today to accommodate 10</w:t>
      </w:r>
      <w:r w:rsidRPr="004F637E">
        <w:rPr>
          <w:b w:val="0"/>
          <w:sz w:val="22"/>
          <w:szCs w:val="22"/>
        </w:rPr>
        <w:noBreakHyphen/>
        <w:t xml:space="preserve">digit local </w:t>
      </w:r>
      <w:proofErr w:type="spellStart"/>
      <w:r w:rsidRPr="004F637E">
        <w:rPr>
          <w:b w:val="0"/>
          <w:sz w:val="22"/>
          <w:szCs w:val="22"/>
        </w:rPr>
        <w:t>dialling</w:t>
      </w:r>
      <w:proofErr w:type="spellEnd"/>
      <w:r w:rsidRPr="004F637E">
        <w:rPr>
          <w:b w:val="0"/>
          <w:sz w:val="22"/>
          <w:szCs w:val="22"/>
        </w:rPr>
        <w:t xml:space="preserve"> and should have it completed by </w:t>
      </w:r>
      <w:del w:id="1006" w:author="Morrison, Daniel" w:date="2017-09-29T08:30:00Z">
        <w:r w:rsidR="001B7B06" w:rsidRPr="004F637E" w:rsidDel="00DB0D92">
          <w:rPr>
            <w:b w:val="0"/>
            <w:sz w:val="22"/>
            <w:szCs w:val="22"/>
          </w:rPr>
          <w:delText xml:space="preserve">17 August 2018 </w:delText>
        </w:r>
      </w:del>
      <w:ins w:id="1007" w:author="Morrison, Daniel" w:date="2017-10-05T09:33:00Z">
        <w:r w:rsidR="00837434">
          <w:rPr>
            <w:b w:val="0"/>
            <w:sz w:val="22"/>
            <w:szCs w:val="22"/>
          </w:rPr>
          <w:t xml:space="preserve">11 February 2022 </w:t>
        </w:r>
      </w:ins>
      <w:r w:rsidRPr="004F637E">
        <w:rPr>
          <w:b w:val="0"/>
          <w:sz w:val="22"/>
          <w:szCs w:val="22"/>
        </w:rPr>
        <w:t xml:space="preserve">when 7- to 10-Digit </w:t>
      </w:r>
      <w:proofErr w:type="spellStart"/>
      <w:r w:rsidRPr="004F637E">
        <w:rPr>
          <w:b w:val="0"/>
          <w:sz w:val="22"/>
          <w:szCs w:val="22"/>
        </w:rPr>
        <w:t>Dialling</w:t>
      </w:r>
      <w:proofErr w:type="spellEnd"/>
      <w:r w:rsidRPr="004F637E">
        <w:rPr>
          <w:b w:val="0"/>
          <w:sz w:val="22"/>
          <w:szCs w:val="22"/>
        </w:rPr>
        <w:t xml:space="preserve"> Transition network announcements will begin for local calls </w:t>
      </w:r>
      <w:proofErr w:type="spellStart"/>
      <w:r w:rsidRPr="004F637E">
        <w:rPr>
          <w:b w:val="0"/>
          <w:sz w:val="22"/>
          <w:szCs w:val="22"/>
        </w:rPr>
        <w:t>dialled</w:t>
      </w:r>
      <w:proofErr w:type="spellEnd"/>
      <w:r w:rsidRPr="004F637E">
        <w:rPr>
          <w:b w:val="0"/>
          <w:sz w:val="22"/>
          <w:szCs w:val="22"/>
        </w:rPr>
        <w:t xml:space="preserve"> using 7-digits originating within area code </w:t>
      </w:r>
      <w:r w:rsidR="008D6FB0" w:rsidRPr="004F637E">
        <w:rPr>
          <w:b w:val="0"/>
          <w:sz w:val="22"/>
          <w:szCs w:val="22"/>
        </w:rPr>
        <w:t>709</w:t>
      </w:r>
      <w:r w:rsidRPr="004F637E">
        <w:rPr>
          <w:b w:val="0"/>
          <w:sz w:val="22"/>
          <w:szCs w:val="22"/>
        </w:rPr>
        <w:t>.</w:t>
      </w:r>
    </w:p>
    <w:p w:rsidR="00CC5F6B" w:rsidRPr="004F637E" w:rsidRDefault="00CC5F6B" w:rsidP="00CC5F6B">
      <w:pPr>
        <w:pStyle w:val="Style1"/>
        <w:widowControl/>
        <w:ind w:left="360"/>
        <w:jc w:val="left"/>
        <w:rPr>
          <w:b w:val="0"/>
          <w:sz w:val="22"/>
          <w:szCs w:val="22"/>
        </w:rPr>
      </w:pPr>
    </w:p>
    <w:p w:rsidR="00CC5F6B" w:rsidRPr="004F637E" w:rsidRDefault="00CC5F6B" w:rsidP="00D338A0">
      <w:pPr>
        <w:pStyle w:val="Style1"/>
        <w:widowControl/>
        <w:numPr>
          <w:ilvl w:val="0"/>
          <w:numId w:val="29"/>
        </w:numPr>
        <w:jc w:val="left"/>
        <w:rPr>
          <w:b w:val="0"/>
          <w:sz w:val="22"/>
          <w:szCs w:val="22"/>
        </w:rPr>
      </w:pPr>
      <w:r w:rsidRPr="004F637E">
        <w:rPr>
          <w:b w:val="0"/>
          <w:sz w:val="22"/>
          <w:szCs w:val="22"/>
        </w:rPr>
        <w:lastRenderedPageBreak/>
        <w:t>Special types of telecommunications service users with large volumes of reprogramming should contact their Telecommunications Service Provider to determine the date that they can start reprogramming their equipment.</w:t>
      </w:r>
    </w:p>
    <w:p w:rsidR="004D6F95" w:rsidRPr="004F637E" w:rsidRDefault="004D6F95" w:rsidP="00CC5F6B">
      <w:pPr>
        <w:pStyle w:val="Style1"/>
        <w:widowControl/>
        <w:ind w:left="360"/>
        <w:jc w:val="left"/>
        <w:rPr>
          <w:b w:val="0"/>
          <w:sz w:val="22"/>
          <w:szCs w:val="22"/>
        </w:rPr>
      </w:pPr>
    </w:p>
    <w:p w:rsidR="00C2269C" w:rsidRPr="004F637E" w:rsidRDefault="004D6F95" w:rsidP="00D338A0">
      <w:pPr>
        <w:pStyle w:val="Style1"/>
        <w:widowControl/>
        <w:numPr>
          <w:ilvl w:val="0"/>
          <w:numId w:val="29"/>
        </w:numPr>
        <w:jc w:val="left"/>
        <w:rPr>
          <w:b w:val="0"/>
          <w:sz w:val="22"/>
          <w:szCs w:val="22"/>
        </w:rPr>
      </w:pPr>
      <w:r w:rsidRPr="004F637E">
        <w:rPr>
          <w:b w:val="0"/>
          <w:sz w:val="22"/>
          <w:szCs w:val="22"/>
        </w:rPr>
        <w:t xml:space="preserve">Starting on </w:t>
      </w:r>
      <w:del w:id="1008" w:author="Morrison, Daniel" w:date="2017-09-29T08:30:00Z">
        <w:r w:rsidR="001B7B06" w:rsidRPr="004F637E" w:rsidDel="00DB0D92">
          <w:rPr>
            <w:b w:val="0"/>
            <w:sz w:val="22"/>
            <w:szCs w:val="22"/>
          </w:rPr>
          <w:delText>17</w:delText>
        </w:r>
        <w:r w:rsidR="00E14968" w:rsidRPr="004F637E" w:rsidDel="00DB0D92">
          <w:rPr>
            <w:b w:val="0"/>
            <w:sz w:val="22"/>
            <w:szCs w:val="22"/>
          </w:rPr>
          <w:delText> </w:delText>
        </w:r>
        <w:r w:rsidR="001B7B06" w:rsidRPr="004F637E" w:rsidDel="00DB0D92">
          <w:rPr>
            <w:b w:val="0"/>
            <w:sz w:val="22"/>
            <w:szCs w:val="22"/>
          </w:rPr>
          <w:delText>August 2018</w:delText>
        </w:r>
        <w:r w:rsidRPr="004F637E" w:rsidDel="00DB0D92">
          <w:rPr>
            <w:b w:val="0"/>
            <w:sz w:val="22"/>
            <w:szCs w:val="22"/>
          </w:rPr>
          <w:delText xml:space="preserve">, </w:delText>
        </w:r>
      </w:del>
      <w:ins w:id="1009" w:author="Morrison, Daniel" w:date="2017-10-05T09:34:00Z">
        <w:r w:rsidR="00837434">
          <w:rPr>
            <w:b w:val="0"/>
            <w:sz w:val="22"/>
            <w:szCs w:val="22"/>
          </w:rPr>
          <w:t>11 February 2022</w:t>
        </w:r>
      </w:ins>
      <w:r w:rsidRPr="004F637E">
        <w:rPr>
          <w:b w:val="0"/>
          <w:sz w:val="22"/>
          <w:szCs w:val="22"/>
        </w:rPr>
        <w:t>local calls originating within area code 70</w:t>
      </w:r>
      <w:r w:rsidR="008D6FB0" w:rsidRPr="004F637E">
        <w:rPr>
          <w:b w:val="0"/>
          <w:sz w:val="22"/>
          <w:szCs w:val="22"/>
        </w:rPr>
        <w:t>9</w:t>
      </w:r>
      <w:r w:rsidRPr="004F637E">
        <w:rPr>
          <w:b w:val="0"/>
          <w:sz w:val="22"/>
          <w:szCs w:val="22"/>
        </w:rPr>
        <w:t xml:space="preserve"> that are </w:t>
      </w:r>
      <w:proofErr w:type="spellStart"/>
      <w:r w:rsidRPr="004F637E">
        <w:rPr>
          <w:b w:val="0"/>
          <w:sz w:val="22"/>
          <w:szCs w:val="22"/>
        </w:rPr>
        <w:t>dialled</w:t>
      </w:r>
      <w:proofErr w:type="spellEnd"/>
      <w:r w:rsidRPr="004F637E">
        <w:rPr>
          <w:b w:val="0"/>
          <w:sz w:val="22"/>
          <w:szCs w:val="22"/>
        </w:rPr>
        <w:t xml:space="preserve"> using only 7 digits will generally receive a recorded announcement reminding callers to dial local calls using 10 digits consisting of the 3</w:t>
      </w:r>
      <w:r w:rsidRPr="004F637E">
        <w:rPr>
          <w:b w:val="0"/>
          <w:sz w:val="22"/>
          <w:szCs w:val="22"/>
        </w:rPr>
        <w:noBreakHyphen/>
        <w:t>digit area code and 7</w:t>
      </w:r>
      <w:r w:rsidRPr="004F637E">
        <w:rPr>
          <w:b w:val="0"/>
          <w:sz w:val="22"/>
          <w:szCs w:val="22"/>
        </w:rPr>
        <w:noBreakHyphen/>
        <w:t xml:space="preserve">digit telephone number. Calls will then be automatically completed. The recorded messages may prevent local data calls </w:t>
      </w:r>
      <w:proofErr w:type="spellStart"/>
      <w:r w:rsidRPr="004F637E">
        <w:rPr>
          <w:b w:val="0"/>
          <w:sz w:val="22"/>
          <w:szCs w:val="22"/>
        </w:rPr>
        <w:t>dialled</w:t>
      </w:r>
      <w:proofErr w:type="spellEnd"/>
      <w:r w:rsidRPr="004F637E">
        <w:rPr>
          <w:b w:val="0"/>
          <w:sz w:val="22"/>
          <w:szCs w:val="22"/>
        </w:rPr>
        <w:t xml:space="preserve"> using only 7-digits from being completed.</w:t>
      </w:r>
    </w:p>
    <w:p w:rsidR="004D6F95" w:rsidRPr="004F637E" w:rsidRDefault="004D6F95" w:rsidP="00CC5F6B">
      <w:pPr>
        <w:pStyle w:val="Style1"/>
        <w:widowControl/>
        <w:ind w:left="360"/>
        <w:jc w:val="left"/>
        <w:rPr>
          <w:b w:val="0"/>
          <w:sz w:val="22"/>
          <w:szCs w:val="22"/>
        </w:rPr>
      </w:pPr>
    </w:p>
    <w:p w:rsidR="00C2269C" w:rsidRPr="004F637E" w:rsidRDefault="004D6F95" w:rsidP="00D338A0">
      <w:pPr>
        <w:pStyle w:val="Style1"/>
        <w:widowControl/>
        <w:numPr>
          <w:ilvl w:val="0"/>
          <w:numId w:val="29"/>
        </w:numPr>
        <w:jc w:val="left"/>
        <w:rPr>
          <w:b w:val="0"/>
          <w:sz w:val="22"/>
          <w:szCs w:val="22"/>
        </w:rPr>
      </w:pPr>
      <w:r w:rsidRPr="004F637E">
        <w:rPr>
          <w:b w:val="0"/>
          <w:sz w:val="22"/>
          <w:szCs w:val="22"/>
        </w:rPr>
        <w:t>Starting on</w:t>
      </w:r>
      <w:del w:id="1010" w:author="Morrison, Daniel" w:date="2017-09-29T08:30:00Z">
        <w:r w:rsidRPr="004F637E" w:rsidDel="00DB0D92">
          <w:rPr>
            <w:b w:val="0"/>
            <w:sz w:val="22"/>
            <w:szCs w:val="22"/>
          </w:rPr>
          <w:delText xml:space="preserve"> </w:delText>
        </w:r>
        <w:r w:rsidR="00C2269C" w:rsidRPr="004F637E" w:rsidDel="00DB0D92">
          <w:rPr>
            <w:b w:val="0"/>
            <w:sz w:val="22"/>
            <w:szCs w:val="22"/>
          </w:rPr>
          <w:delText>10</w:delText>
        </w:r>
        <w:r w:rsidR="00E14968" w:rsidRPr="004F637E" w:rsidDel="00DB0D92">
          <w:rPr>
            <w:b w:val="0"/>
            <w:sz w:val="22"/>
            <w:szCs w:val="22"/>
          </w:rPr>
          <w:delText> </w:delText>
        </w:r>
        <w:r w:rsidR="00C2269C" w:rsidRPr="004F637E" w:rsidDel="00DB0D92">
          <w:rPr>
            <w:b w:val="0"/>
            <w:sz w:val="22"/>
            <w:szCs w:val="22"/>
          </w:rPr>
          <w:delText>November 2018</w:delText>
        </w:r>
      </w:del>
      <w:ins w:id="1011" w:author="Morrison, Daniel" w:date="2017-10-05T09:34:00Z">
        <w:r w:rsidR="00837434">
          <w:rPr>
            <w:b w:val="0"/>
            <w:sz w:val="22"/>
            <w:szCs w:val="22"/>
          </w:rPr>
          <w:t xml:space="preserve">  6 May 2022</w:t>
        </w:r>
      </w:ins>
      <w:r w:rsidRPr="004F637E">
        <w:rPr>
          <w:b w:val="0"/>
          <w:sz w:val="22"/>
          <w:szCs w:val="22"/>
        </w:rPr>
        <w:t xml:space="preserve">, all local calls originating within area code </w:t>
      </w:r>
      <w:r w:rsidR="008D6FB0" w:rsidRPr="004F637E">
        <w:rPr>
          <w:b w:val="0"/>
          <w:sz w:val="22"/>
          <w:szCs w:val="22"/>
        </w:rPr>
        <w:t xml:space="preserve">709 </w:t>
      </w:r>
      <w:r w:rsidRPr="004F637E">
        <w:rPr>
          <w:b w:val="0"/>
          <w:sz w:val="22"/>
          <w:szCs w:val="22"/>
        </w:rPr>
        <w:t xml:space="preserve">and the new area code must be </w:t>
      </w:r>
      <w:proofErr w:type="spellStart"/>
      <w:r w:rsidRPr="004F637E">
        <w:rPr>
          <w:b w:val="0"/>
          <w:sz w:val="22"/>
          <w:szCs w:val="22"/>
        </w:rPr>
        <w:t>dialled</w:t>
      </w:r>
      <w:proofErr w:type="spellEnd"/>
      <w:r w:rsidRPr="004F637E">
        <w:rPr>
          <w:b w:val="0"/>
          <w:sz w:val="22"/>
          <w:szCs w:val="22"/>
        </w:rPr>
        <w:t xml:space="preserve"> using 10 digits consisting of the 3</w:t>
      </w:r>
      <w:r w:rsidRPr="004F637E">
        <w:rPr>
          <w:b w:val="0"/>
          <w:sz w:val="22"/>
          <w:szCs w:val="22"/>
        </w:rPr>
        <w:noBreakHyphen/>
        <w:t>digit area code and 7</w:t>
      </w:r>
      <w:r w:rsidRPr="004F637E">
        <w:rPr>
          <w:b w:val="0"/>
          <w:sz w:val="22"/>
          <w:szCs w:val="22"/>
        </w:rPr>
        <w:noBreakHyphen/>
        <w:t>digit telephone number. Also on that date, all local calls originating within area code 70</w:t>
      </w:r>
      <w:r w:rsidR="008D6FB0" w:rsidRPr="004F637E">
        <w:rPr>
          <w:b w:val="0"/>
          <w:sz w:val="22"/>
          <w:szCs w:val="22"/>
        </w:rPr>
        <w:t>9</w:t>
      </w:r>
      <w:r w:rsidRPr="004F637E">
        <w:rPr>
          <w:b w:val="0"/>
          <w:sz w:val="22"/>
          <w:szCs w:val="22"/>
        </w:rPr>
        <w:t xml:space="preserve"> and the new area code that are </w:t>
      </w:r>
      <w:proofErr w:type="spellStart"/>
      <w:r w:rsidRPr="004F637E">
        <w:rPr>
          <w:b w:val="0"/>
          <w:sz w:val="22"/>
          <w:szCs w:val="22"/>
        </w:rPr>
        <w:t>dialled</w:t>
      </w:r>
      <w:proofErr w:type="spellEnd"/>
      <w:r w:rsidRPr="004F637E">
        <w:rPr>
          <w:b w:val="0"/>
          <w:sz w:val="22"/>
          <w:szCs w:val="22"/>
        </w:rPr>
        <w:t xml:space="preserve"> using 7 digits will be routed to a recorded announcement advising callers to dial local calls using 10 digits and the call will not be completed.</w:t>
      </w:r>
    </w:p>
    <w:p w:rsidR="004D6F95" w:rsidRPr="004F637E" w:rsidRDefault="004D6F95" w:rsidP="00CC5F6B">
      <w:pPr>
        <w:pStyle w:val="Style1"/>
        <w:widowControl/>
        <w:ind w:left="360"/>
        <w:jc w:val="left"/>
        <w:rPr>
          <w:b w:val="0"/>
          <w:sz w:val="22"/>
          <w:szCs w:val="22"/>
        </w:rPr>
      </w:pPr>
    </w:p>
    <w:p w:rsidR="00C2269C" w:rsidRPr="004F637E" w:rsidRDefault="004D6F95" w:rsidP="00D338A0">
      <w:pPr>
        <w:pStyle w:val="Style1"/>
        <w:widowControl/>
        <w:numPr>
          <w:ilvl w:val="0"/>
          <w:numId w:val="29"/>
        </w:numPr>
        <w:jc w:val="left"/>
        <w:rPr>
          <w:b w:val="0"/>
          <w:sz w:val="22"/>
          <w:szCs w:val="22"/>
        </w:rPr>
      </w:pPr>
      <w:r w:rsidRPr="004F637E">
        <w:rPr>
          <w:b w:val="0"/>
          <w:sz w:val="22"/>
          <w:szCs w:val="22"/>
        </w:rPr>
        <w:t>Local and long distance calling areas and prices will not change with the adoption of 10</w:t>
      </w:r>
      <w:r w:rsidRPr="004F637E">
        <w:rPr>
          <w:b w:val="0"/>
          <w:sz w:val="22"/>
          <w:szCs w:val="22"/>
        </w:rPr>
        <w:noBreakHyphen/>
        <w:t xml:space="preserve">digit </w:t>
      </w:r>
      <w:proofErr w:type="spellStart"/>
      <w:r w:rsidRPr="004F637E">
        <w:rPr>
          <w:b w:val="0"/>
          <w:sz w:val="22"/>
          <w:szCs w:val="22"/>
        </w:rPr>
        <w:t>dialling</w:t>
      </w:r>
      <w:proofErr w:type="spellEnd"/>
      <w:r w:rsidRPr="004F637E">
        <w:rPr>
          <w:b w:val="0"/>
          <w:sz w:val="22"/>
          <w:szCs w:val="22"/>
        </w:rPr>
        <w:t xml:space="preserve"> on local calls originating within area code </w:t>
      </w:r>
      <w:r w:rsidR="008D6FB0" w:rsidRPr="004F637E">
        <w:rPr>
          <w:b w:val="0"/>
          <w:sz w:val="22"/>
          <w:szCs w:val="22"/>
        </w:rPr>
        <w:t>709</w:t>
      </w:r>
      <w:r w:rsidRPr="004F637E">
        <w:rPr>
          <w:b w:val="0"/>
          <w:sz w:val="22"/>
          <w:szCs w:val="22"/>
        </w:rPr>
        <w:t>. Customers with telephone numbers in the new area code will get the same calling areas and prices as customers in the same exchange areas with telephone numbers in area code 70</w:t>
      </w:r>
      <w:r w:rsidR="008D6FB0" w:rsidRPr="004F637E">
        <w:rPr>
          <w:b w:val="0"/>
          <w:sz w:val="22"/>
          <w:szCs w:val="22"/>
        </w:rPr>
        <w:t>9</w:t>
      </w:r>
      <w:r w:rsidRPr="004F637E">
        <w:rPr>
          <w:b w:val="0"/>
          <w:sz w:val="22"/>
          <w:szCs w:val="22"/>
        </w:rPr>
        <w:t>.</w:t>
      </w:r>
    </w:p>
    <w:p w:rsidR="004D6F95" w:rsidRPr="004F637E" w:rsidRDefault="004D6F95" w:rsidP="00B12302">
      <w:pPr>
        <w:pStyle w:val="Style1"/>
        <w:widowControl/>
        <w:ind w:left="360"/>
        <w:jc w:val="left"/>
        <w:rPr>
          <w:b w:val="0"/>
          <w:sz w:val="22"/>
          <w:szCs w:val="22"/>
        </w:rPr>
      </w:pPr>
    </w:p>
    <w:p w:rsidR="00C2269C" w:rsidRDefault="00B12302" w:rsidP="00D338A0">
      <w:pPr>
        <w:pStyle w:val="Style1"/>
        <w:widowControl/>
        <w:numPr>
          <w:ilvl w:val="0"/>
          <w:numId w:val="29"/>
        </w:numPr>
        <w:jc w:val="left"/>
        <w:rPr>
          <w:b w:val="0"/>
          <w:sz w:val="22"/>
          <w:szCs w:val="22"/>
        </w:rPr>
      </w:pPr>
      <w:r w:rsidRPr="004F637E">
        <w:rPr>
          <w:rFonts w:cs="Arial"/>
          <w:b w:val="0"/>
          <w:sz w:val="22"/>
          <w:szCs w:val="22"/>
        </w:rPr>
        <w:t>N11 service access codes such as</w:t>
      </w:r>
      <w:r w:rsidRPr="004F637E">
        <w:rPr>
          <w:rFonts w:cs="Arial"/>
          <w:sz w:val="22"/>
          <w:szCs w:val="22"/>
        </w:rPr>
        <w:t xml:space="preserve"> </w:t>
      </w:r>
      <w:r w:rsidRPr="004F637E">
        <w:rPr>
          <w:b w:val="0"/>
          <w:sz w:val="22"/>
          <w:szCs w:val="22"/>
        </w:rPr>
        <w:t>e</w:t>
      </w:r>
      <w:r w:rsidR="004D6F95" w:rsidRPr="004F637E">
        <w:rPr>
          <w:b w:val="0"/>
          <w:sz w:val="22"/>
          <w:szCs w:val="22"/>
        </w:rPr>
        <w:t>mergency calls (911), directory assistance (411), repair (611) and relay</w:t>
      </w:r>
      <w:r w:rsidR="004D6F95" w:rsidRPr="008D6FB0">
        <w:rPr>
          <w:b w:val="0"/>
          <w:sz w:val="22"/>
          <w:szCs w:val="22"/>
        </w:rPr>
        <w:t xml:space="preserve"> service (711) will continue to be </w:t>
      </w:r>
      <w:proofErr w:type="spellStart"/>
      <w:r w:rsidR="004D6F95" w:rsidRPr="008D6FB0">
        <w:rPr>
          <w:b w:val="0"/>
          <w:sz w:val="22"/>
          <w:szCs w:val="22"/>
        </w:rPr>
        <w:t>dialled</w:t>
      </w:r>
      <w:proofErr w:type="spellEnd"/>
      <w:r w:rsidR="004D6F95" w:rsidRPr="008D6FB0">
        <w:rPr>
          <w:b w:val="0"/>
          <w:sz w:val="22"/>
          <w:szCs w:val="22"/>
        </w:rPr>
        <w:t xml:space="preserve"> using 3</w:t>
      </w:r>
      <w:r w:rsidR="004D6F95" w:rsidRPr="008D6FB0">
        <w:rPr>
          <w:b w:val="0"/>
          <w:sz w:val="22"/>
          <w:szCs w:val="22"/>
        </w:rPr>
        <w:noBreakHyphen/>
        <w:t>digits.</w:t>
      </w:r>
    </w:p>
    <w:p w:rsidR="004D6F95" w:rsidRPr="008D6FB0" w:rsidRDefault="004D6F95" w:rsidP="004D6F95">
      <w:pPr>
        <w:pStyle w:val="Style1"/>
        <w:rPr>
          <w:b w:val="0"/>
          <w:sz w:val="22"/>
          <w:szCs w:val="22"/>
        </w:rPr>
      </w:pPr>
    </w:p>
    <w:p w:rsidR="004D6F95" w:rsidRPr="008D6FB0" w:rsidRDefault="004D6F95" w:rsidP="004D6F95">
      <w:pPr>
        <w:pStyle w:val="Style1"/>
        <w:keepNext/>
        <w:rPr>
          <w:b w:val="0"/>
          <w:sz w:val="22"/>
          <w:szCs w:val="22"/>
          <w:u w:val="single"/>
        </w:rPr>
      </w:pPr>
      <w:r w:rsidRPr="008D6FB0">
        <w:rPr>
          <w:b w:val="0"/>
          <w:sz w:val="22"/>
          <w:szCs w:val="22"/>
          <w:u w:val="single"/>
        </w:rPr>
        <w:t>Consumer Awareness Program Timeline</w:t>
      </w:r>
    </w:p>
    <w:p w:rsidR="004D6F95" w:rsidRPr="008D6FB0" w:rsidRDefault="004D6F95" w:rsidP="004D6F95">
      <w:pPr>
        <w:pStyle w:val="Style1"/>
        <w:rPr>
          <w:b w:val="0"/>
          <w:sz w:val="22"/>
          <w:szCs w:val="22"/>
        </w:rPr>
      </w:pPr>
    </w:p>
    <w:p w:rsidR="004D6F95" w:rsidRPr="008D6FB0" w:rsidRDefault="004D6F95" w:rsidP="004D6F95">
      <w:pPr>
        <w:pStyle w:val="Style1"/>
        <w:rPr>
          <w:b w:val="0"/>
          <w:sz w:val="22"/>
          <w:szCs w:val="22"/>
        </w:rPr>
      </w:pPr>
      <w:r w:rsidRPr="008D6FB0">
        <w:rPr>
          <w:b w:val="0"/>
          <w:sz w:val="22"/>
          <w:szCs w:val="22"/>
        </w:rPr>
        <w:t>All TSPs who have or plan to have customers in the affected NPAs must implement their own consumer awareness program activities in accordance with this CAP and associated dates contained in the Relief Implementation Schedule.</w:t>
      </w:r>
    </w:p>
    <w:p w:rsidR="004D6F95" w:rsidRPr="008D6FB0" w:rsidRDefault="004D6F95" w:rsidP="004D6F95">
      <w:pPr>
        <w:pStyle w:val="Style1"/>
        <w:rPr>
          <w:b w:val="0"/>
          <w:sz w:val="22"/>
          <w:szCs w:val="22"/>
        </w:rPr>
      </w:pPr>
    </w:p>
    <w:p w:rsidR="004D6F95" w:rsidRPr="008D6FB0" w:rsidRDefault="004D6F95" w:rsidP="004D6F95">
      <w:pPr>
        <w:pStyle w:val="Style1"/>
        <w:rPr>
          <w:b w:val="0"/>
          <w:sz w:val="22"/>
          <w:szCs w:val="22"/>
        </w:rPr>
      </w:pPr>
      <w:r w:rsidRPr="008D6FB0">
        <w:rPr>
          <w:b w:val="0"/>
          <w:sz w:val="22"/>
          <w:szCs w:val="22"/>
        </w:rPr>
        <w:t>It is the responsibility of each TSP to submit its individual consumer awareness program to the Commission and to provide progress reports to the CATF on its own consumer awareness program activities so that the CATF can submit its required Progress Reports. In the event that a TSP does not submit its individual progress report to the CATF, the CATF will note this discrepancy in its progress report.</w:t>
      </w:r>
    </w:p>
    <w:p w:rsidR="004D6F95" w:rsidRPr="008D6FB0" w:rsidRDefault="004D6F95" w:rsidP="004D6F95">
      <w:pPr>
        <w:pStyle w:val="Style1"/>
        <w:rPr>
          <w:b w:val="0"/>
          <w:sz w:val="22"/>
          <w:szCs w:val="22"/>
        </w:rPr>
      </w:pPr>
    </w:p>
    <w:p w:rsidR="004D6F95" w:rsidRDefault="004D6F95" w:rsidP="004D6F95">
      <w:pPr>
        <w:pStyle w:val="Style1"/>
      </w:pPr>
    </w:p>
    <w:p w:rsidR="004D6F95" w:rsidRDefault="004D6F95" w:rsidP="004D6F95">
      <w:pPr>
        <w:pStyle w:val="PlainText"/>
        <w:jc w:val="center"/>
        <w:rPr>
          <w:rFonts w:ascii="Arial" w:hAnsi="Arial"/>
          <w:b/>
          <w:u w:val="single"/>
        </w:rPr>
        <w:sectPr w:rsidR="004D6F95">
          <w:headerReference w:type="default" r:id="rId15"/>
          <w:footerReference w:type="default" r:id="rId16"/>
          <w:pgSz w:w="12240" w:h="15840" w:code="1"/>
          <w:pgMar w:top="1440" w:right="1800" w:bottom="1440" w:left="1800" w:header="720" w:footer="720" w:gutter="0"/>
          <w:pgNumType w:start="1"/>
          <w:cols w:space="720"/>
        </w:sectPr>
      </w:pPr>
    </w:p>
    <w:p w:rsidR="004D6F95" w:rsidRDefault="004D6F95" w:rsidP="004D6F95">
      <w:pPr>
        <w:pStyle w:val="PlainText"/>
        <w:jc w:val="center"/>
        <w:rPr>
          <w:rFonts w:ascii="Arial" w:hAnsi="Arial"/>
          <w:b/>
        </w:rPr>
      </w:pPr>
      <w:r>
        <w:rPr>
          <w:rFonts w:ascii="Arial" w:hAnsi="Arial"/>
          <w:b/>
        </w:rPr>
        <w:lastRenderedPageBreak/>
        <w:t>ATTACHMENT 2</w:t>
      </w:r>
    </w:p>
    <w:p w:rsidR="004D6F95" w:rsidRDefault="004D6F95" w:rsidP="004D6F95">
      <w:pPr>
        <w:pStyle w:val="PlainText"/>
        <w:jc w:val="center"/>
        <w:rPr>
          <w:rFonts w:ascii="Arial" w:hAnsi="Arial"/>
          <w:b/>
        </w:rPr>
      </w:pPr>
    </w:p>
    <w:p w:rsidR="004D6F95" w:rsidRDefault="004D6F95" w:rsidP="004D6F95">
      <w:pPr>
        <w:pStyle w:val="PlainText"/>
        <w:jc w:val="center"/>
        <w:rPr>
          <w:rFonts w:ascii="Arial" w:hAnsi="Arial"/>
          <w:b/>
        </w:rPr>
      </w:pPr>
      <w:r>
        <w:rPr>
          <w:rFonts w:ascii="Arial" w:hAnsi="Arial"/>
          <w:b/>
        </w:rPr>
        <w:t>Network Implementation Plan (NIP)</w:t>
      </w:r>
    </w:p>
    <w:p w:rsidR="004D6F95" w:rsidRDefault="004D6F95" w:rsidP="004D6F95">
      <w:pPr>
        <w:pStyle w:val="PlainText"/>
        <w:rPr>
          <w:rFonts w:ascii="Arial" w:hAnsi="Arial"/>
        </w:rPr>
      </w:pPr>
    </w:p>
    <w:p w:rsidR="00450000" w:rsidRDefault="00450000" w:rsidP="004D6F95">
      <w:pPr>
        <w:pStyle w:val="Style1"/>
        <w:rPr>
          <w:ins w:id="1012" w:author="Morrison, Daniel" w:date="2017-10-05T15:02:00Z"/>
          <w:sz w:val="22"/>
          <w:u w:val="single"/>
        </w:rPr>
      </w:pPr>
      <w:ins w:id="1013" w:author="Morrison, Daniel" w:date="2017-10-05T15:02:00Z">
        <w:r>
          <w:rPr>
            <w:sz w:val="22"/>
            <w:u w:val="single"/>
          </w:rPr>
          <w:t>Background</w:t>
        </w:r>
      </w:ins>
    </w:p>
    <w:p w:rsidR="00BC790B" w:rsidRDefault="00BC790B" w:rsidP="00BC790B">
      <w:pPr>
        <w:pStyle w:val="Style1"/>
        <w:rPr>
          <w:ins w:id="1014" w:author="Morrison, Daniel" w:date="2017-10-05T15:24:00Z"/>
        </w:rPr>
      </w:pPr>
    </w:p>
    <w:p w:rsidR="00BC790B" w:rsidRPr="00BC790B" w:rsidRDefault="00BC790B" w:rsidP="00BC79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ns w:id="1015" w:author="Morrison, Daniel" w:date="2017-10-05T15:24:00Z"/>
          <w:rFonts w:cs="Arial"/>
          <w:szCs w:val="22"/>
          <w:rPrChange w:id="1016" w:author="Morrison, Daniel" w:date="2017-10-05T15:24:00Z">
            <w:rPr>
              <w:ins w:id="1017" w:author="Morrison, Daniel" w:date="2017-10-05T15:24:00Z"/>
              <w:rFonts w:cs="Arial"/>
              <w:szCs w:val="22"/>
            </w:rPr>
          </w:rPrChange>
        </w:rPr>
      </w:pPr>
      <w:ins w:id="1018" w:author="Morrison, Daniel" w:date="2017-10-05T15:24:00Z">
        <w:r w:rsidRPr="00BC790B">
          <w:rPr>
            <w:rFonts w:cs="Arial"/>
            <w:szCs w:val="22"/>
          </w:rPr>
          <w:t xml:space="preserve">On </w:t>
        </w:r>
        <w:r w:rsidRPr="00BC790B">
          <w:rPr>
            <w:rFonts w:cs="Arial"/>
            <w:szCs w:val="22"/>
            <w:rPrChange w:id="1019" w:author="Morrison, Daniel" w:date="2017-10-05T15:24:00Z">
              <w:rPr>
                <w:rFonts w:cs="Arial"/>
                <w:szCs w:val="22"/>
                <w:highlight w:val="green"/>
              </w:rPr>
            </w:rPrChange>
          </w:rPr>
          <w:t>31 May 2016</w:t>
        </w:r>
        <w:r w:rsidRPr="00BC790B">
          <w:rPr>
            <w:rFonts w:cs="Arial"/>
            <w:szCs w:val="22"/>
          </w:rPr>
          <w:t xml:space="preserve"> the CRTC issued Telecom Notice of Consultation CRTC </w:t>
        </w:r>
        <w:r w:rsidRPr="00BC790B">
          <w:rPr>
            <w:rFonts w:cs="Arial"/>
            <w:szCs w:val="22"/>
            <w:rPrChange w:id="1020" w:author="Morrison, Daniel" w:date="2017-10-05T15:24:00Z">
              <w:rPr>
                <w:rFonts w:cs="Arial"/>
                <w:szCs w:val="22"/>
                <w:highlight w:val="green"/>
              </w:rPr>
            </w:rPrChange>
          </w:rPr>
          <w:t>2016-205,</w:t>
        </w:r>
        <w:r w:rsidRPr="00BC790B">
          <w:rPr>
            <w:rFonts w:cs="Arial"/>
            <w:szCs w:val="22"/>
          </w:rPr>
          <w:t xml:space="preserve"> </w:t>
        </w:r>
        <w:r w:rsidRPr="00BC790B">
          <w:rPr>
            <w:rFonts w:cs="Arial"/>
            <w:i/>
            <w:szCs w:val="22"/>
            <w:lang w:val="en-US"/>
          </w:rPr>
          <w:t>Establishment of a CISC ad hoc committee for relief planning for area code 709 in Newfoundland and Labrador</w:t>
        </w:r>
        <w:r w:rsidRPr="00BC790B">
          <w:rPr>
            <w:rFonts w:cs="Arial"/>
            <w:szCs w:val="22"/>
          </w:rPr>
          <w:t>, by which it established a CRTC Interconnection Steering Committee ad-hoc Relief Planning C</w:t>
        </w:r>
        <w:r w:rsidRPr="00BC790B">
          <w:rPr>
            <w:rFonts w:cs="Arial"/>
            <w:szCs w:val="22"/>
            <w:rPrChange w:id="1021" w:author="Morrison, Daniel" w:date="2017-10-05T15:24:00Z">
              <w:rPr>
                <w:rFonts w:cs="Arial"/>
                <w:szCs w:val="22"/>
              </w:rPr>
            </w:rPrChange>
          </w:rPr>
          <w:t>ommittee (RPC) to examine options for providing numbering relief to the area served by area code 709 in Newfoundland and Labrador.</w:t>
        </w:r>
      </w:ins>
    </w:p>
    <w:p w:rsidR="00BC790B" w:rsidRPr="00BC790B" w:rsidRDefault="00BC790B" w:rsidP="00BC790B">
      <w:pPr>
        <w:pStyle w:val="Style1"/>
        <w:rPr>
          <w:ins w:id="1022" w:author="Morrison, Daniel" w:date="2017-10-05T15:24:00Z"/>
          <w:rPrChange w:id="1023" w:author="Morrison, Daniel" w:date="2017-10-05T15:24:00Z">
            <w:rPr>
              <w:ins w:id="1024" w:author="Morrison, Daniel" w:date="2017-10-05T15:24:00Z"/>
            </w:rPr>
          </w:rPrChange>
        </w:rPr>
      </w:pPr>
    </w:p>
    <w:p w:rsidR="00BC790B" w:rsidRPr="00BC790B" w:rsidRDefault="00BC790B" w:rsidP="00BC790B">
      <w:pPr>
        <w:rPr>
          <w:ins w:id="1025" w:author="Morrison, Daniel" w:date="2017-10-05T15:24:00Z"/>
          <w:rFonts w:cs="Arial"/>
          <w:szCs w:val="22"/>
        </w:rPr>
        <w:pPrChange w:id="1026" w:author="Morrison, Daniel" w:date="2017-10-05T15:25:00Z">
          <w:pPr>
            <w:pStyle w:val="Style1"/>
          </w:pPr>
        </w:pPrChange>
      </w:pPr>
      <w:ins w:id="1027" w:author="Morrison, Daniel" w:date="2017-10-05T15:24:00Z">
        <w:r w:rsidRPr="00BC790B">
          <w:rPr>
            <w:rFonts w:cs="Arial"/>
            <w:szCs w:val="22"/>
            <w:rPrChange w:id="1028" w:author="Morrison, Daniel" w:date="2017-10-05T15:25:00Z">
              <w:rPr/>
            </w:rPrChange>
          </w:rPr>
          <w:t xml:space="preserve">On </w:t>
        </w:r>
        <w:r w:rsidRPr="00BC790B">
          <w:rPr>
            <w:rFonts w:cs="Arial"/>
            <w:szCs w:val="22"/>
            <w:rPrChange w:id="1029" w:author="Morrison, Daniel" w:date="2017-10-05T15:25:00Z">
              <w:rPr>
                <w:highlight w:val="green"/>
              </w:rPr>
            </w:rPrChange>
          </w:rPr>
          <w:t>5 August 2016</w:t>
        </w:r>
        <w:r w:rsidRPr="00BC790B">
          <w:rPr>
            <w:rFonts w:cs="Arial"/>
            <w:szCs w:val="22"/>
          </w:rPr>
          <w:t>, the CNA issued an Initial Planning Document (IPD) and the RPC commenced its work to develop a Planning Document (PD) and this Relief Implementation Plan (RIP).</w:t>
        </w:r>
      </w:ins>
    </w:p>
    <w:p w:rsidR="00BC790B" w:rsidRPr="00BC790B" w:rsidRDefault="00BC790B" w:rsidP="00BC790B">
      <w:pPr>
        <w:rPr>
          <w:ins w:id="1030" w:author="Morrison, Daniel" w:date="2017-10-05T15:24:00Z"/>
          <w:rFonts w:cs="Arial"/>
          <w:szCs w:val="22"/>
        </w:rPr>
      </w:pPr>
    </w:p>
    <w:p w:rsidR="00BC790B" w:rsidRPr="00BC790B" w:rsidRDefault="00BC790B" w:rsidP="00BC790B">
      <w:pPr>
        <w:rPr>
          <w:ins w:id="1031" w:author="Morrison, Daniel" w:date="2017-10-05T15:24:00Z"/>
          <w:rFonts w:cs="Arial"/>
          <w:szCs w:val="22"/>
        </w:rPr>
      </w:pPr>
      <w:ins w:id="1032" w:author="Morrison, Daniel" w:date="2017-10-05T15:24:00Z">
        <w:r w:rsidRPr="00BC790B">
          <w:rPr>
            <w:rFonts w:cs="Arial"/>
            <w:szCs w:val="22"/>
          </w:rPr>
          <w:t>The Planning Document recommended relief as follows:</w:t>
        </w:r>
      </w:ins>
    </w:p>
    <w:p w:rsidR="00BC790B" w:rsidRPr="00BC790B" w:rsidRDefault="00BC790B" w:rsidP="00BC790B">
      <w:pPr>
        <w:rPr>
          <w:ins w:id="1033" w:author="Morrison, Daniel" w:date="2017-10-05T15:24:00Z"/>
          <w:rFonts w:cs="Arial"/>
          <w:szCs w:val="22"/>
          <w:rPrChange w:id="1034" w:author="Morrison, Daniel" w:date="2017-10-05T15:24:00Z">
            <w:rPr>
              <w:ins w:id="1035" w:author="Morrison, Daniel" w:date="2017-10-05T15:24:00Z"/>
              <w:rFonts w:cs="Arial"/>
              <w:szCs w:val="22"/>
            </w:rPr>
          </w:rPrChange>
        </w:rPr>
      </w:pPr>
    </w:p>
    <w:p w:rsidR="00BC790B" w:rsidRPr="00BC790B" w:rsidRDefault="00BC790B" w:rsidP="00BC790B">
      <w:pPr>
        <w:pStyle w:val="ListParagraph"/>
        <w:numPr>
          <w:ilvl w:val="0"/>
          <w:numId w:val="32"/>
        </w:numPr>
        <w:rPr>
          <w:ins w:id="1036" w:author="Morrison, Daniel" w:date="2017-10-05T15:24:00Z"/>
          <w:rFonts w:cs="Arial"/>
          <w:szCs w:val="22"/>
          <w:rPrChange w:id="1037" w:author="Morrison, Daniel" w:date="2017-10-05T15:24:00Z">
            <w:rPr>
              <w:ins w:id="1038" w:author="Morrison, Daniel" w:date="2017-10-05T15:24:00Z"/>
              <w:rFonts w:cs="Arial"/>
              <w:szCs w:val="22"/>
            </w:rPr>
          </w:rPrChange>
        </w:rPr>
      </w:pPr>
      <w:ins w:id="1039" w:author="Morrison, Daniel" w:date="2017-10-05T15:24:00Z">
        <w:r w:rsidRPr="00BC790B">
          <w:rPr>
            <w:rFonts w:cs="Arial"/>
            <w:szCs w:val="22"/>
            <w:rPrChange w:id="1040" w:author="Morrison, Daniel" w:date="2017-10-05T15:24:00Z">
              <w:rPr>
                <w:rFonts w:cs="Arial"/>
                <w:szCs w:val="22"/>
              </w:rPr>
            </w:rPrChange>
          </w:rPr>
          <w:t>The Relief Method should be a distributed overlay of a new NPA Code on Newfoundland and Labrador NPA 709;</w:t>
        </w:r>
      </w:ins>
    </w:p>
    <w:p w:rsidR="00BC790B" w:rsidRPr="00BC790B" w:rsidRDefault="00BC790B" w:rsidP="00BC790B">
      <w:pPr>
        <w:pStyle w:val="ListParagraph"/>
        <w:rPr>
          <w:ins w:id="1041" w:author="Morrison, Daniel" w:date="2017-10-05T15:24:00Z"/>
          <w:rFonts w:cs="Arial"/>
          <w:szCs w:val="22"/>
          <w:rPrChange w:id="1042" w:author="Morrison, Daniel" w:date="2017-10-05T15:24:00Z">
            <w:rPr>
              <w:ins w:id="1043" w:author="Morrison, Daniel" w:date="2017-10-05T15:24:00Z"/>
              <w:rFonts w:cs="Arial"/>
              <w:szCs w:val="22"/>
            </w:rPr>
          </w:rPrChange>
        </w:rPr>
      </w:pPr>
    </w:p>
    <w:p w:rsidR="00BC790B" w:rsidRPr="00BC790B" w:rsidRDefault="00BC790B" w:rsidP="00BC790B">
      <w:pPr>
        <w:pStyle w:val="ListParagraph"/>
        <w:numPr>
          <w:ilvl w:val="0"/>
          <w:numId w:val="32"/>
        </w:numPr>
        <w:rPr>
          <w:ins w:id="1044" w:author="Morrison, Daniel" w:date="2017-10-05T15:24:00Z"/>
          <w:rFonts w:cs="Arial"/>
          <w:szCs w:val="22"/>
          <w:rPrChange w:id="1045" w:author="Morrison, Daniel" w:date="2017-10-05T15:24:00Z">
            <w:rPr>
              <w:ins w:id="1046" w:author="Morrison, Daniel" w:date="2017-10-05T15:24:00Z"/>
              <w:rFonts w:cs="Arial"/>
              <w:szCs w:val="22"/>
            </w:rPr>
          </w:rPrChange>
        </w:rPr>
      </w:pPr>
      <w:ins w:id="1047" w:author="Morrison, Daniel" w:date="2017-10-05T15:24:00Z">
        <w:r w:rsidRPr="00BC790B">
          <w:rPr>
            <w:rFonts w:cs="Arial"/>
            <w:szCs w:val="22"/>
            <w:rPrChange w:id="1048" w:author="Morrison, Daniel" w:date="2017-10-05T15:24:00Z">
              <w:rPr>
                <w:rFonts w:cs="Arial"/>
                <w:szCs w:val="22"/>
              </w:rPr>
            </w:rPrChange>
          </w:rPr>
          <w:t>NPA Code 879 should be the Relief NPA Code (In Telecom Decision CRTC 2010-784 CRTC Interconnection Steering Committee consensus item – Reservation of area codes for future area code relief, the CRTC directed the CNA to set aside NPA 879 for the relief of NPA 709.);</w:t>
        </w:r>
      </w:ins>
    </w:p>
    <w:p w:rsidR="00BC790B" w:rsidRPr="00BC790B" w:rsidRDefault="00BC790B" w:rsidP="00BC790B">
      <w:pPr>
        <w:pStyle w:val="ListParagraph"/>
        <w:rPr>
          <w:ins w:id="1049" w:author="Morrison, Daniel" w:date="2017-10-05T15:24:00Z"/>
          <w:rFonts w:cs="Arial"/>
          <w:szCs w:val="22"/>
          <w:rPrChange w:id="1050" w:author="Morrison, Daniel" w:date="2017-10-05T15:24:00Z">
            <w:rPr>
              <w:ins w:id="1051" w:author="Morrison, Daniel" w:date="2017-10-05T15:24:00Z"/>
              <w:rFonts w:cs="Arial"/>
              <w:szCs w:val="22"/>
            </w:rPr>
          </w:rPrChange>
        </w:rPr>
      </w:pPr>
    </w:p>
    <w:p w:rsidR="00BC790B" w:rsidRPr="00BC790B" w:rsidRDefault="00BC790B" w:rsidP="00BC790B">
      <w:pPr>
        <w:pStyle w:val="ListParagraph"/>
        <w:numPr>
          <w:ilvl w:val="0"/>
          <w:numId w:val="32"/>
        </w:numPr>
        <w:rPr>
          <w:ins w:id="1052" w:author="Morrison, Daniel" w:date="2017-10-05T15:24:00Z"/>
          <w:rFonts w:cs="Arial"/>
          <w:szCs w:val="22"/>
          <w:rPrChange w:id="1053" w:author="Morrison, Daniel" w:date="2017-10-05T15:24:00Z">
            <w:rPr>
              <w:ins w:id="1054" w:author="Morrison, Daniel" w:date="2017-10-05T15:24:00Z"/>
              <w:rFonts w:cs="Arial"/>
              <w:szCs w:val="22"/>
            </w:rPr>
          </w:rPrChange>
        </w:rPr>
      </w:pPr>
      <w:ins w:id="1055" w:author="Morrison, Daniel" w:date="2017-10-05T15:24:00Z">
        <w:r w:rsidRPr="00BC790B">
          <w:rPr>
            <w:rFonts w:cs="Arial"/>
            <w:szCs w:val="22"/>
            <w:rPrChange w:id="1056" w:author="Morrison, Daniel" w:date="2017-10-05T15:24:00Z">
              <w:rPr>
                <w:rFonts w:cs="Arial"/>
                <w:szCs w:val="22"/>
              </w:rPr>
            </w:rPrChange>
          </w:rPr>
          <w:t>The Relief Date should be 24 November 2018 in order to provide Carriers and customers with advanced notification and sufficient lead-time to implement relief given the Jeopardy Condition in NPA 709;</w:t>
        </w:r>
      </w:ins>
    </w:p>
    <w:p w:rsidR="00BC790B" w:rsidRPr="00BC790B" w:rsidRDefault="00BC790B" w:rsidP="00BC790B">
      <w:pPr>
        <w:pStyle w:val="ListParagraph"/>
        <w:rPr>
          <w:ins w:id="1057" w:author="Morrison, Daniel" w:date="2017-10-05T15:24:00Z"/>
          <w:rFonts w:cs="Arial"/>
          <w:szCs w:val="22"/>
          <w:rPrChange w:id="1058" w:author="Morrison, Daniel" w:date="2017-10-05T15:24:00Z">
            <w:rPr>
              <w:ins w:id="1059" w:author="Morrison, Daniel" w:date="2017-10-05T15:24:00Z"/>
              <w:rFonts w:cs="Arial"/>
              <w:szCs w:val="22"/>
            </w:rPr>
          </w:rPrChange>
        </w:rPr>
      </w:pPr>
    </w:p>
    <w:p w:rsidR="00BC790B" w:rsidRPr="00BC790B" w:rsidRDefault="00BC790B" w:rsidP="00BC790B">
      <w:pPr>
        <w:pStyle w:val="ListParagraph"/>
        <w:numPr>
          <w:ilvl w:val="0"/>
          <w:numId w:val="32"/>
        </w:numPr>
        <w:rPr>
          <w:ins w:id="1060" w:author="Morrison, Daniel" w:date="2017-10-05T15:24:00Z"/>
          <w:rFonts w:cs="Arial"/>
          <w:szCs w:val="22"/>
          <w:rPrChange w:id="1061" w:author="Morrison, Daniel" w:date="2017-10-05T15:24:00Z">
            <w:rPr>
              <w:ins w:id="1062" w:author="Morrison, Daniel" w:date="2017-10-05T15:24:00Z"/>
              <w:rFonts w:cs="Arial"/>
              <w:szCs w:val="22"/>
            </w:rPr>
          </w:rPrChange>
        </w:rPr>
      </w:pPr>
      <w:ins w:id="1063" w:author="Morrison, Daniel" w:date="2017-10-05T15:24:00Z">
        <w:r w:rsidRPr="00BC790B">
          <w:rPr>
            <w:rFonts w:cs="Arial"/>
            <w:szCs w:val="22"/>
            <w:rPrChange w:id="1064" w:author="Morrison, Daniel" w:date="2017-10-05T15:24:00Z">
              <w:rPr>
                <w:rFonts w:cs="Arial"/>
                <w:szCs w:val="22"/>
              </w:rPr>
            </w:rPrChange>
          </w:rPr>
          <w:t>The local dialling plan should be changed to 10 digits for all local calls originating in NPA 709;</w:t>
        </w:r>
      </w:ins>
    </w:p>
    <w:p w:rsidR="00BC790B" w:rsidRPr="00BC790B" w:rsidRDefault="00BC790B" w:rsidP="00BC790B">
      <w:pPr>
        <w:pStyle w:val="ListParagraph"/>
        <w:rPr>
          <w:ins w:id="1065" w:author="Morrison, Daniel" w:date="2017-10-05T15:24:00Z"/>
          <w:rFonts w:cs="Arial"/>
          <w:szCs w:val="22"/>
          <w:rPrChange w:id="1066" w:author="Morrison, Daniel" w:date="2017-10-05T15:24:00Z">
            <w:rPr>
              <w:ins w:id="1067" w:author="Morrison, Daniel" w:date="2017-10-05T15:24:00Z"/>
              <w:rFonts w:cs="Arial"/>
              <w:szCs w:val="22"/>
            </w:rPr>
          </w:rPrChange>
        </w:rPr>
      </w:pPr>
    </w:p>
    <w:p w:rsidR="00BC790B" w:rsidRPr="00BC790B" w:rsidRDefault="00BC790B" w:rsidP="00BC790B">
      <w:pPr>
        <w:pStyle w:val="ListParagraph"/>
        <w:numPr>
          <w:ilvl w:val="0"/>
          <w:numId w:val="32"/>
        </w:numPr>
        <w:rPr>
          <w:ins w:id="1068" w:author="Morrison, Daniel" w:date="2017-10-05T15:24:00Z"/>
          <w:rFonts w:cs="Arial"/>
          <w:szCs w:val="22"/>
          <w:rPrChange w:id="1069" w:author="Morrison, Daniel" w:date="2017-10-05T15:24:00Z">
            <w:rPr>
              <w:ins w:id="1070" w:author="Morrison, Daniel" w:date="2017-10-05T15:24:00Z"/>
              <w:rFonts w:cs="Arial"/>
              <w:szCs w:val="22"/>
            </w:rPr>
          </w:rPrChange>
        </w:rPr>
      </w:pPr>
      <w:ins w:id="1071" w:author="Morrison, Daniel" w:date="2017-10-05T15:24:00Z">
        <w:r w:rsidRPr="00BC790B">
          <w:rPr>
            <w:rFonts w:cs="Arial"/>
            <w:szCs w:val="22"/>
            <w:rPrChange w:id="1072" w:author="Morrison, Daniel" w:date="2017-10-05T15:24:00Z">
              <w:rPr>
                <w:rFonts w:cs="Arial"/>
                <w:szCs w:val="22"/>
              </w:rPr>
            </w:rPrChange>
          </w:rPr>
          <w:t xml:space="preserve">A 7- to 10-digit local dialling transition period should be implemented commencing on 17 August 2018, with network announcements on calls </w:t>
        </w:r>
        <w:proofErr w:type="spellStart"/>
        <w:r w:rsidRPr="00BC790B">
          <w:rPr>
            <w:rFonts w:cs="Arial"/>
            <w:szCs w:val="22"/>
            <w:rPrChange w:id="1073" w:author="Morrison, Daniel" w:date="2017-10-05T15:24:00Z">
              <w:rPr>
                <w:rFonts w:cs="Arial"/>
                <w:szCs w:val="22"/>
              </w:rPr>
            </w:rPrChange>
          </w:rPr>
          <w:t>dialed</w:t>
        </w:r>
        <w:proofErr w:type="spellEnd"/>
        <w:r w:rsidRPr="00BC790B">
          <w:rPr>
            <w:rFonts w:cs="Arial"/>
            <w:szCs w:val="22"/>
            <w:rPrChange w:id="1074" w:author="Morrison, Daniel" w:date="2017-10-05T15:24:00Z">
              <w:rPr>
                <w:rFonts w:cs="Arial"/>
                <w:szCs w:val="22"/>
              </w:rPr>
            </w:rPrChange>
          </w:rPr>
          <w:t xml:space="preserve"> </w:t>
        </w:r>
      </w:ins>
    </w:p>
    <w:p w:rsidR="00BC790B" w:rsidRPr="00BC790B" w:rsidRDefault="00BC790B" w:rsidP="00BC790B">
      <w:pPr>
        <w:pStyle w:val="ListParagraph"/>
        <w:numPr>
          <w:ilvl w:val="0"/>
          <w:numId w:val="32"/>
        </w:numPr>
        <w:rPr>
          <w:ins w:id="1075" w:author="Morrison, Daniel" w:date="2017-10-05T15:24:00Z"/>
          <w:rFonts w:cs="Arial"/>
          <w:szCs w:val="22"/>
          <w:rPrChange w:id="1076" w:author="Morrison, Daniel" w:date="2017-10-05T15:24:00Z">
            <w:rPr>
              <w:ins w:id="1077" w:author="Morrison, Daniel" w:date="2017-10-05T15:24:00Z"/>
              <w:rFonts w:cs="Arial"/>
              <w:szCs w:val="22"/>
            </w:rPr>
          </w:rPrChange>
        </w:rPr>
      </w:pPr>
      <w:ins w:id="1078" w:author="Morrison, Daniel" w:date="2017-10-05T15:24:00Z">
        <w:r w:rsidRPr="00BC790B">
          <w:rPr>
            <w:rFonts w:cs="Arial"/>
            <w:szCs w:val="22"/>
            <w:rPrChange w:id="1079" w:author="Morrison, Daniel" w:date="2017-10-05T15:24:00Z">
              <w:rPr>
                <w:rFonts w:cs="Arial"/>
                <w:szCs w:val="22"/>
              </w:rPr>
            </w:rPrChange>
          </w:rPr>
          <w:t xml:space="preserve">using 7 digits phased in over one week between 17 August 2018 and 24 August 2018; </w:t>
        </w:r>
      </w:ins>
    </w:p>
    <w:p w:rsidR="00BC790B" w:rsidRPr="00BC790B" w:rsidRDefault="00BC790B" w:rsidP="00BC790B">
      <w:pPr>
        <w:pStyle w:val="ListParagraph"/>
        <w:rPr>
          <w:ins w:id="1080" w:author="Morrison, Daniel" w:date="2017-10-05T15:24:00Z"/>
          <w:rFonts w:cs="Arial"/>
          <w:szCs w:val="22"/>
          <w:rPrChange w:id="1081" w:author="Morrison, Daniel" w:date="2017-10-05T15:24:00Z">
            <w:rPr>
              <w:ins w:id="1082" w:author="Morrison, Daniel" w:date="2017-10-05T15:24:00Z"/>
              <w:rFonts w:cs="Arial"/>
              <w:szCs w:val="22"/>
            </w:rPr>
          </w:rPrChange>
        </w:rPr>
      </w:pPr>
    </w:p>
    <w:p w:rsidR="00BC790B" w:rsidRPr="00BC790B" w:rsidRDefault="00BC790B" w:rsidP="00BC790B">
      <w:pPr>
        <w:pStyle w:val="ListParagraph"/>
        <w:numPr>
          <w:ilvl w:val="0"/>
          <w:numId w:val="32"/>
        </w:numPr>
        <w:rPr>
          <w:ins w:id="1083" w:author="Morrison, Daniel" w:date="2017-10-05T15:24:00Z"/>
          <w:rFonts w:cs="Arial"/>
          <w:szCs w:val="22"/>
          <w:rPrChange w:id="1084" w:author="Morrison, Daniel" w:date="2017-10-05T15:24:00Z">
            <w:rPr>
              <w:ins w:id="1085" w:author="Morrison, Daniel" w:date="2017-10-05T15:24:00Z"/>
              <w:rFonts w:cs="Arial"/>
              <w:szCs w:val="22"/>
            </w:rPr>
          </w:rPrChange>
        </w:rPr>
      </w:pPr>
      <w:ins w:id="1086" w:author="Morrison, Daniel" w:date="2017-10-05T15:24:00Z">
        <w:r w:rsidRPr="00BC790B">
          <w:rPr>
            <w:rFonts w:cs="Arial"/>
            <w:szCs w:val="22"/>
            <w:rPrChange w:id="1087" w:author="Morrison, Daniel" w:date="2017-10-05T15:24:00Z">
              <w:rPr>
                <w:rFonts w:cs="Arial"/>
                <w:szCs w:val="22"/>
              </w:rPr>
            </w:rPrChange>
          </w:rPr>
          <w:t>Mandatory 10-digit local dialling should be implemented commencing on 10 November 2018, with network announcements on calls dialled using 7 digits phased in over one week between 10 November 2018 and 17 November 2018; and</w:t>
        </w:r>
      </w:ins>
    </w:p>
    <w:p w:rsidR="00BC790B" w:rsidRPr="00BC790B" w:rsidRDefault="00BC790B" w:rsidP="00BC790B">
      <w:pPr>
        <w:pStyle w:val="ListParagraph"/>
        <w:rPr>
          <w:ins w:id="1088" w:author="Morrison, Daniel" w:date="2017-10-05T15:24:00Z"/>
          <w:rFonts w:cs="Arial"/>
          <w:szCs w:val="22"/>
          <w:rPrChange w:id="1089" w:author="Morrison, Daniel" w:date="2017-10-05T15:24:00Z">
            <w:rPr>
              <w:ins w:id="1090" w:author="Morrison, Daniel" w:date="2017-10-05T15:24:00Z"/>
              <w:rFonts w:cs="Arial"/>
              <w:szCs w:val="22"/>
            </w:rPr>
          </w:rPrChange>
        </w:rPr>
      </w:pPr>
    </w:p>
    <w:p w:rsidR="00BC790B" w:rsidRPr="00BC790B" w:rsidRDefault="00BC790B" w:rsidP="00BC790B">
      <w:pPr>
        <w:pStyle w:val="ListParagraph"/>
        <w:numPr>
          <w:ilvl w:val="0"/>
          <w:numId w:val="32"/>
        </w:numPr>
        <w:rPr>
          <w:ins w:id="1091" w:author="Morrison, Daniel" w:date="2017-10-05T15:24:00Z"/>
          <w:rFonts w:cs="Arial"/>
          <w:szCs w:val="22"/>
          <w:rPrChange w:id="1092" w:author="Morrison, Daniel" w:date="2017-10-05T15:24:00Z">
            <w:rPr>
              <w:ins w:id="1093" w:author="Morrison, Daniel" w:date="2017-10-05T15:24:00Z"/>
              <w:rFonts w:cs="Arial"/>
              <w:szCs w:val="22"/>
            </w:rPr>
          </w:rPrChange>
        </w:rPr>
      </w:pPr>
      <w:ins w:id="1094" w:author="Morrison, Daniel" w:date="2017-10-05T15:24:00Z">
        <w:r w:rsidRPr="00BC790B">
          <w:rPr>
            <w:rFonts w:cs="Arial"/>
            <w:szCs w:val="22"/>
            <w:rPrChange w:id="1095" w:author="Morrison, Daniel" w:date="2017-10-05T15:24:00Z">
              <w:rPr>
                <w:rFonts w:cs="Arial"/>
                <w:szCs w:val="22"/>
              </w:rPr>
            </w:rPrChange>
          </w:rPr>
          <w:t>Standard network announcements should be implemented commencing on 2 February 2019 and completed within one month by 2 March 2019.</w:t>
        </w:r>
      </w:ins>
    </w:p>
    <w:p w:rsidR="00BC790B" w:rsidRPr="00BC790B" w:rsidRDefault="00BC790B" w:rsidP="00BC790B">
      <w:pPr>
        <w:pStyle w:val="ListParagraph"/>
        <w:rPr>
          <w:ins w:id="1096" w:author="Morrison, Daniel" w:date="2017-10-05T15:24:00Z"/>
          <w:rFonts w:cs="Arial"/>
          <w:szCs w:val="22"/>
          <w:rPrChange w:id="1097" w:author="Morrison, Daniel" w:date="2017-10-05T15:24:00Z">
            <w:rPr>
              <w:ins w:id="1098" w:author="Morrison, Daniel" w:date="2017-10-05T15:24:00Z"/>
              <w:rFonts w:cs="Arial"/>
              <w:szCs w:val="22"/>
            </w:rPr>
          </w:rPrChange>
        </w:rPr>
      </w:pPr>
    </w:p>
    <w:p w:rsidR="00BC790B" w:rsidRPr="00BC790B" w:rsidRDefault="00BC790B" w:rsidP="00BC790B">
      <w:pPr>
        <w:pStyle w:val="ListParagraph"/>
        <w:rPr>
          <w:ins w:id="1099" w:author="Morrison, Daniel" w:date="2017-10-05T15:24:00Z"/>
          <w:rFonts w:cs="Arial"/>
          <w:szCs w:val="22"/>
          <w:rPrChange w:id="1100" w:author="Morrison, Daniel" w:date="2017-10-05T15:24:00Z">
            <w:rPr>
              <w:ins w:id="1101" w:author="Morrison, Daniel" w:date="2017-10-05T15:24:00Z"/>
              <w:rFonts w:cs="Arial"/>
              <w:szCs w:val="22"/>
            </w:rPr>
          </w:rPrChange>
        </w:rPr>
      </w:pPr>
    </w:p>
    <w:p w:rsidR="00BC790B" w:rsidRPr="00BC790B" w:rsidRDefault="00BC790B" w:rsidP="00BC790B">
      <w:pPr>
        <w:rPr>
          <w:ins w:id="1102" w:author="Morrison, Daniel" w:date="2017-10-05T15:24:00Z"/>
          <w:rFonts w:cs="Arial"/>
          <w:szCs w:val="22"/>
        </w:rPr>
      </w:pPr>
      <w:ins w:id="1103" w:author="Morrison, Daniel" w:date="2017-10-05T15:24:00Z">
        <w:r w:rsidRPr="00BC790B">
          <w:rPr>
            <w:rFonts w:cs="Arial"/>
            <w:szCs w:val="22"/>
            <w:rPrChange w:id="1104" w:author="Morrison, Daniel" w:date="2017-10-05T15:24:00Z">
              <w:rPr>
                <w:rFonts w:cs="Arial"/>
                <w:szCs w:val="22"/>
              </w:rPr>
            </w:rPrChange>
          </w:rPr>
          <w:t xml:space="preserve">On </w:t>
        </w:r>
        <w:r w:rsidRPr="00BC790B">
          <w:rPr>
            <w:rFonts w:cs="Arial"/>
            <w:szCs w:val="22"/>
            <w:rPrChange w:id="1105" w:author="Morrison, Daniel" w:date="2017-10-05T15:24:00Z">
              <w:rPr>
                <w:rFonts w:cs="Arial"/>
                <w:szCs w:val="22"/>
                <w:highlight w:val="green"/>
              </w:rPr>
            </w:rPrChange>
          </w:rPr>
          <w:t xml:space="preserve">2 February 2017 </w:t>
        </w:r>
        <w:r w:rsidRPr="00BC790B">
          <w:rPr>
            <w:rFonts w:cs="Arial"/>
            <w:szCs w:val="22"/>
          </w:rPr>
          <w:t xml:space="preserve">the CRTC issued Telecom Decision CRTC </w:t>
        </w:r>
        <w:r w:rsidRPr="00BC790B">
          <w:rPr>
            <w:rFonts w:cs="Arial"/>
            <w:szCs w:val="22"/>
            <w:rPrChange w:id="1106" w:author="Morrison, Daniel" w:date="2017-10-05T15:24:00Z">
              <w:rPr>
                <w:rFonts w:cs="Arial"/>
                <w:szCs w:val="22"/>
                <w:highlight w:val="green"/>
              </w:rPr>
            </w:rPrChange>
          </w:rPr>
          <w:t>2017-35</w:t>
        </w:r>
        <w:r w:rsidRPr="00BC790B">
          <w:rPr>
            <w:rFonts w:cs="Arial"/>
            <w:szCs w:val="22"/>
          </w:rPr>
          <w:t xml:space="preserve"> which determined that area code relief for are code 709 in Newfoundland and Labrador be </w:t>
        </w:r>
        <w:r w:rsidRPr="00BC790B">
          <w:rPr>
            <w:rFonts w:cs="Arial"/>
            <w:szCs w:val="22"/>
          </w:rPr>
          <w:lastRenderedPageBreak/>
          <w:t xml:space="preserve">provided by implementing a distributed overlay of new area code 879, effective </w:t>
        </w:r>
        <w:r w:rsidRPr="00BC790B">
          <w:rPr>
            <w:rFonts w:cs="Arial"/>
            <w:b/>
            <w:szCs w:val="22"/>
            <w:rPrChange w:id="1107" w:author="Morrison, Daniel" w:date="2017-10-05T15:24:00Z">
              <w:rPr>
                <w:rFonts w:cs="Arial"/>
                <w:b/>
                <w:szCs w:val="22"/>
                <w:highlight w:val="green"/>
              </w:rPr>
            </w:rPrChange>
          </w:rPr>
          <w:t>24 November 2018</w:t>
        </w:r>
        <w:r w:rsidRPr="00BC790B">
          <w:rPr>
            <w:rFonts w:cs="Arial"/>
            <w:szCs w:val="22"/>
            <w:rPrChange w:id="1108" w:author="Morrison, Daniel" w:date="2017-10-05T15:24:00Z">
              <w:rPr>
                <w:rFonts w:cs="Arial"/>
                <w:szCs w:val="22"/>
                <w:highlight w:val="green"/>
              </w:rPr>
            </w:rPrChange>
          </w:rPr>
          <w:t xml:space="preserve">. </w:t>
        </w:r>
      </w:ins>
    </w:p>
    <w:p w:rsidR="00BC790B" w:rsidRPr="00BC790B" w:rsidRDefault="00BC790B" w:rsidP="00BC790B">
      <w:pPr>
        <w:rPr>
          <w:ins w:id="1109" w:author="Morrison, Daniel" w:date="2017-10-05T15:24:00Z"/>
          <w:rFonts w:cs="Arial"/>
          <w:szCs w:val="22"/>
        </w:rPr>
      </w:pPr>
    </w:p>
    <w:p w:rsidR="00BC790B" w:rsidRPr="00BC790B" w:rsidRDefault="00BC790B" w:rsidP="00BC790B">
      <w:pPr>
        <w:rPr>
          <w:ins w:id="1110" w:author="Morrison, Daniel" w:date="2017-10-05T15:24:00Z"/>
          <w:rFonts w:cs="Arial"/>
          <w:b/>
          <w:szCs w:val="22"/>
        </w:rPr>
      </w:pPr>
      <w:ins w:id="1111" w:author="Morrison, Daniel" w:date="2017-10-05T15:24:00Z">
        <w:r w:rsidRPr="00BC790B">
          <w:rPr>
            <w:rFonts w:cs="Arial"/>
            <w:b/>
            <w:szCs w:val="22"/>
          </w:rPr>
          <w:t>Revision of Relief Implementation Plan</w:t>
        </w:r>
      </w:ins>
    </w:p>
    <w:p w:rsidR="00BC790B" w:rsidRPr="00BC790B" w:rsidRDefault="00BC790B" w:rsidP="00BC790B">
      <w:pPr>
        <w:rPr>
          <w:ins w:id="1112" w:author="Morrison, Daniel" w:date="2017-10-05T15:24:00Z"/>
          <w:rFonts w:cs="Arial"/>
          <w:szCs w:val="22"/>
          <w:rPrChange w:id="1113" w:author="Morrison, Daniel" w:date="2017-10-05T15:24:00Z">
            <w:rPr>
              <w:ins w:id="1114" w:author="Morrison, Daniel" w:date="2017-10-05T15:24:00Z"/>
              <w:rFonts w:cs="Arial"/>
              <w:szCs w:val="22"/>
            </w:rPr>
          </w:rPrChange>
        </w:rPr>
      </w:pPr>
    </w:p>
    <w:p w:rsidR="00BC790B" w:rsidRPr="00BC790B" w:rsidRDefault="00BC790B" w:rsidP="00BC790B">
      <w:pPr>
        <w:rPr>
          <w:ins w:id="1115" w:author="Morrison, Daniel" w:date="2017-10-05T15:24:00Z"/>
          <w:rFonts w:cs="Arial"/>
          <w:szCs w:val="22"/>
        </w:rPr>
      </w:pPr>
      <w:ins w:id="1116" w:author="Morrison, Daniel" w:date="2017-10-05T15:24:00Z">
        <w:r w:rsidRPr="00BC790B">
          <w:rPr>
            <w:rFonts w:cs="Arial"/>
            <w:szCs w:val="22"/>
            <w:rPrChange w:id="1117" w:author="Morrison, Daniel" w:date="2017-10-05T15:24:00Z">
              <w:rPr>
                <w:rFonts w:cs="Arial"/>
                <w:szCs w:val="22"/>
              </w:rPr>
            </w:rPrChange>
          </w:rPr>
          <w:t xml:space="preserve">On </w:t>
        </w:r>
        <w:r w:rsidRPr="00BC790B">
          <w:rPr>
            <w:rFonts w:cs="Arial"/>
            <w:szCs w:val="22"/>
            <w:rPrChange w:id="1118" w:author="Morrison, Daniel" w:date="2017-10-05T15:24:00Z">
              <w:rPr>
                <w:rFonts w:cs="Arial"/>
                <w:szCs w:val="22"/>
                <w:highlight w:val="green"/>
              </w:rPr>
            </w:rPrChange>
          </w:rPr>
          <w:t>20 September 2017</w:t>
        </w:r>
        <w:r w:rsidRPr="00BC790B">
          <w:rPr>
            <w:rFonts w:cs="Arial"/>
            <w:szCs w:val="22"/>
          </w:rPr>
          <w:t xml:space="preserve"> the CNA released the results of the </w:t>
        </w:r>
        <w:r w:rsidRPr="00BC790B">
          <w:rPr>
            <w:rFonts w:cs="Arial"/>
            <w:szCs w:val="22"/>
            <w:rPrChange w:id="1119" w:author="Morrison, Daniel" w:date="2017-10-05T15:24:00Z">
              <w:rPr>
                <w:rFonts w:cs="Arial"/>
                <w:szCs w:val="22"/>
                <w:highlight w:val="green"/>
              </w:rPr>
            </w:rPrChange>
          </w:rPr>
          <w:t>July 2017 J-NRUF</w:t>
        </w:r>
        <w:r w:rsidRPr="00BC790B">
          <w:rPr>
            <w:rFonts w:cs="Arial"/>
            <w:szCs w:val="22"/>
          </w:rPr>
          <w:t xml:space="preserve"> which indicated that the Projected Exhaust Date for NPA </w:t>
        </w:r>
        <w:r w:rsidRPr="00BC790B">
          <w:rPr>
            <w:rFonts w:cs="Arial"/>
            <w:szCs w:val="22"/>
            <w:rPrChange w:id="1120" w:author="Morrison, Daniel" w:date="2017-10-05T15:24:00Z">
              <w:rPr>
                <w:rFonts w:cs="Arial"/>
                <w:szCs w:val="22"/>
                <w:highlight w:val="green"/>
              </w:rPr>
            </w:rPrChange>
          </w:rPr>
          <w:t>709</w:t>
        </w:r>
        <w:r w:rsidRPr="00BC790B">
          <w:rPr>
            <w:rFonts w:cs="Arial"/>
            <w:szCs w:val="22"/>
          </w:rPr>
          <w:t xml:space="preserve"> had been deferred </w:t>
        </w:r>
        <w:r w:rsidRPr="00BC790B">
          <w:rPr>
            <w:rFonts w:cs="Arial"/>
            <w:szCs w:val="22"/>
            <w:rPrChange w:id="1121" w:author="Morrison, Daniel" w:date="2017-10-05T15:24:00Z">
              <w:rPr>
                <w:rFonts w:cs="Arial"/>
                <w:szCs w:val="22"/>
                <w:highlight w:val="green"/>
              </w:rPr>
            </w:rPrChange>
          </w:rPr>
          <w:t>4 years and 7 months to March 2024.</w:t>
        </w:r>
      </w:ins>
    </w:p>
    <w:p w:rsidR="00BC790B" w:rsidRPr="00BC790B" w:rsidRDefault="00BC790B" w:rsidP="00BC790B">
      <w:pPr>
        <w:rPr>
          <w:ins w:id="1122" w:author="Morrison, Daniel" w:date="2017-10-05T15:24:00Z"/>
          <w:rFonts w:cs="Arial"/>
          <w:szCs w:val="22"/>
        </w:rPr>
      </w:pPr>
    </w:p>
    <w:p w:rsidR="00BC790B" w:rsidRPr="00CB60D9" w:rsidRDefault="00BC790B" w:rsidP="00BC790B">
      <w:pPr>
        <w:rPr>
          <w:ins w:id="1123" w:author="Morrison, Daniel" w:date="2017-10-05T15:24:00Z"/>
          <w:rFonts w:cs="Arial"/>
          <w:szCs w:val="22"/>
        </w:rPr>
      </w:pPr>
      <w:ins w:id="1124" w:author="Morrison, Daniel" w:date="2017-10-05T15:24:00Z">
        <w:r w:rsidRPr="00BC790B">
          <w:rPr>
            <w:rFonts w:cs="Arial"/>
            <w:szCs w:val="22"/>
          </w:rPr>
          <w:t xml:space="preserve">On </w:t>
        </w:r>
        <w:r w:rsidRPr="00BC790B">
          <w:rPr>
            <w:rFonts w:cs="Arial"/>
            <w:szCs w:val="22"/>
            <w:highlight w:val="yellow"/>
          </w:rPr>
          <w:t>XX October 2017</w:t>
        </w:r>
        <w:r w:rsidRPr="00BC790B">
          <w:rPr>
            <w:rFonts w:cs="Arial"/>
            <w:szCs w:val="22"/>
          </w:rPr>
          <w:t xml:space="preserve">, the RPC agreed to recommend to the CISC and CRTC that the Relief Date for NPA 709 in Newfoundland and Labrador be deferred to </w:t>
        </w:r>
        <w:r w:rsidRPr="00BC790B">
          <w:rPr>
            <w:rFonts w:cs="Arial"/>
            <w:b/>
            <w:szCs w:val="22"/>
            <w:rPrChange w:id="1125" w:author="Morrison, Daniel" w:date="2017-10-05T15:24:00Z">
              <w:rPr>
                <w:rFonts w:cs="Arial"/>
                <w:b/>
                <w:szCs w:val="22"/>
                <w:highlight w:val="green"/>
              </w:rPr>
            </w:rPrChange>
          </w:rPr>
          <w:t>20 May 2022</w:t>
        </w:r>
        <w:r w:rsidRPr="00BC790B">
          <w:rPr>
            <w:rFonts w:cs="Arial"/>
            <w:b/>
            <w:szCs w:val="22"/>
          </w:rPr>
          <w:t xml:space="preserve">.  </w:t>
        </w:r>
        <w:r w:rsidRPr="00BC790B">
          <w:rPr>
            <w:rFonts w:cs="Arial"/>
            <w:szCs w:val="22"/>
          </w:rPr>
          <w:t>This date was chosen based on the removal of the Jeopardy Condition for NPA 709 in Newfoundland and Labrador,</w:t>
        </w:r>
        <w:r w:rsidRPr="00BC790B">
          <w:rPr>
            <w:rFonts w:cs="Arial"/>
            <w:szCs w:val="22"/>
            <w:rPrChange w:id="1126" w:author="Morrison, Daniel" w:date="2017-10-05T15:24:00Z">
              <w:rPr>
                <w:rFonts w:cs="Arial"/>
                <w:szCs w:val="22"/>
              </w:rPr>
            </w:rPrChange>
          </w:rPr>
          <w:t xml:space="preserve"> as well as the Projected Exhaust Date indicated on Form 2 of the July 2017 J-NRUF results.</w:t>
        </w:r>
      </w:ins>
    </w:p>
    <w:p w:rsidR="00450000" w:rsidRPr="00BC790B" w:rsidRDefault="00450000" w:rsidP="004D6F95">
      <w:pPr>
        <w:pStyle w:val="Style1"/>
        <w:rPr>
          <w:ins w:id="1127" w:author="Morrison, Daniel" w:date="2017-10-05T15:02:00Z"/>
          <w:sz w:val="22"/>
          <w:u w:val="single"/>
          <w:lang w:val="en-GB"/>
          <w:rPrChange w:id="1128" w:author="Morrison, Daniel" w:date="2017-10-05T15:24:00Z">
            <w:rPr>
              <w:ins w:id="1129" w:author="Morrison, Daniel" w:date="2017-10-05T15:02:00Z"/>
              <w:sz w:val="22"/>
              <w:u w:val="single"/>
            </w:rPr>
          </w:rPrChange>
        </w:rPr>
      </w:pPr>
    </w:p>
    <w:p w:rsidR="004D6F95" w:rsidRPr="005B4280" w:rsidRDefault="004D6F95" w:rsidP="004D6F95">
      <w:pPr>
        <w:pStyle w:val="Style1"/>
        <w:rPr>
          <w:sz w:val="22"/>
          <w:u w:val="single"/>
        </w:rPr>
      </w:pPr>
      <w:r w:rsidRPr="005B4280">
        <w:rPr>
          <w:sz w:val="22"/>
          <w:u w:val="single"/>
        </w:rPr>
        <w:t>Introduction</w:t>
      </w:r>
    </w:p>
    <w:p w:rsidR="004D6F95" w:rsidRDefault="004D6F95" w:rsidP="004D6F95">
      <w:pPr>
        <w:pStyle w:val="Style1"/>
      </w:pPr>
    </w:p>
    <w:p w:rsidR="004D6F95" w:rsidRDefault="004D6F95" w:rsidP="004D6F95">
      <w:pPr>
        <w:pStyle w:val="PlainText"/>
        <w:rPr>
          <w:rFonts w:ascii="Arial" w:hAnsi="Arial"/>
        </w:rPr>
      </w:pPr>
      <w:r>
        <w:rPr>
          <w:rFonts w:ascii="Arial" w:hAnsi="Arial"/>
        </w:rPr>
        <w:t>The Canadian NPA Relief Planning Guideline require</w:t>
      </w:r>
      <w:r w:rsidR="007E7E9E">
        <w:rPr>
          <w:rFonts w:ascii="Arial" w:hAnsi="Arial"/>
        </w:rPr>
        <w:t>s</w:t>
      </w:r>
      <w:r>
        <w:rPr>
          <w:rFonts w:ascii="Arial" w:hAnsi="Arial"/>
        </w:rPr>
        <w:t xml:space="preserve"> the RPC to create a Network Implementation Task Force (NITF) with a mandate to develop a Network Implementation Plan (NIP) for implementing relief and to submit such NIP to the CISC.</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t>Accordingly, the RPC has established a Network Implementation Task Force (NITF) to develop and implement this NIP.</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t xml:space="preserve">This NIP addresses the introduction of 10-digit local dialling in NPA </w:t>
      </w:r>
      <w:r w:rsidR="00C2269C">
        <w:rPr>
          <w:rFonts w:ascii="Arial" w:hAnsi="Arial"/>
        </w:rPr>
        <w:t xml:space="preserve">709 </w:t>
      </w:r>
      <w:r>
        <w:rPr>
          <w:rFonts w:ascii="Arial" w:hAnsi="Arial"/>
        </w:rPr>
        <w:t xml:space="preserve">as well as the introduction of new NPA </w:t>
      </w:r>
      <w:r w:rsidR="00C2269C">
        <w:rPr>
          <w:rFonts w:ascii="Arial" w:hAnsi="Arial"/>
        </w:rPr>
        <w:t xml:space="preserve">879 </w:t>
      </w:r>
      <w:r>
        <w:rPr>
          <w:rFonts w:ascii="Arial" w:hAnsi="Arial"/>
        </w:rPr>
        <w:t>in the NPA 70</w:t>
      </w:r>
      <w:r w:rsidR="00CF408A">
        <w:rPr>
          <w:rFonts w:ascii="Arial" w:hAnsi="Arial"/>
        </w:rPr>
        <w:t>9</w:t>
      </w:r>
      <w:r>
        <w:rPr>
          <w:rFonts w:ascii="Arial" w:hAnsi="Arial"/>
        </w:rPr>
        <w:t xml:space="preserve"> area.</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t xml:space="preserve">The NIP identifies key milestones and establishes completion dates as agreed to by the RPC. It is the responsibility of all Telecommunications Service Providers (TSPs) operating or intending to operate in the area served by NPA </w:t>
      </w:r>
      <w:r w:rsidR="005B4280">
        <w:rPr>
          <w:rFonts w:ascii="Arial" w:hAnsi="Arial"/>
        </w:rPr>
        <w:t xml:space="preserve">709 </w:t>
      </w:r>
      <w:r>
        <w:rPr>
          <w:rFonts w:ascii="Arial" w:hAnsi="Arial"/>
        </w:rPr>
        <w:t xml:space="preserve">to file their individual network implementation plans with </w:t>
      </w:r>
      <w:r w:rsidR="007E7E9E">
        <w:rPr>
          <w:rFonts w:ascii="Arial" w:hAnsi="Arial"/>
        </w:rPr>
        <w:t xml:space="preserve">CRTC staff </w:t>
      </w:r>
      <w:r>
        <w:rPr>
          <w:rFonts w:ascii="Arial" w:hAnsi="Arial"/>
        </w:rPr>
        <w:t xml:space="preserve">in accordance with the Relief Implementation Schedule. TSPs must implement those programs in accordance with this industry NIP and submit progress reports to the NITF and RPC for inclusion in the Progress and Final Reports to be filed by the RPC with </w:t>
      </w:r>
      <w:r w:rsidR="007E7E9E">
        <w:rPr>
          <w:rFonts w:ascii="Arial" w:hAnsi="Arial"/>
        </w:rPr>
        <w:t>CRTC staff</w:t>
      </w:r>
      <w:r>
        <w:rPr>
          <w:rFonts w:ascii="Arial" w:hAnsi="Arial"/>
        </w:rPr>
        <w:t>.</w:t>
      </w:r>
    </w:p>
    <w:p w:rsidR="004D6F95" w:rsidRDefault="004D6F95" w:rsidP="004D6F95">
      <w:pPr>
        <w:pStyle w:val="PlainText"/>
        <w:rPr>
          <w:rFonts w:ascii="Arial" w:hAnsi="Arial"/>
        </w:rPr>
      </w:pPr>
    </w:p>
    <w:p w:rsidR="004D6F95" w:rsidRPr="005B4280" w:rsidRDefault="004D6F95" w:rsidP="004D6F95">
      <w:pPr>
        <w:pStyle w:val="Style1"/>
        <w:rPr>
          <w:b w:val="0"/>
          <w:sz w:val="22"/>
        </w:rPr>
      </w:pPr>
      <w:r w:rsidRPr="005B4280">
        <w:rPr>
          <w:b w:val="0"/>
          <w:sz w:val="22"/>
        </w:rPr>
        <w:t xml:space="preserve">All TSPs are required to report any major relief plan concerns as they are identified, along with proposed solutions, and to address consumer concerns reported directly to </w:t>
      </w:r>
      <w:r w:rsidR="007E7E9E">
        <w:rPr>
          <w:b w:val="0"/>
          <w:sz w:val="22"/>
        </w:rPr>
        <w:t>CRTC staff</w:t>
      </w:r>
      <w:r w:rsidRPr="005B4280">
        <w:rPr>
          <w:b w:val="0"/>
          <w:sz w:val="22"/>
        </w:rPr>
        <w:t>.</w:t>
      </w:r>
    </w:p>
    <w:p w:rsidR="004D6F95" w:rsidRPr="005B4280" w:rsidRDefault="004D6F95" w:rsidP="004D6F95">
      <w:pPr>
        <w:pStyle w:val="Style1"/>
        <w:rPr>
          <w:b w:val="0"/>
          <w:sz w:val="22"/>
        </w:rPr>
      </w:pPr>
    </w:p>
    <w:p w:rsidR="004D6F95" w:rsidRPr="005B4280" w:rsidRDefault="004D6F95" w:rsidP="004D6F95">
      <w:pPr>
        <w:pStyle w:val="Style1"/>
        <w:rPr>
          <w:b w:val="0"/>
          <w:sz w:val="22"/>
        </w:rPr>
      </w:pPr>
      <w:r w:rsidRPr="005B4280">
        <w:rPr>
          <w:b w:val="0"/>
          <w:sz w:val="22"/>
        </w:rPr>
        <w:t>The RPC requested that the NITF develop a NIP in accordance the Canadian NPA Relief Planning Guideline that incorporates the following:</w:t>
      </w:r>
    </w:p>
    <w:p w:rsidR="004D6F95" w:rsidRPr="005B4280" w:rsidRDefault="004D6F95" w:rsidP="004D6F95">
      <w:pPr>
        <w:pStyle w:val="Style1"/>
        <w:rPr>
          <w:b w:val="0"/>
          <w:sz w:val="22"/>
        </w:rPr>
      </w:pPr>
    </w:p>
    <w:p w:rsidR="00C2269C" w:rsidRDefault="004D6F95" w:rsidP="00D338A0">
      <w:pPr>
        <w:pStyle w:val="Style1"/>
        <w:widowControl/>
        <w:numPr>
          <w:ilvl w:val="0"/>
          <w:numId w:val="30"/>
        </w:numPr>
        <w:jc w:val="left"/>
        <w:rPr>
          <w:b w:val="0"/>
          <w:sz w:val="22"/>
        </w:rPr>
      </w:pPr>
      <w:r w:rsidRPr="005B4280">
        <w:rPr>
          <w:b w:val="0"/>
          <w:sz w:val="22"/>
        </w:rPr>
        <w:t>Develop and agree on a NIP schedule</w:t>
      </w:r>
      <w:r w:rsidR="00B05A4F">
        <w:rPr>
          <w:b w:val="0"/>
          <w:sz w:val="22"/>
        </w:rPr>
        <w:t>;</w:t>
      </w:r>
    </w:p>
    <w:p w:rsidR="004F637E" w:rsidRDefault="004F637E" w:rsidP="004F637E">
      <w:pPr>
        <w:pStyle w:val="Style1"/>
        <w:widowControl/>
        <w:jc w:val="left"/>
        <w:rPr>
          <w:b w:val="0"/>
          <w:sz w:val="22"/>
        </w:rPr>
      </w:pPr>
    </w:p>
    <w:p w:rsidR="00C2269C" w:rsidRDefault="004D6F95" w:rsidP="00D338A0">
      <w:pPr>
        <w:pStyle w:val="Style1"/>
        <w:widowControl/>
        <w:numPr>
          <w:ilvl w:val="0"/>
          <w:numId w:val="30"/>
        </w:numPr>
        <w:jc w:val="left"/>
        <w:rPr>
          <w:b w:val="0"/>
          <w:sz w:val="22"/>
        </w:rPr>
      </w:pPr>
      <w:r w:rsidRPr="005B4280">
        <w:rPr>
          <w:b w:val="0"/>
          <w:sz w:val="22"/>
        </w:rPr>
        <w:t>Co-ordinate and schedule progress reports with the CATF</w:t>
      </w:r>
      <w:r w:rsidR="00B05A4F">
        <w:rPr>
          <w:b w:val="0"/>
          <w:sz w:val="22"/>
        </w:rPr>
        <w:t>;</w:t>
      </w:r>
    </w:p>
    <w:p w:rsidR="004F637E" w:rsidRDefault="004F637E" w:rsidP="004F637E">
      <w:pPr>
        <w:pStyle w:val="Style1"/>
        <w:widowControl/>
        <w:jc w:val="left"/>
        <w:rPr>
          <w:b w:val="0"/>
          <w:sz w:val="22"/>
        </w:rPr>
      </w:pPr>
    </w:p>
    <w:p w:rsidR="00C2269C" w:rsidRDefault="004D6F95" w:rsidP="00D338A0">
      <w:pPr>
        <w:pStyle w:val="Style1"/>
        <w:widowControl/>
        <w:numPr>
          <w:ilvl w:val="0"/>
          <w:numId w:val="30"/>
        </w:numPr>
        <w:jc w:val="left"/>
        <w:rPr>
          <w:b w:val="0"/>
          <w:sz w:val="22"/>
        </w:rPr>
      </w:pPr>
      <w:r w:rsidRPr="005B4280">
        <w:rPr>
          <w:b w:val="0"/>
          <w:sz w:val="22"/>
        </w:rPr>
        <w:t>Identify and address NIP issues</w:t>
      </w:r>
      <w:r w:rsidR="00B05A4F">
        <w:rPr>
          <w:b w:val="0"/>
          <w:sz w:val="22"/>
        </w:rPr>
        <w:t>;</w:t>
      </w:r>
    </w:p>
    <w:p w:rsidR="004F637E" w:rsidRDefault="004F637E" w:rsidP="004F637E">
      <w:pPr>
        <w:pStyle w:val="Style1"/>
        <w:widowControl/>
        <w:jc w:val="left"/>
        <w:rPr>
          <w:b w:val="0"/>
          <w:sz w:val="22"/>
        </w:rPr>
      </w:pPr>
    </w:p>
    <w:p w:rsidR="00C2269C" w:rsidRDefault="004D6F95" w:rsidP="00D338A0">
      <w:pPr>
        <w:pStyle w:val="Style1"/>
        <w:widowControl/>
        <w:numPr>
          <w:ilvl w:val="0"/>
          <w:numId w:val="30"/>
        </w:numPr>
        <w:jc w:val="left"/>
        <w:rPr>
          <w:b w:val="0"/>
          <w:sz w:val="22"/>
        </w:rPr>
      </w:pPr>
      <w:r w:rsidRPr="005B4280">
        <w:rPr>
          <w:b w:val="0"/>
          <w:sz w:val="22"/>
        </w:rPr>
        <w:t>Network implementation objectives</w:t>
      </w:r>
      <w:r w:rsidR="00B05A4F">
        <w:rPr>
          <w:b w:val="0"/>
          <w:sz w:val="22"/>
        </w:rPr>
        <w:t>;</w:t>
      </w:r>
    </w:p>
    <w:p w:rsidR="004F637E" w:rsidRDefault="004F637E" w:rsidP="004F637E">
      <w:pPr>
        <w:pStyle w:val="Style1"/>
        <w:widowControl/>
        <w:jc w:val="left"/>
        <w:rPr>
          <w:b w:val="0"/>
          <w:sz w:val="22"/>
        </w:rPr>
      </w:pPr>
    </w:p>
    <w:p w:rsidR="00C2269C" w:rsidRDefault="004D6F95" w:rsidP="00D338A0">
      <w:pPr>
        <w:pStyle w:val="Style1"/>
        <w:widowControl/>
        <w:numPr>
          <w:ilvl w:val="0"/>
          <w:numId w:val="30"/>
        </w:numPr>
        <w:jc w:val="left"/>
        <w:rPr>
          <w:b w:val="0"/>
          <w:sz w:val="22"/>
        </w:rPr>
      </w:pPr>
      <w:r w:rsidRPr="005B4280">
        <w:rPr>
          <w:b w:val="0"/>
          <w:sz w:val="22"/>
        </w:rPr>
        <w:lastRenderedPageBreak/>
        <w:t>Co-ordinate equipment modifications with special types of telecommunications users (e.g., alarm companies, apartment building owners, hydro meter readers)</w:t>
      </w:r>
      <w:r w:rsidR="00B05A4F">
        <w:rPr>
          <w:b w:val="0"/>
          <w:sz w:val="22"/>
        </w:rPr>
        <w:t>;</w:t>
      </w:r>
    </w:p>
    <w:p w:rsidR="00C2269C" w:rsidRDefault="004D6F95" w:rsidP="00D338A0">
      <w:pPr>
        <w:pStyle w:val="Style1"/>
        <w:widowControl/>
        <w:numPr>
          <w:ilvl w:val="0"/>
          <w:numId w:val="30"/>
        </w:numPr>
        <w:jc w:val="left"/>
        <w:rPr>
          <w:b w:val="0"/>
          <w:sz w:val="22"/>
        </w:rPr>
      </w:pPr>
      <w:r w:rsidRPr="005B4280">
        <w:rPr>
          <w:b w:val="0"/>
          <w:sz w:val="22"/>
        </w:rPr>
        <w:t>Network changes</w:t>
      </w:r>
      <w:r w:rsidR="00B05A4F">
        <w:rPr>
          <w:b w:val="0"/>
          <w:sz w:val="22"/>
        </w:rPr>
        <w:t>;</w:t>
      </w:r>
    </w:p>
    <w:p w:rsidR="004F637E" w:rsidRDefault="004F637E" w:rsidP="004F637E">
      <w:pPr>
        <w:pStyle w:val="Style1"/>
        <w:widowControl/>
        <w:jc w:val="left"/>
        <w:rPr>
          <w:b w:val="0"/>
          <w:sz w:val="22"/>
        </w:rPr>
      </w:pPr>
    </w:p>
    <w:p w:rsidR="00C2269C" w:rsidRDefault="004D6F95" w:rsidP="00D338A0">
      <w:pPr>
        <w:pStyle w:val="Style1"/>
        <w:widowControl/>
        <w:numPr>
          <w:ilvl w:val="0"/>
          <w:numId w:val="30"/>
        </w:numPr>
        <w:jc w:val="left"/>
        <w:rPr>
          <w:b w:val="0"/>
          <w:sz w:val="22"/>
        </w:rPr>
      </w:pPr>
      <w:proofErr w:type="spellStart"/>
      <w:r w:rsidRPr="005B4280">
        <w:rPr>
          <w:b w:val="0"/>
          <w:sz w:val="22"/>
        </w:rPr>
        <w:t>Intercarrier</w:t>
      </w:r>
      <w:proofErr w:type="spellEnd"/>
      <w:r w:rsidRPr="005B4280">
        <w:rPr>
          <w:b w:val="0"/>
          <w:sz w:val="22"/>
        </w:rPr>
        <w:t xml:space="preserve"> network and technical interfaces (e.g., test plan and test numbers, 9</w:t>
      </w:r>
      <w:r w:rsidRPr="005B4280">
        <w:rPr>
          <w:b w:val="0"/>
          <w:sz w:val="22"/>
        </w:rPr>
        <w:noBreakHyphen/>
        <w:t>1</w:t>
      </w:r>
      <w:r w:rsidRPr="005B4280">
        <w:rPr>
          <w:b w:val="0"/>
          <w:sz w:val="22"/>
        </w:rPr>
        <w:noBreakHyphen/>
        <w:t>1 impacts if any)</w:t>
      </w:r>
      <w:r w:rsidR="00B05A4F">
        <w:rPr>
          <w:b w:val="0"/>
          <w:sz w:val="22"/>
        </w:rPr>
        <w:t>;</w:t>
      </w:r>
    </w:p>
    <w:p w:rsidR="004F637E" w:rsidRDefault="004F637E" w:rsidP="004F637E">
      <w:pPr>
        <w:pStyle w:val="Style1"/>
        <w:widowControl/>
        <w:jc w:val="left"/>
        <w:rPr>
          <w:b w:val="0"/>
          <w:sz w:val="22"/>
        </w:rPr>
      </w:pPr>
    </w:p>
    <w:p w:rsidR="00C2269C" w:rsidRDefault="004D6F95" w:rsidP="00D338A0">
      <w:pPr>
        <w:pStyle w:val="Style1"/>
        <w:widowControl/>
        <w:numPr>
          <w:ilvl w:val="0"/>
          <w:numId w:val="30"/>
        </w:numPr>
        <w:jc w:val="left"/>
        <w:rPr>
          <w:b w:val="0"/>
          <w:sz w:val="22"/>
        </w:rPr>
      </w:pPr>
      <w:r w:rsidRPr="005B4280">
        <w:rPr>
          <w:b w:val="0"/>
          <w:sz w:val="22"/>
        </w:rPr>
        <w:t xml:space="preserve">Recommend standard network switch announcements to be reviewed with the CATF (7- to 10-Digit </w:t>
      </w:r>
      <w:proofErr w:type="spellStart"/>
      <w:r w:rsidRPr="005B4280">
        <w:rPr>
          <w:b w:val="0"/>
          <w:sz w:val="22"/>
        </w:rPr>
        <w:t>Dialling</w:t>
      </w:r>
      <w:proofErr w:type="spellEnd"/>
      <w:r w:rsidRPr="005B4280">
        <w:rPr>
          <w:b w:val="0"/>
          <w:sz w:val="22"/>
        </w:rPr>
        <w:t xml:space="preserve"> Transition Period announcement and mandatory </w:t>
      </w:r>
      <w:proofErr w:type="spellStart"/>
      <w:r w:rsidRPr="005B4280">
        <w:rPr>
          <w:b w:val="0"/>
          <w:sz w:val="22"/>
        </w:rPr>
        <w:t>dialling</w:t>
      </w:r>
      <w:proofErr w:type="spellEnd"/>
      <w:r w:rsidRPr="005B4280">
        <w:rPr>
          <w:b w:val="0"/>
          <w:sz w:val="22"/>
        </w:rPr>
        <w:t xml:space="preserve"> announcement) for all Exchange Areas and NPAs affected by the Decision</w:t>
      </w:r>
      <w:r w:rsidR="00B05A4F">
        <w:rPr>
          <w:b w:val="0"/>
          <w:sz w:val="22"/>
        </w:rPr>
        <w:t>;</w:t>
      </w:r>
    </w:p>
    <w:p w:rsidR="004F637E" w:rsidRDefault="004F637E" w:rsidP="004F637E">
      <w:pPr>
        <w:pStyle w:val="Style1"/>
        <w:widowControl/>
        <w:jc w:val="left"/>
        <w:rPr>
          <w:b w:val="0"/>
          <w:sz w:val="22"/>
        </w:rPr>
      </w:pPr>
    </w:p>
    <w:p w:rsidR="00C2269C" w:rsidRDefault="004D6F95" w:rsidP="00D338A0">
      <w:pPr>
        <w:pStyle w:val="Style1"/>
        <w:widowControl/>
        <w:numPr>
          <w:ilvl w:val="0"/>
          <w:numId w:val="30"/>
        </w:numPr>
        <w:jc w:val="left"/>
        <w:rPr>
          <w:b w:val="0"/>
          <w:sz w:val="22"/>
        </w:rPr>
      </w:pPr>
      <w:r w:rsidRPr="005B4280">
        <w:rPr>
          <w:b w:val="0"/>
          <w:sz w:val="22"/>
        </w:rPr>
        <w:t>Recommend phase-in and phase-out periods for standard network announcements</w:t>
      </w:r>
      <w:r w:rsidR="00B05A4F">
        <w:rPr>
          <w:b w:val="0"/>
          <w:sz w:val="22"/>
        </w:rPr>
        <w:t>;</w:t>
      </w:r>
    </w:p>
    <w:p w:rsidR="004F637E" w:rsidRDefault="004F637E" w:rsidP="004F637E">
      <w:pPr>
        <w:pStyle w:val="Style1"/>
        <w:widowControl/>
        <w:jc w:val="left"/>
        <w:rPr>
          <w:b w:val="0"/>
          <w:sz w:val="22"/>
        </w:rPr>
      </w:pPr>
    </w:p>
    <w:p w:rsidR="00C2269C" w:rsidRDefault="004D6F95" w:rsidP="00D338A0">
      <w:pPr>
        <w:pStyle w:val="Style1"/>
        <w:widowControl/>
        <w:numPr>
          <w:ilvl w:val="0"/>
          <w:numId w:val="30"/>
        </w:numPr>
        <w:jc w:val="left"/>
        <w:rPr>
          <w:b w:val="0"/>
          <w:sz w:val="22"/>
        </w:rPr>
      </w:pPr>
      <w:r w:rsidRPr="005B4280">
        <w:rPr>
          <w:b w:val="0"/>
          <w:sz w:val="22"/>
        </w:rPr>
        <w:t>Recommend mandatory 10</w:t>
      </w:r>
      <w:r w:rsidRPr="005B4280">
        <w:rPr>
          <w:b w:val="0"/>
          <w:sz w:val="22"/>
        </w:rPr>
        <w:noBreakHyphen/>
        <w:t xml:space="preserve">digit local </w:t>
      </w:r>
      <w:proofErr w:type="spellStart"/>
      <w:r w:rsidRPr="005B4280">
        <w:rPr>
          <w:b w:val="0"/>
          <w:sz w:val="22"/>
        </w:rPr>
        <w:t>dialling</w:t>
      </w:r>
      <w:proofErr w:type="spellEnd"/>
      <w:r w:rsidRPr="005B4280">
        <w:rPr>
          <w:b w:val="0"/>
          <w:sz w:val="22"/>
        </w:rPr>
        <w:t xml:space="preserve"> date</w:t>
      </w:r>
      <w:r w:rsidR="00B05A4F">
        <w:rPr>
          <w:b w:val="0"/>
          <w:sz w:val="22"/>
        </w:rPr>
        <w:t>; and</w:t>
      </w:r>
    </w:p>
    <w:p w:rsidR="004F637E" w:rsidRDefault="004F637E" w:rsidP="004F637E">
      <w:pPr>
        <w:pStyle w:val="Style1"/>
        <w:widowControl/>
        <w:jc w:val="left"/>
        <w:rPr>
          <w:b w:val="0"/>
          <w:sz w:val="22"/>
        </w:rPr>
      </w:pPr>
    </w:p>
    <w:p w:rsidR="004F637E" w:rsidRDefault="004D6F95" w:rsidP="00D338A0">
      <w:pPr>
        <w:pStyle w:val="Style1"/>
        <w:widowControl/>
        <w:numPr>
          <w:ilvl w:val="0"/>
          <w:numId w:val="30"/>
        </w:numPr>
        <w:jc w:val="left"/>
        <w:rPr>
          <w:b w:val="0"/>
          <w:sz w:val="22"/>
        </w:rPr>
      </w:pPr>
      <w:r w:rsidRPr="005B4280">
        <w:rPr>
          <w:b w:val="0"/>
          <w:sz w:val="22"/>
        </w:rPr>
        <w:t xml:space="preserve">Recommend earliest effective date for activation of new CO Codes in </w:t>
      </w:r>
      <w:r w:rsidR="00B05A4F">
        <w:rPr>
          <w:b w:val="0"/>
          <w:sz w:val="22"/>
        </w:rPr>
        <w:t>NPA 879.</w:t>
      </w:r>
    </w:p>
    <w:p w:rsidR="004D6F95" w:rsidRPr="005B4280" w:rsidRDefault="004D6F95" w:rsidP="004D6F95">
      <w:pPr>
        <w:pStyle w:val="Style1"/>
        <w:rPr>
          <w:b w:val="0"/>
          <w:sz w:val="22"/>
        </w:rPr>
      </w:pPr>
    </w:p>
    <w:p w:rsidR="004D6F95" w:rsidRPr="005B4280" w:rsidRDefault="004D6F95" w:rsidP="004D6F95">
      <w:pPr>
        <w:pStyle w:val="Style1"/>
        <w:keepNext/>
        <w:rPr>
          <w:sz w:val="22"/>
          <w:u w:val="single"/>
        </w:rPr>
      </w:pPr>
      <w:r w:rsidRPr="005B4280">
        <w:rPr>
          <w:sz w:val="22"/>
          <w:u w:val="single"/>
        </w:rPr>
        <w:t>Network Implementation Objectives</w:t>
      </w:r>
    </w:p>
    <w:p w:rsidR="004D6F95" w:rsidRPr="005B4280" w:rsidRDefault="004D6F95" w:rsidP="004D6F95">
      <w:pPr>
        <w:pStyle w:val="Style1"/>
        <w:keepNext/>
        <w:rPr>
          <w:b w:val="0"/>
          <w:sz w:val="22"/>
        </w:rPr>
      </w:pPr>
    </w:p>
    <w:p w:rsidR="004D6F95" w:rsidRPr="005B4280" w:rsidRDefault="004D6F95" w:rsidP="004D6F95">
      <w:pPr>
        <w:pStyle w:val="Style1"/>
        <w:keepNext/>
        <w:rPr>
          <w:b w:val="0"/>
          <w:sz w:val="22"/>
        </w:rPr>
      </w:pPr>
      <w:r w:rsidRPr="005B4280">
        <w:rPr>
          <w:b w:val="0"/>
          <w:sz w:val="22"/>
        </w:rPr>
        <w:t>The objectives of this NIP are as follows:</w:t>
      </w:r>
    </w:p>
    <w:p w:rsidR="004D6F95" w:rsidRPr="005B4280" w:rsidRDefault="004D6F95" w:rsidP="004D6F95">
      <w:pPr>
        <w:pStyle w:val="Style1"/>
        <w:rPr>
          <w:b w:val="0"/>
          <w:sz w:val="22"/>
        </w:rPr>
      </w:pPr>
    </w:p>
    <w:p w:rsidR="007E7E9E" w:rsidRDefault="007E7E9E" w:rsidP="00D338A0">
      <w:pPr>
        <w:pStyle w:val="Style1"/>
        <w:widowControl/>
        <w:numPr>
          <w:ilvl w:val="0"/>
          <w:numId w:val="31"/>
        </w:numPr>
        <w:jc w:val="left"/>
        <w:rPr>
          <w:b w:val="0"/>
          <w:sz w:val="22"/>
        </w:rPr>
      </w:pPr>
      <w:r w:rsidRPr="005B4280">
        <w:rPr>
          <w:b w:val="0"/>
          <w:sz w:val="22"/>
        </w:rPr>
        <w:t xml:space="preserve">Make all network and interconnection modifications to implement 10-digit </w:t>
      </w:r>
      <w:proofErr w:type="spellStart"/>
      <w:r w:rsidRPr="005B4280">
        <w:rPr>
          <w:b w:val="0"/>
          <w:sz w:val="22"/>
        </w:rPr>
        <w:t>dialling</w:t>
      </w:r>
      <w:proofErr w:type="spellEnd"/>
      <w:r w:rsidRPr="005B4280">
        <w:rPr>
          <w:b w:val="0"/>
          <w:sz w:val="22"/>
        </w:rPr>
        <w:t xml:space="preserve"> for all local calls originating within NPA 70</w:t>
      </w:r>
      <w:r>
        <w:rPr>
          <w:b w:val="0"/>
          <w:sz w:val="22"/>
        </w:rPr>
        <w:t>9</w:t>
      </w:r>
      <w:r w:rsidRPr="005B4280">
        <w:rPr>
          <w:b w:val="0"/>
          <w:sz w:val="22"/>
        </w:rPr>
        <w:t>.</w:t>
      </w:r>
    </w:p>
    <w:p w:rsidR="004F637E" w:rsidRDefault="004F637E" w:rsidP="004F637E">
      <w:pPr>
        <w:pStyle w:val="Style1"/>
        <w:widowControl/>
        <w:jc w:val="left"/>
        <w:rPr>
          <w:b w:val="0"/>
          <w:sz w:val="22"/>
        </w:rPr>
      </w:pPr>
    </w:p>
    <w:p w:rsidR="00C2269C" w:rsidRDefault="004D6F95" w:rsidP="00D338A0">
      <w:pPr>
        <w:pStyle w:val="Style1"/>
        <w:widowControl/>
        <w:numPr>
          <w:ilvl w:val="0"/>
          <w:numId w:val="31"/>
        </w:numPr>
        <w:jc w:val="left"/>
        <w:rPr>
          <w:b w:val="0"/>
          <w:sz w:val="22"/>
        </w:rPr>
      </w:pPr>
      <w:r w:rsidRPr="005B4280">
        <w:rPr>
          <w:b w:val="0"/>
          <w:sz w:val="22"/>
        </w:rPr>
        <w:t xml:space="preserve">Implement the standard network announcements for the 7- to 10-Digit </w:t>
      </w:r>
      <w:proofErr w:type="spellStart"/>
      <w:r w:rsidRPr="005B4280">
        <w:rPr>
          <w:b w:val="0"/>
          <w:sz w:val="22"/>
        </w:rPr>
        <w:t>Dialling</w:t>
      </w:r>
      <w:proofErr w:type="spellEnd"/>
      <w:r w:rsidRPr="005B4280">
        <w:rPr>
          <w:b w:val="0"/>
          <w:sz w:val="22"/>
        </w:rPr>
        <w:t xml:space="preserve"> Transition Period and for mandatory 10-digit local </w:t>
      </w:r>
      <w:proofErr w:type="spellStart"/>
      <w:r w:rsidRPr="005B4280">
        <w:rPr>
          <w:b w:val="0"/>
          <w:sz w:val="22"/>
        </w:rPr>
        <w:t>dialling</w:t>
      </w:r>
      <w:proofErr w:type="spellEnd"/>
      <w:r w:rsidRPr="005B4280">
        <w:rPr>
          <w:b w:val="0"/>
          <w:sz w:val="22"/>
        </w:rPr>
        <w:t xml:space="preserve"> in accordance with the CRTC Decision, RIP and Relief Implementation Schedule.</w:t>
      </w:r>
    </w:p>
    <w:p w:rsidR="004F637E" w:rsidRDefault="004F637E" w:rsidP="004F637E">
      <w:pPr>
        <w:pStyle w:val="Style1"/>
        <w:widowControl/>
        <w:jc w:val="left"/>
        <w:rPr>
          <w:b w:val="0"/>
          <w:sz w:val="22"/>
        </w:rPr>
      </w:pPr>
    </w:p>
    <w:p w:rsidR="00C2269C" w:rsidRDefault="004D6F95" w:rsidP="00D338A0">
      <w:pPr>
        <w:pStyle w:val="Style1"/>
        <w:widowControl/>
        <w:numPr>
          <w:ilvl w:val="0"/>
          <w:numId w:val="31"/>
        </w:numPr>
        <w:jc w:val="left"/>
        <w:rPr>
          <w:b w:val="0"/>
          <w:sz w:val="22"/>
        </w:rPr>
      </w:pPr>
      <w:r w:rsidRPr="005B4280">
        <w:rPr>
          <w:b w:val="0"/>
          <w:sz w:val="22"/>
        </w:rPr>
        <w:t xml:space="preserve">Implement all necessary network modifications for the introduction of new NPA Code </w:t>
      </w:r>
      <w:r w:rsidR="005B4280">
        <w:rPr>
          <w:b w:val="0"/>
          <w:sz w:val="22"/>
        </w:rPr>
        <w:t>879</w:t>
      </w:r>
      <w:r w:rsidR="005B4280" w:rsidRPr="005B4280">
        <w:rPr>
          <w:b w:val="0"/>
          <w:sz w:val="22"/>
        </w:rPr>
        <w:t xml:space="preserve"> </w:t>
      </w:r>
      <w:r w:rsidRPr="005B4280">
        <w:rPr>
          <w:b w:val="0"/>
          <w:sz w:val="22"/>
        </w:rPr>
        <w:t xml:space="preserve">in the NPA </w:t>
      </w:r>
      <w:r w:rsidR="00C2269C" w:rsidRPr="005B4280">
        <w:rPr>
          <w:b w:val="0"/>
          <w:sz w:val="22"/>
        </w:rPr>
        <w:t>70</w:t>
      </w:r>
      <w:r w:rsidR="00C2269C">
        <w:rPr>
          <w:b w:val="0"/>
          <w:sz w:val="22"/>
        </w:rPr>
        <w:t>9</w:t>
      </w:r>
      <w:r w:rsidR="00C2269C" w:rsidRPr="005B4280">
        <w:rPr>
          <w:b w:val="0"/>
          <w:sz w:val="22"/>
        </w:rPr>
        <w:t xml:space="preserve"> </w:t>
      </w:r>
      <w:r w:rsidRPr="005B4280">
        <w:rPr>
          <w:b w:val="0"/>
          <w:sz w:val="22"/>
        </w:rPr>
        <w:t>area.</w:t>
      </w:r>
    </w:p>
    <w:p w:rsidR="004F637E" w:rsidRDefault="004F637E" w:rsidP="004F637E">
      <w:pPr>
        <w:pStyle w:val="Style1"/>
        <w:widowControl/>
        <w:jc w:val="left"/>
        <w:rPr>
          <w:b w:val="0"/>
          <w:sz w:val="22"/>
        </w:rPr>
      </w:pPr>
    </w:p>
    <w:p w:rsidR="00C2269C" w:rsidRDefault="004D6F95" w:rsidP="00D338A0">
      <w:pPr>
        <w:pStyle w:val="Style1"/>
        <w:widowControl/>
        <w:numPr>
          <w:ilvl w:val="0"/>
          <w:numId w:val="31"/>
        </w:numPr>
        <w:jc w:val="left"/>
        <w:rPr>
          <w:b w:val="0"/>
          <w:sz w:val="22"/>
        </w:rPr>
      </w:pPr>
      <w:r w:rsidRPr="005B4280">
        <w:rPr>
          <w:b w:val="0"/>
          <w:sz w:val="22"/>
        </w:rPr>
        <w:t xml:space="preserve">Lay the foundation for seamless addition of new NPAs in the future through successful transition to local 10-digit </w:t>
      </w:r>
      <w:proofErr w:type="spellStart"/>
      <w:r w:rsidRPr="005B4280">
        <w:rPr>
          <w:b w:val="0"/>
          <w:sz w:val="22"/>
        </w:rPr>
        <w:t>dialling</w:t>
      </w:r>
      <w:proofErr w:type="spellEnd"/>
      <w:r w:rsidRPr="005B4280">
        <w:rPr>
          <w:b w:val="0"/>
          <w:sz w:val="22"/>
        </w:rPr>
        <w:t>.</w:t>
      </w:r>
    </w:p>
    <w:p w:rsidR="004D6F95" w:rsidRPr="00A14CA3" w:rsidRDefault="004D6F95" w:rsidP="004D6F95">
      <w:pPr>
        <w:pStyle w:val="Style1"/>
        <w:rPr>
          <w:b w:val="0"/>
          <w:sz w:val="18"/>
        </w:rPr>
      </w:pPr>
    </w:p>
    <w:p w:rsidR="004D6F95" w:rsidRPr="00A14CA3" w:rsidRDefault="004D6F95" w:rsidP="004D6F95">
      <w:pPr>
        <w:pStyle w:val="Style1"/>
        <w:rPr>
          <w:b w:val="0"/>
          <w:sz w:val="22"/>
        </w:rPr>
      </w:pPr>
    </w:p>
    <w:p w:rsidR="000F12AE" w:rsidRDefault="000F12AE" w:rsidP="000F12AE">
      <w:pPr>
        <w:pStyle w:val="PlainText"/>
        <w:rPr>
          <w:rFonts w:ascii="Arial" w:hAnsi="Arial"/>
          <w:b/>
        </w:rPr>
      </w:pPr>
      <w:r>
        <w:rPr>
          <w:rFonts w:ascii="Arial" w:hAnsi="Arial"/>
          <w:b/>
        </w:rPr>
        <w:t xml:space="preserve">Key </w:t>
      </w:r>
      <w:r w:rsidR="003523C2">
        <w:rPr>
          <w:rFonts w:ascii="Arial" w:hAnsi="Arial"/>
          <w:b/>
        </w:rPr>
        <w:t xml:space="preserve">Network Implementation </w:t>
      </w:r>
      <w:r>
        <w:rPr>
          <w:rFonts w:ascii="Arial" w:hAnsi="Arial"/>
          <w:b/>
        </w:rPr>
        <w:t xml:space="preserve">Dates </w:t>
      </w:r>
    </w:p>
    <w:p w:rsidR="003523C2" w:rsidRDefault="003523C2" w:rsidP="000F12AE">
      <w:pPr>
        <w:pStyle w:val="PlainText"/>
        <w:rPr>
          <w:rFonts w:ascii="Arial" w:hAnsi="Arial"/>
          <w:b/>
        </w:rPr>
      </w:pPr>
    </w:p>
    <w:p w:rsidR="003523C2" w:rsidRPr="00847D1A" w:rsidRDefault="003523C2" w:rsidP="000F12AE">
      <w:pPr>
        <w:pStyle w:val="PlainText"/>
        <w:rPr>
          <w:rFonts w:ascii="Arial" w:hAnsi="Arial"/>
        </w:rPr>
      </w:pPr>
      <w:r>
        <w:rPr>
          <w:rFonts w:ascii="Arial" w:hAnsi="Arial"/>
        </w:rPr>
        <w:t>The following table contains some of the key dates from the Relief Implementation Schedule which is included in an earlier section of this document. For a complete list of high-level activities, please refer to the Relief Implementation Schedule.</w:t>
      </w:r>
    </w:p>
    <w:p w:rsidR="000F12AE" w:rsidRDefault="000F12AE" w:rsidP="000F12AE">
      <w:pPr>
        <w:pStyle w:val="PlainText"/>
        <w:rPr>
          <w:rFonts w:ascii="Arial" w:hAnsi="Arial"/>
        </w:rPr>
      </w:pPr>
    </w:p>
    <w:tbl>
      <w:tblPr>
        <w:tblStyle w:val="TableGrid"/>
        <w:tblW w:w="0" w:type="auto"/>
        <w:jc w:val="center"/>
        <w:tblLook w:val="04A0" w:firstRow="1" w:lastRow="0" w:firstColumn="1" w:lastColumn="0" w:noHBand="0" w:noVBand="1"/>
      </w:tblPr>
      <w:tblGrid>
        <w:gridCol w:w="2263"/>
        <w:gridCol w:w="6367"/>
      </w:tblGrid>
      <w:tr w:rsidR="000F12AE" w:rsidTr="00847D1A">
        <w:trPr>
          <w:cantSplit/>
          <w:tblHeader/>
          <w:jc w:val="center"/>
        </w:trPr>
        <w:tc>
          <w:tcPr>
            <w:tcW w:w="2263" w:type="dxa"/>
          </w:tcPr>
          <w:p w:rsidR="000F12AE" w:rsidRPr="00847D1A" w:rsidRDefault="000F12AE" w:rsidP="00847D1A">
            <w:pPr>
              <w:pStyle w:val="Style1"/>
              <w:rPr>
                <w:sz w:val="22"/>
                <w:szCs w:val="22"/>
              </w:rPr>
            </w:pPr>
            <w:r w:rsidRPr="00847D1A">
              <w:rPr>
                <w:sz w:val="22"/>
                <w:szCs w:val="22"/>
              </w:rPr>
              <w:t>Date</w:t>
            </w:r>
          </w:p>
        </w:tc>
        <w:tc>
          <w:tcPr>
            <w:tcW w:w="6367" w:type="dxa"/>
          </w:tcPr>
          <w:p w:rsidR="000F12AE" w:rsidRPr="00847D1A" w:rsidRDefault="000F12AE" w:rsidP="00847D1A">
            <w:pPr>
              <w:pStyle w:val="Style1"/>
              <w:rPr>
                <w:sz w:val="22"/>
                <w:szCs w:val="22"/>
              </w:rPr>
            </w:pPr>
            <w:r w:rsidRPr="00847D1A">
              <w:rPr>
                <w:sz w:val="22"/>
                <w:szCs w:val="22"/>
              </w:rPr>
              <w:t>Activity</w:t>
            </w:r>
          </w:p>
        </w:tc>
      </w:tr>
      <w:tr w:rsidR="000F12AE" w:rsidTr="00847D1A">
        <w:trPr>
          <w:cantSplit/>
          <w:jc w:val="center"/>
        </w:trPr>
        <w:tc>
          <w:tcPr>
            <w:tcW w:w="2263" w:type="dxa"/>
          </w:tcPr>
          <w:p w:rsidR="000F12AE" w:rsidRDefault="000F12AE" w:rsidP="00847D1A">
            <w:pPr>
              <w:pStyle w:val="Style1"/>
              <w:rPr>
                <w:ins w:id="1130" w:author="Morrison, Daniel" w:date="2017-10-05T09:35:00Z"/>
                <w:b w:val="0"/>
                <w:sz w:val="22"/>
                <w:szCs w:val="22"/>
              </w:rPr>
            </w:pPr>
            <w:del w:id="1131" w:author="Morrison, Daniel" w:date="2017-09-29T08:32:00Z">
              <w:r w:rsidDel="00DB0A8A">
                <w:rPr>
                  <w:b w:val="0"/>
                  <w:sz w:val="22"/>
                  <w:szCs w:val="22"/>
                </w:rPr>
                <w:delText>24 May 2018</w:delText>
              </w:r>
            </w:del>
          </w:p>
          <w:p w:rsidR="00837434" w:rsidRDefault="00837434" w:rsidP="00847D1A">
            <w:pPr>
              <w:pStyle w:val="Style1"/>
              <w:rPr>
                <w:b w:val="0"/>
                <w:sz w:val="22"/>
                <w:szCs w:val="22"/>
              </w:rPr>
            </w:pPr>
            <w:ins w:id="1132" w:author="Morrison, Daniel" w:date="2017-10-05T09:35:00Z">
              <w:r>
                <w:rPr>
                  <w:b w:val="0"/>
                  <w:sz w:val="22"/>
                  <w:szCs w:val="22"/>
                </w:rPr>
                <w:t>12 November 2021</w:t>
              </w:r>
            </w:ins>
          </w:p>
        </w:tc>
        <w:tc>
          <w:tcPr>
            <w:tcW w:w="6367" w:type="dxa"/>
          </w:tcPr>
          <w:p w:rsidR="000F12AE" w:rsidRDefault="000F12AE" w:rsidP="00847D1A">
            <w:pPr>
              <w:pStyle w:val="Style1"/>
              <w:rPr>
                <w:b w:val="0"/>
                <w:sz w:val="22"/>
              </w:rPr>
            </w:pPr>
            <w:r>
              <w:rPr>
                <w:b w:val="0"/>
                <w:sz w:val="22"/>
              </w:rPr>
              <w:t>Activation of NPA 879 in all networks</w:t>
            </w:r>
          </w:p>
        </w:tc>
      </w:tr>
      <w:tr w:rsidR="000F12AE" w:rsidTr="00847D1A">
        <w:trPr>
          <w:cantSplit/>
          <w:jc w:val="center"/>
        </w:trPr>
        <w:tc>
          <w:tcPr>
            <w:tcW w:w="2263" w:type="dxa"/>
          </w:tcPr>
          <w:p w:rsidR="000F12AE" w:rsidRDefault="000F12AE" w:rsidP="00847D1A">
            <w:pPr>
              <w:pStyle w:val="Style1"/>
              <w:rPr>
                <w:ins w:id="1133" w:author="Morrison, Daniel" w:date="2017-10-05T09:35:00Z"/>
                <w:b w:val="0"/>
                <w:sz w:val="22"/>
                <w:szCs w:val="22"/>
              </w:rPr>
            </w:pPr>
            <w:del w:id="1134" w:author="Morrison, Daniel" w:date="2017-09-29T08:32:00Z">
              <w:r w:rsidDel="00DB0A8A">
                <w:rPr>
                  <w:b w:val="0"/>
                  <w:sz w:val="22"/>
                  <w:szCs w:val="22"/>
                </w:rPr>
                <w:delText>24 May 2018</w:delText>
              </w:r>
            </w:del>
          </w:p>
          <w:p w:rsidR="00837434" w:rsidRDefault="00837434" w:rsidP="00847D1A">
            <w:pPr>
              <w:pStyle w:val="Style1"/>
              <w:rPr>
                <w:b w:val="0"/>
                <w:sz w:val="22"/>
                <w:szCs w:val="22"/>
              </w:rPr>
            </w:pPr>
            <w:ins w:id="1135" w:author="Morrison, Daniel" w:date="2017-10-05T09:35:00Z">
              <w:r>
                <w:rPr>
                  <w:b w:val="0"/>
                  <w:sz w:val="22"/>
                  <w:szCs w:val="22"/>
                </w:rPr>
                <w:t>12 November 2021</w:t>
              </w:r>
            </w:ins>
          </w:p>
        </w:tc>
        <w:tc>
          <w:tcPr>
            <w:tcW w:w="6367" w:type="dxa"/>
          </w:tcPr>
          <w:p w:rsidR="000F12AE" w:rsidRDefault="000F12AE">
            <w:pPr>
              <w:pStyle w:val="Style1"/>
              <w:rPr>
                <w:b w:val="0"/>
                <w:sz w:val="22"/>
              </w:rPr>
            </w:pPr>
            <w:r w:rsidRPr="000F12AE">
              <w:rPr>
                <w:b w:val="0"/>
                <w:sz w:val="22"/>
              </w:rPr>
              <w:t xml:space="preserve">Date by which </w:t>
            </w:r>
            <w:r>
              <w:rPr>
                <w:b w:val="0"/>
                <w:sz w:val="22"/>
              </w:rPr>
              <w:t xml:space="preserve">all </w:t>
            </w:r>
            <w:proofErr w:type="spellStart"/>
            <w:r>
              <w:rPr>
                <w:b w:val="0"/>
                <w:sz w:val="22"/>
              </w:rPr>
              <w:t>intercarrier</w:t>
            </w:r>
            <w:proofErr w:type="spellEnd"/>
            <w:r>
              <w:rPr>
                <w:b w:val="0"/>
                <w:sz w:val="22"/>
              </w:rPr>
              <w:t xml:space="preserve"> calls</w:t>
            </w:r>
            <w:r w:rsidRPr="000F12AE">
              <w:rPr>
                <w:b w:val="0"/>
                <w:sz w:val="22"/>
              </w:rPr>
              <w:t xml:space="preserve"> must </w:t>
            </w:r>
            <w:r>
              <w:rPr>
                <w:b w:val="0"/>
                <w:sz w:val="22"/>
              </w:rPr>
              <w:t xml:space="preserve">be </w:t>
            </w:r>
            <w:r w:rsidRPr="000F12AE">
              <w:rPr>
                <w:b w:val="0"/>
                <w:sz w:val="22"/>
              </w:rPr>
              <w:t>route</w:t>
            </w:r>
            <w:r>
              <w:rPr>
                <w:b w:val="0"/>
                <w:sz w:val="22"/>
              </w:rPr>
              <w:t>d</w:t>
            </w:r>
            <w:r w:rsidRPr="000F12AE">
              <w:rPr>
                <w:b w:val="0"/>
                <w:sz w:val="22"/>
              </w:rPr>
              <w:t xml:space="preserve"> using 10-digit </w:t>
            </w:r>
            <w:proofErr w:type="spellStart"/>
            <w:r w:rsidRPr="000F12AE">
              <w:rPr>
                <w:b w:val="0"/>
                <w:sz w:val="22"/>
              </w:rPr>
              <w:t>signalling</w:t>
            </w:r>
            <w:proofErr w:type="spellEnd"/>
            <w:r w:rsidRPr="000F12AE">
              <w:rPr>
                <w:b w:val="0"/>
                <w:sz w:val="22"/>
              </w:rPr>
              <w:t xml:space="preserve"> (i.e., cease use of 7-digit </w:t>
            </w:r>
            <w:proofErr w:type="spellStart"/>
            <w:r w:rsidRPr="000F12AE">
              <w:rPr>
                <w:b w:val="0"/>
                <w:sz w:val="22"/>
              </w:rPr>
              <w:t>signalling</w:t>
            </w:r>
            <w:proofErr w:type="spellEnd"/>
            <w:r w:rsidRPr="000F12AE">
              <w:rPr>
                <w:b w:val="0"/>
                <w:sz w:val="22"/>
              </w:rPr>
              <w:t>)</w:t>
            </w:r>
          </w:p>
        </w:tc>
      </w:tr>
      <w:tr w:rsidR="003523C2" w:rsidTr="00847D1A">
        <w:trPr>
          <w:cantSplit/>
          <w:jc w:val="center"/>
        </w:trPr>
        <w:tc>
          <w:tcPr>
            <w:tcW w:w="2263" w:type="dxa"/>
          </w:tcPr>
          <w:p w:rsidR="003523C2" w:rsidRDefault="003523C2" w:rsidP="00847D1A">
            <w:pPr>
              <w:pStyle w:val="Style1"/>
              <w:rPr>
                <w:ins w:id="1136" w:author="Morrison, Daniel" w:date="2017-10-05T09:35:00Z"/>
                <w:b w:val="0"/>
                <w:sz w:val="22"/>
                <w:szCs w:val="22"/>
              </w:rPr>
            </w:pPr>
            <w:del w:id="1137" w:author="Morrison, Daniel" w:date="2017-09-29T08:32:00Z">
              <w:r w:rsidDel="00DB0A8A">
                <w:rPr>
                  <w:b w:val="0"/>
                  <w:sz w:val="22"/>
                  <w:szCs w:val="22"/>
                </w:rPr>
                <w:delText>24 May 2018</w:delText>
              </w:r>
            </w:del>
          </w:p>
          <w:p w:rsidR="00837434" w:rsidRDefault="00837434" w:rsidP="00847D1A">
            <w:pPr>
              <w:pStyle w:val="Style1"/>
              <w:rPr>
                <w:b w:val="0"/>
                <w:sz w:val="22"/>
                <w:szCs w:val="22"/>
              </w:rPr>
            </w:pPr>
            <w:ins w:id="1138" w:author="Morrison, Daniel" w:date="2017-10-05T09:35:00Z">
              <w:r>
                <w:rPr>
                  <w:b w:val="0"/>
                  <w:sz w:val="22"/>
                  <w:szCs w:val="22"/>
                </w:rPr>
                <w:t>12 November 2021</w:t>
              </w:r>
            </w:ins>
          </w:p>
        </w:tc>
        <w:tc>
          <w:tcPr>
            <w:tcW w:w="6367" w:type="dxa"/>
          </w:tcPr>
          <w:p w:rsidR="003523C2" w:rsidRPr="000F12AE" w:rsidRDefault="003523C2">
            <w:pPr>
              <w:pStyle w:val="Style1"/>
              <w:rPr>
                <w:b w:val="0"/>
                <w:sz w:val="22"/>
              </w:rPr>
            </w:pPr>
            <w:r>
              <w:rPr>
                <w:b w:val="0"/>
                <w:sz w:val="22"/>
              </w:rPr>
              <w:t xml:space="preserve">Start of </w:t>
            </w:r>
            <w:proofErr w:type="spellStart"/>
            <w:r>
              <w:rPr>
                <w:b w:val="0"/>
                <w:sz w:val="22"/>
              </w:rPr>
              <w:t>Intercarrier</w:t>
            </w:r>
            <w:proofErr w:type="spellEnd"/>
            <w:r>
              <w:rPr>
                <w:b w:val="0"/>
                <w:sz w:val="22"/>
              </w:rPr>
              <w:t xml:space="preserve"> Testing Period</w:t>
            </w:r>
          </w:p>
        </w:tc>
      </w:tr>
      <w:tr w:rsidR="000F12AE" w:rsidTr="00847D1A">
        <w:trPr>
          <w:cantSplit/>
          <w:jc w:val="center"/>
        </w:trPr>
        <w:tc>
          <w:tcPr>
            <w:tcW w:w="2263" w:type="dxa"/>
          </w:tcPr>
          <w:p w:rsidR="000F12AE" w:rsidRDefault="000F12AE" w:rsidP="00847D1A">
            <w:pPr>
              <w:pStyle w:val="Style1"/>
              <w:rPr>
                <w:ins w:id="1139" w:author="Morrison, Daniel" w:date="2017-10-05T09:35:00Z"/>
                <w:b w:val="0"/>
                <w:sz w:val="22"/>
                <w:szCs w:val="22"/>
              </w:rPr>
            </w:pPr>
            <w:del w:id="1140" w:author="Morrison, Daniel" w:date="2017-09-29T08:32:00Z">
              <w:r w:rsidDel="00DB0A8A">
                <w:rPr>
                  <w:b w:val="0"/>
                  <w:sz w:val="22"/>
                  <w:szCs w:val="22"/>
                </w:rPr>
                <w:lastRenderedPageBreak/>
                <w:delText>17 August 2018</w:delText>
              </w:r>
            </w:del>
          </w:p>
          <w:p w:rsidR="00837434" w:rsidRDefault="00837434" w:rsidP="00847D1A">
            <w:pPr>
              <w:pStyle w:val="Style1"/>
              <w:rPr>
                <w:b w:val="0"/>
                <w:sz w:val="22"/>
                <w:szCs w:val="22"/>
              </w:rPr>
            </w:pPr>
            <w:ins w:id="1141" w:author="Morrison, Daniel" w:date="2017-10-05T09:36:00Z">
              <w:r>
                <w:rPr>
                  <w:b w:val="0"/>
                  <w:sz w:val="22"/>
                  <w:szCs w:val="22"/>
                </w:rPr>
                <w:t>11 February 2022</w:t>
              </w:r>
            </w:ins>
          </w:p>
        </w:tc>
        <w:tc>
          <w:tcPr>
            <w:tcW w:w="6367" w:type="dxa"/>
          </w:tcPr>
          <w:p w:rsidR="000F12AE" w:rsidRDefault="000F12AE" w:rsidP="00847D1A">
            <w:pPr>
              <w:pStyle w:val="Style1"/>
              <w:rPr>
                <w:b w:val="0"/>
                <w:sz w:val="22"/>
                <w:szCs w:val="22"/>
              </w:rPr>
            </w:pPr>
            <w:r>
              <w:rPr>
                <w:b w:val="0"/>
                <w:sz w:val="22"/>
              </w:rPr>
              <w:t xml:space="preserve">Start of 7- to 10-digit </w:t>
            </w:r>
            <w:proofErr w:type="spellStart"/>
            <w:r>
              <w:rPr>
                <w:b w:val="0"/>
                <w:sz w:val="22"/>
              </w:rPr>
              <w:t>Dialling</w:t>
            </w:r>
            <w:proofErr w:type="spellEnd"/>
            <w:r>
              <w:rPr>
                <w:b w:val="0"/>
                <w:sz w:val="22"/>
              </w:rPr>
              <w:t xml:space="preserve"> Transition Period</w:t>
            </w:r>
          </w:p>
        </w:tc>
      </w:tr>
      <w:tr w:rsidR="000F12AE" w:rsidTr="00847D1A">
        <w:trPr>
          <w:cantSplit/>
          <w:jc w:val="center"/>
        </w:trPr>
        <w:tc>
          <w:tcPr>
            <w:tcW w:w="2263" w:type="dxa"/>
          </w:tcPr>
          <w:p w:rsidR="000F12AE" w:rsidRDefault="000F12AE" w:rsidP="00847D1A">
            <w:pPr>
              <w:pStyle w:val="Style1"/>
              <w:rPr>
                <w:ins w:id="1142" w:author="Morrison, Daniel" w:date="2017-10-05T09:36:00Z"/>
                <w:b w:val="0"/>
                <w:sz w:val="22"/>
                <w:szCs w:val="22"/>
              </w:rPr>
            </w:pPr>
            <w:del w:id="1143" w:author="Morrison, Daniel" w:date="2017-09-29T08:32:00Z">
              <w:r w:rsidDel="00DB0A8A">
                <w:rPr>
                  <w:b w:val="0"/>
                  <w:sz w:val="22"/>
                  <w:szCs w:val="22"/>
                </w:rPr>
                <w:delText>17 August 2018</w:delText>
              </w:r>
            </w:del>
          </w:p>
          <w:p w:rsidR="00837434" w:rsidRDefault="00837434" w:rsidP="00847D1A">
            <w:pPr>
              <w:pStyle w:val="Style1"/>
              <w:rPr>
                <w:b w:val="0"/>
                <w:sz w:val="22"/>
                <w:szCs w:val="22"/>
              </w:rPr>
            </w:pPr>
            <w:ins w:id="1144" w:author="Morrison, Daniel" w:date="2017-10-05T09:36:00Z">
              <w:r>
                <w:rPr>
                  <w:b w:val="0"/>
                  <w:sz w:val="22"/>
                  <w:szCs w:val="22"/>
                </w:rPr>
                <w:t>11 February 2022</w:t>
              </w:r>
            </w:ins>
          </w:p>
        </w:tc>
        <w:tc>
          <w:tcPr>
            <w:tcW w:w="6367" w:type="dxa"/>
          </w:tcPr>
          <w:p w:rsidR="000F12AE" w:rsidRDefault="000F12AE" w:rsidP="00847D1A">
            <w:pPr>
              <w:pStyle w:val="Style1"/>
              <w:rPr>
                <w:b w:val="0"/>
                <w:sz w:val="22"/>
              </w:rPr>
            </w:pPr>
            <w:r>
              <w:rPr>
                <w:b w:val="0"/>
                <w:sz w:val="22"/>
              </w:rPr>
              <w:t xml:space="preserve">Start of Carrier phase-in of </w:t>
            </w:r>
            <w:r w:rsidR="003523C2">
              <w:rPr>
                <w:b w:val="0"/>
                <w:sz w:val="22"/>
              </w:rPr>
              <w:t xml:space="preserve">Permissive 7- to 10-digit </w:t>
            </w:r>
            <w:proofErr w:type="spellStart"/>
            <w:r w:rsidR="003523C2">
              <w:rPr>
                <w:b w:val="0"/>
                <w:sz w:val="22"/>
              </w:rPr>
              <w:t>Dialling</w:t>
            </w:r>
            <w:proofErr w:type="spellEnd"/>
            <w:r w:rsidR="003523C2">
              <w:rPr>
                <w:b w:val="0"/>
                <w:sz w:val="22"/>
              </w:rPr>
              <w:t xml:space="preserve"> </w:t>
            </w:r>
            <w:r>
              <w:rPr>
                <w:b w:val="0"/>
                <w:sz w:val="22"/>
              </w:rPr>
              <w:t>network announcements</w:t>
            </w:r>
          </w:p>
        </w:tc>
      </w:tr>
      <w:tr w:rsidR="000F12AE" w:rsidTr="00847D1A">
        <w:trPr>
          <w:cantSplit/>
          <w:jc w:val="center"/>
        </w:trPr>
        <w:tc>
          <w:tcPr>
            <w:tcW w:w="2263" w:type="dxa"/>
          </w:tcPr>
          <w:p w:rsidR="000F12AE" w:rsidRDefault="000F12AE" w:rsidP="00847D1A">
            <w:pPr>
              <w:pStyle w:val="Style1"/>
              <w:rPr>
                <w:ins w:id="1145" w:author="Morrison, Daniel" w:date="2017-10-05T09:36:00Z"/>
                <w:b w:val="0"/>
                <w:sz w:val="22"/>
              </w:rPr>
            </w:pPr>
            <w:del w:id="1146" w:author="Morrison, Daniel" w:date="2017-09-29T08:32:00Z">
              <w:r w:rsidDel="00DB0A8A">
                <w:rPr>
                  <w:b w:val="0"/>
                  <w:sz w:val="22"/>
                </w:rPr>
                <w:delText>24 August 2018</w:delText>
              </w:r>
            </w:del>
          </w:p>
          <w:p w:rsidR="00837434" w:rsidRDefault="00837434" w:rsidP="00847D1A">
            <w:pPr>
              <w:pStyle w:val="Style1"/>
              <w:rPr>
                <w:b w:val="0"/>
                <w:sz w:val="22"/>
                <w:szCs w:val="22"/>
              </w:rPr>
            </w:pPr>
            <w:ins w:id="1147" w:author="Morrison, Daniel" w:date="2017-10-05T09:36:00Z">
              <w:r>
                <w:rPr>
                  <w:b w:val="0"/>
                  <w:sz w:val="22"/>
                </w:rPr>
                <w:t xml:space="preserve">18 </w:t>
              </w:r>
              <w:proofErr w:type="spellStart"/>
              <w:r>
                <w:rPr>
                  <w:b w:val="0"/>
                  <w:sz w:val="22"/>
                </w:rPr>
                <w:t>Febrary</w:t>
              </w:r>
              <w:proofErr w:type="spellEnd"/>
              <w:r>
                <w:rPr>
                  <w:b w:val="0"/>
                  <w:sz w:val="22"/>
                </w:rPr>
                <w:t xml:space="preserve"> 2022</w:t>
              </w:r>
            </w:ins>
          </w:p>
        </w:tc>
        <w:tc>
          <w:tcPr>
            <w:tcW w:w="6367" w:type="dxa"/>
          </w:tcPr>
          <w:p w:rsidR="000F12AE" w:rsidRDefault="000F12AE" w:rsidP="00847D1A">
            <w:pPr>
              <w:pStyle w:val="Style1"/>
              <w:rPr>
                <w:b w:val="0"/>
                <w:sz w:val="22"/>
              </w:rPr>
            </w:pPr>
            <w:r>
              <w:rPr>
                <w:b w:val="0"/>
                <w:sz w:val="22"/>
              </w:rPr>
              <w:t xml:space="preserve">Completion of Carrier phase-in of </w:t>
            </w:r>
            <w:r w:rsidR="003523C2">
              <w:rPr>
                <w:b w:val="0"/>
                <w:sz w:val="22"/>
              </w:rPr>
              <w:t xml:space="preserve">Permissive 7- to 10-digit </w:t>
            </w:r>
            <w:proofErr w:type="spellStart"/>
            <w:r w:rsidR="003523C2">
              <w:rPr>
                <w:b w:val="0"/>
                <w:sz w:val="22"/>
              </w:rPr>
              <w:t>Dialling</w:t>
            </w:r>
            <w:proofErr w:type="spellEnd"/>
            <w:r w:rsidR="003523C2">
              <w:rPr>
                <w:b w:val="0"/>
                <w:sz w:val="22"/>
              </w:rPr>
              <w:t xml:space="preserve"> network announcements</w:t>
            </w:r>
          </w:p>
        </w:tc>
      </w:tr>
      <w:tr w:rsidR="000F12AE" w:rsidTr="00847D1A">
        <w:trPr>
          <w:cantSplit/>
          <w:jc w:val="center"/>
        </w:trPr>
        <w:tc>
          <w:tcPr>
            <w:tcW w:w="2263" w:type="dxa"/>
          </w:tcPr>
          <w:p w:rsidR="000F12AE" w:rsidRDefault="000F12AE" w:rsidP="00847D1A">
            <w:pPr>
              <w:pStyle w:val="Style1"/>
              <w:rPr>
                <w:ins w:id="1148" w:author="Morrison, Daniel" w:date="2017-10-05T09:36:00Z"/>
                <w:b w:val="0"/>
                <w:sz w:val="22"/>
              </w:rPr>
            </w:pPr>
            <w:del w:id="1149" w:author="Morrison, Daniel" w:date="2017-09-29T08:32:00Z">
              <w:r w:rsidDel="00DB0A8A">
                <w:rPr>
                  <w:b w:val="0"/>
                  <w:sz w:val="22"/>
                </w:rPr>
                <w:delText>10 November 2018</w:delText>
              </w:r>
            </w:del>
          </w:p>
          <w:p w:rsidR="00837434" w:rsidRDefault="00837434" w:rsidP="00847D1A">
            <w:pPr>
              <w:pStyle w:val="Style1"/>
              <w:rPr>
                <w:b w:val="0"/>
                <w:sz w:val="22"/>
              </w:rPr>
            </w:pPr>
            <w:ins w:id="1150" w:author="Morrison, Daniel" w:date="2017-10-05T09:36:00Z">
              <w:r>
                <w:rPr>
                  <w:b w:val="0"/>
                  <w:sz w:val="22"/>
                </w:rPr>
                <w:t>6 May 2022</w:t>
              </w:r>
            </w:ins>
          </w:p>
        </w:tc>
        <w:tc>
          <w:tcPr>
            <w:tcW w:w="6367" w:type="dxa"/>
          </w:tcPr>
          <w:p w:rsidR="000F12AE" w:rsidRDefault="000F12AE" w:rsidP="00847D1A">
            <w:pPr>
              <w:pStyle w:val="Style1"/>
              <w:rPr>
                <w:b w:val="0"/>
                <w:sz w:val="22"/>
              </w:rPr>
            </w:pPr>
            <w:r>
              <w:rPr>
                <w:b w:val="0"/>
                <w:sz w:val="22"/>
              </w:rPr>
              <w:t xml:space="preserve">End of 7- to 10-digit </w:t>
            </w:r>
            <w:proofErr w:type="spellStart"/>
            <w:r>
              <w:rPr>
                <w:b w:val="0"/>
                <w:sz w:val="22"/>
              </w:rPr>
              <w:t>Dialling</w:t>
            </w:r>
            <w:proofErr w:type="spellEnd"/>
            <w:r>
              <w:rPr>
                <w:b w:val="0"/>
                <w:sz w:val="22"/>
              </w:rPr>
              <w:t xml:space="preserve"> Transition Period</w:t>
            </w:r>
          </w:p>
        </w:tc>
      </w:tr>
      <w:tr w:rsidR="000F12AE" w:rsidTr="00847D1A">
        <w:trPr>
          <w:cantSplit/>
          <w:jc w:val="center"/>
        </w:trPr>
        <w:tc>
          <w:tcPr>
            <w:tcW w:w="2263" w:type="dxa"/>
          </w:tcPr>
          <w:p w:rsidR="000F12AE" w:rsidRDefault="000F12AE" w:rsidP="00847D1A">
            <w:pPr>
              <w:pStyle w:val="Style1"/>
              <w:rPr>
                <w:ins w:id="1151" w:author="Morrison, Daniel" w:date="2017-10-05T09:37:00Z"/>
                <w:b w:val="0"/>
                <w:sz w:val="22"/>
              </w:rPr>
            </w:pPr>
            <w:del w:id="1152" w:author="Morrison, Daniel" w:date="2017-09-29T08:32:00Z">
              <w:r w:rsidDel="00DB0A8A">
                <w:rPr>
                  <w:b w:val="0"/>
                  <w:sz w:val="22"/>
                </w:rPr>
                <w:delText>10 November 2018</w:delText>
              </w:r>
            </w:del>
          </w:p>
          <w:p w:rsidR="00C56963" w:rsidRDefault="00C56963" w:rsidP="00847D1A">
            <w:pPr>
              <w:pStyle w:val="Style1"/>
              <w:rPr>
                <w:b w:val="0"/>
                <w:sz w:val="22"/>
              </w:rPr>
            </w:pPr>
            <w:ins w:id="1153" w:author="Morrison, Daniel" w:date="2017-10-05T09:37:00Z">
              <w:r>
                <w:rPr>
                  <w:b w:val="0"/>
                  <w:sz w:val="22"/>
                </w:rPr>
                <w:t>6 May 2022</w:t>
              </w:r>
            </w:ins>
          </w:p>
        </w:tc>
        <w:tc>
          <w:tcPr>
            <w:tcW w:w="6367" w:type="dxa"/>
          </w:tcPr>
          <w:p w:rsidR="000F12AE" w:rsidRDefault="000F12AE" w:rsidP="00847D1A">
            <w:pPr>
              <w:pStyle w:val="Style1"/>
              <w:rPr>
                <w:b w:val="0"/>
                <w:sz w:val="22"/>
              </w:rPr>
            </w:pPr>
            <w:r>
              <w:rPr>
                <w:b w:val="0"/>
                <w:sz w:val="22"/>
              </w:rPr>
              <w:t xml:space="preserve">Start of Carrier phase-in of Mandatory 10-digit </w:t>
            </w:r>
            <w:proofErr w:type="spellStart"/>
            <w:r>
              <w:rPr>
                <w:b w:val="0"/>
                <w:sz w:val="22"/>
              </w:rPr>
              <w:t>Dialling</w:t>
            </w:r>
            <w:proofErr w:type="spellEnd"/>
            <w:r>
              <w:rPr>
                <w:b w:val="0"/>
                <w:sz w:val="22"/>
              </w:rPr>
              <w:t xml:space="preserve"> network announcements</w:t>
            </w:r>
          </w:p>
        </w:tc>
      </w:tr>
      <w:tr w:rsidR="000F12AE" w:rsidTr="00847D1A">
        <w:trPr>
          <w:cantSplit/>
          <w:jc w:val="center"/>
        </w:trPr>
        <w:tc>
          <w:tcPr>
            <w:tcW w:w="2263" w:type="dxa"/>
          </w:tcPr>
          <w:p w:rsidR="000F12AE" w:rsidRDefault="000F12AE" w:rsidP="00847D1A">
            <w:pPr>
              <w:pStyle w:val="Style1"/>
              <w:rPr>
                <w:ins w:id="1154" w:author="Morrison, Daniel" w:date="2017-10-05T09:37:00Z"/>
                <w:b w:val="0"/>
                <w:sz w:val="22"/>
              </w:rPr>
            </w:pPr>
            <w:del w:id="1155" w:author="Morrison, Daniel" w:date="2017-09-29T08:32:00Z">
              <w:r w:rsidDel="00DB0A8A">
                <w:rPr>
                  <w:b w:val="0"/>
                  <w:sz w:val="22"/>
                </w:rPr>
                <w:delText>17 November 2018</w:delText>
              </w:r>
            </w:del>
          </w:p>
          <w:p w:rsidR="00C56963" w:rsidRDefault="00C56963" w:rsidP="00847D1A">
            <w:pPr>
              <w:pStyle w:val="Style1"/>
              <w:rPr>
                <w:b w:val="0"/>
                <w:sz w:val="22"/>
              </w:rPr>
            </w:pPr>
            <w:ins w:id="1156" w:author="Morrison, Daniel" w:date="2017-10-05T09:37:00Z">
              <w:r>
                <w:rPr>
                  <w:b w:val="0"/>
                  <w:sz w:val="22"/>
                </w:rPr>
                <w:t>13 May 2022</w:t>
              </w:r>
            </w:ins>
          </w:p>
        </w:tc>
        <w:tc>
          <w:tcPr>
            <w:tcW w:w="6367" w:type="dxa"/>
          </w:tcPr>
          <w:p w:rsidR="000F12AE" w:rsidRDefault="000F12AE" w:rsidP="00847D1A">
            <w:pPr>
              <w:pStyle w:val="Style1"/>
              <w:rPr>
                <w:b w:val="0"/>
                <w:sz w:val="22"/>
              </w:rPr>
            </w:pPr>
            <w:r>
              <w:rPr>
                <w:b w:val="0"/>
                <w:sz w:val="22"/>
              </w:rPr>
              <w:t xml:space="preserve">End of Carrier phase-in of Mandatory 10-digit </w:t>
            </w:r>
            <w:proofErr w:type="spellStart"/>
            <w:r>
              <w:rPr>
                <w:b w:val="0"/>
                <w:sz w:val="22"/>
              </w:rPr>
              <w:t>Dialling</w:t>
            </w:r>
            <w:proofErr w:type="spellEnd"/>
            <w:r>
              <w:rPr>
                <w:b w:val="0"/>
                <w:sz w:val="22"/>
              </w:rPr>
              <w:t xml:space="preserve"> network announcements</w:t>
            </w:r>
          </w:p>
        </w:tc>
      </w:tr>
      <w:tr w:rsidR="000F12AE" w:rsidTr="00847D1A">
        <w:trPr>
          <w:cantSplit/>
          <w:jc w:val="center"/>
        </w:trPr>
        <w:tc>
          <w:tcPr>
            <w:tcW w:w="2263" w:type="dxa"/>
          </w:tcPr>
          <w:p w:rsidR="000F12AE" w:rsidRDefault="000F12AE" w:rsidP="00847D1A">
            <w:pPr>
              <w:pStyle w:val="Style1"/>
              <w:rPr>
                <w:ins w:id="1157" w:author="Morrison, Daniel" w:date="2017-10-05T09:37:00Z"/>
                <w:b w:val="0"/>
                <w:sz w:val="22"/>
              </w:rPr>
            </w:pPr>
            <w:del w:id="1158" w:author="Morrison, Daniel" w:date="2017-09-29T08:32:00Z">
              <w:r w:rsidDel="00DB0A8A">
                <w:rPr>
                  <w:b w:val="0"/>
                  <w:sz w:val="22"/>
                </w:rPr>
                <w:delText>24 November 2018</w:delText>
              </w:r>
            </w:del>
          </w:p>
          <w:p w:rsidR="00C56963" w:rsidRDefault="00C56963" w:rsidP="00847D1A">
            <w:pPr>
              <w:pStyle w:val="Style1"/>
              <w:rPr>
                <w:b w:val="0"/>
                <w:sz w:val="22"/>
              </w:rPr>
            </w:pPr>
            <w:ins w:id="1159" w:author="Morrison, Daniel" w:date="2017-10-05T09:37:00Z">
              <w:r>
                <w:rPr>
                  <w:b w:val="0"/>
                  <w:sz w:val="22"/>
                </w:rPr>
                <w:t>20 May 2022</w:t>
              </w:r>
            </w:ins>
          </w:p>
        </w:tc>
        <w:tc>
          <w:tcPr>
            <w:tcW w:w="6367" w:type="dxa"/>
          </w:tcPr>
          <w:p w:rsidR="000F12AE" w:rsidRDefault="000F12AE" w:rsidP="00847D1A">
            <w:pPr>
              <w:pStyle w:val="Style1"/>
              <w:rPr>
                <w:b w:val="0"/>
                <w:sz w:val="22"/>
              </w:rPr>
            </w:pPr>
            <w:r>
              <w:rPr>
                <w:b w:val="0"/>
                <w:sz w:val="22"/>
              </w:rPr>
              <w:t>In-service date of NPA 879</w:t>
            </w:r>
          </w:p>
        </w:tc>
      </w:tr>
      <w:tr w:rsidR="000F12AE" w:rsidTr="00847D1A">
        <w:trPr>
          <w:cantSplit/>
          <w:jc w:val="center"/>
        </w:trPr>
        <w:tc>
          <w:tcPr>
            <w:tcW w:w="2263" w:type="dxa"/>
          </w:tcPr>
          <w:p w:rsidR="000F12AE" w:rsidRDefault="000F12AE" w:rsidP="00847D1A">
            <w:pPr>
              <w:pStyle w:val="Style1"/>
              <w:rPr>
                <w:ins w:id="1160" w:author="Morrison, Daniel" w:date="2017-10-05T09:37:00Z"/>
                <w:b w:val="0"/>
                <w:sz w:val="22"/>
              </w:rPr>
            </w:pPr>
            <w:del w:id="1161" w:author="Morrison, Daniel" w:date="2017-09-29T08:32:00Z">
              <w:r w:rsidDel="00DB0A8A">
                <w:rPr>
                  <w:b w:val="0"/>
                  <w:sz w:val="22"/>
                </w:rPr>
                <w:delText>2 February 2019</w:delText>
              </w:r>
            </w:del>
          </w:p>
          <w:p w:rsidR="00C56963" w:rsidRDefault="00C56963" w:rsidP="00847D1A">
            <w:pPr>
              <w:pStyle w:val="Style1"/>
              <w:rPr>
                <w:b w:val="0"/>
                <w:sz w:val="22"/>
              </w:rPr>
            </w:pPr>
            <w:ins w:id="1162" w:author="Morrison, Daniel" w:date="2017-10-05T09:37:00Z">
              <w:r>
                <w:rPr>
                  <w:b w:val="0"/>
                  <w:sz w:val="22"/>
                </w:rPr>
                <w:t>22 Aug 2022</w:t>
              </w:r>
            </w:ins>
          </w:p>
        </w:tc>
        <w:tc>
          <w:tcPr>
            <w:tcW w:w="6367" w:type="dxa"/>
          </w:tcPr>
          <w:p w:rsidR="000F12AE" w:rsidRDefault="000F12AE" w:rsidP="00847D1A">
            <w:pPr>
              <w:pStyle w:val="Style1"/>
              <w:rPr>
                <w:b w:val="0"/>
                <w:sz w:val="22"/>
              </w:rPr>
            </w:pPr>
            <w:r>
              <w:rPr>
                <w:b w:val="0"/>
                <w:sz w:val="22"/>
              </w:rPr>
              <w:t>Start of Carrier implementation of standard network announcements</w:t>
            </w:r>
          </w:p>
        </w:tc>
      </w:tr>
      <w:tr w:rsidR="000F12AE" w:rsidTr="00847D1A">
        <w:trPr>
          <w:cantSplit/>
          <w:jc w:val="center"/>
        </w:trPr>
        <w:tc>
          <w:tcPr>
            <w:tcW w:w="2263" w:type="dxa"/>
          </w:tcPr>
          <w:p w:rsidR="000F12AE" w:rsidRDefault="000F12AE" w:rsidP="00847D1A">
            <w:pPr>
              <w:pStyle w:val="Style1"/>
              <w:rPr>
                <w:ins w:id="1163" w:author="Morrison, Daniel" w:date="2017-10-05T09:37:00Z"/>
                <w:b w:val="0"/>
                <w:sz w:val="22"/>
              </w:rPr>
            </w:pPr>
            <w:del w:id="1164" w:author="Morrison, Daniel" w:date="2017-09-29T08:32:00Z">
              <w:r w:rsidDel="00DB0A8A">
                <w:rPr>
                  <w:b w:val="0"/>
                  <w:sz w:val="22"/>
                </w:rPr>
                <w:delText>2 March 2019</w:delText>
              </w:r>
            </w:del>
          </w:p>
          <w:p w:rsidR="00C56963" w:rsidRDefault="00C56963" w:rsidP="00847D1A">
            <w:pPr>
              <w:pStyle w:val="Style1"/>
              <w:rPr>
                <w:b w:val="0"/>
                <w:sz w:val="22"/>
              </w:rPr>
            </w:pPr>
            <w:ins w:id="1165" w:author="Morrison, Daniel" w:date="2017-10-05T09:37:00Z">
              <w:r>
                <w:rPr>
                  <w:b w:val="0"/>
                  <w:sz w:val="22"/>
                </w:rPr>
                <w:t>22 September 2022</w:t>
              </w:r>
            </w:ins>
          </w:p>
        </w:tc>
        <w:tc>
          <w:tcPr>
            <w:tcW w:w="6367" w:type="dxa"/>
          </w:tcPr>
          <w:p w:rsidR="000F12AE" w:rsidRDefault="000F12AE" w:rsidP="00847D1A">
            <w:pPr>
              <w:pStyle w:val="Style1"/>
              <w:rPr>
                <w:b w:val="0"/>
                <w:sz w:val="22"/>
              </w:rPr>
            </w:pPr>
            <w:r>
              <w:rPr>
                <w:b w:val="0"/>
                <w:sz w:val="22"/>
              </w:rPr>
              <w:t>End of Carrier implementation of standard network announcements</w:t>
            </w:r>
          </w:p>
        </w:tc>
      </w:tr>
    </w:tbl>
    <w:p w:rsidR="000F12AE" w:rsidRDefault="000F12AE" w:rsidP="004D6F95">
      <w:pPr>
        <w:pStyle w:val="Style1"/>
        <w:keepNext/>
        <w:rPr>
          <w:sz w:val="22"/>
          <w:u w:val="single"/>
        </w:rPr>
      </w:pPr>
    </w:p>
    <w:p w:rsidR="004D6F95" w:rsidRPr="00A14CA3" w:rsidRDefault="004D6F95" w:rsidP="004D6F95">
      <w:pPr>
        <w:pStyle w:val="Style1"/>
        <w:keepNext/>
        <w:rPr>
          <w:sz w:val="22"/>
          <w:u w:val="single"/>
        </w:rPr>
      </w:pPr>
      <w:r w:rsidRPr="00A14CA3">
        <w:rPr>
          <w:sz w:val="22"/>
          <w:u w:val="single"/>
        </w:rPr>
        <w:t>Test Codes, Numbers &amp; Plans</w:t>
      </w:r>
    </w:p>
    <w:p w:rsidR="004D6F95" w:rsidRDefault="004D6F95" w:rsidP="004D6F95">
      <w:pPr>
        <w:pStyle w:val="PlainText"/>
        <w:keepNext/>
        <w:rPr>
          <w:rFonts w:ascii="Arial" w:hAnsi="Arial"/>
        </w:rPr>
      </w:pPr>
    </w:p>
    <w:p w:rsidR="004D6F95" w:rsidRDefault="004D6F95" w:rsidP="004D6F95">
      <w:pPr>
        <w:pStyle w:val="PlainText"/>
        <w:keepNext/>
        <w:rPr>
          <w:rFonts w:ascii="Arial" w:hAnsi="Arial"/>
        </w:rPr>
      </w:pPr>
      <w:r>
        <w:rPr>
          <w:rFonts w:ascii="Arial" w:hAnsi="Arial"/>
        </w:rPr>
        <w:t xml:space="preserve">All TSPs are required to modify their networks, systems, databases, and operator services and directory assistance databases, to accommodate 10-digit local dialling </w:t>
      </w:r>
      <w:r w:rsidR="00B06116">
        <w:rPr>
          <w:rFonts w:ascii="Arial" w:hAnsi="Arial"/>
        </w:rPr>
        <w:t xml:space="preserve">for all calls originating in </w:t>
      </w:r>
      <w:r w:rsidR="00B05A4F">
        <w:rPr>
          <w:rFonts w:ascii="Arial" w:hAnsi="Arial"/>
        </w:rPr>
        <w:t>NPA 709 (</w:t>
      </w:r>
      <w:r w:rsidR="00B06116">
        <w:rPr>
          <w:rFonts w:ascii="Arial" w:hAnsi="Arial"/>
        </w:rPr>
        <w:t>Newfoundland and Labrador</w:t>
      </w:r>
      <w:r w:rsidR="00B05A4F">
        <w:rPr>
          <w:rFonts w:ascii="Arial" w:hAnsi="Arial"/>
        </w:rPr>
        <w:t>)</w:t>
      </w:r>
      <w:r w:rsidR="00B06116">
        <w:rPr>
          <w:rFonts w:ascii="Arial" w:hAnsi="Arial"/>
        </w:rPr>
        <w:t xml:space="preserve"> </w:t>
      </w:r>
      <w:r>
        <w:rPr>
          <w:rFonts w:ascii="Arial" w:hAnsi="Arial"/>
        </w:rPr>
        <w:t xml:space="preserve">and NPA </w:t>
      </w:r>
      <w:r w:rsidR="00B06116">
        <w:rPr>
          <w:rFonts w:ascii="Arial" w:hAnsi="Arial"/>
        </w:rPr>
        <w:t xml:space="preserve">879 </w:t>
      </w:r>
      <w:r>
        <w:rPr>
          <w:rFonts w:ascii="Arial" w:hAnsi="Arial"/>
        </w:rPr>
        <w:t>as per the Relief Implementation Schedule.</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t>Test plans, if required, should be arranged on a bilateral basis between interconnecting TSPs in accordance with bilateral agreements.</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t xml:space="preserve">In preparation for the start of </w:t>
      </w:r>
      <w:proofErr w:type="spellStart"/>
      <w:r>
        <w:rPr>
          <w:rFonts w:ascii="Arial" w:hAnsi="Arial"/>
        </w:rPr>
        <w:t>intercarrier</w:t>
      </w:r>
      <w:proofErr w:type="spellEnd"/>
      <w:r>
        <w:rPr>
          <w:rFonts w:ascii="Arial" w:hAnsi="Arial"/>
        </w:rPr>
        <w:t xml:space="preserve"> testing, all TSPs are expected to complete modifications to their networks, systems, databases, and Operator Services and Directory Assistance databases, as necessary and per the Relief Implementation Schedule to facilitate </w:t>
      </w:r>
      <w:proofErr w:type="spellStart"/>
      <w:r>
        <w:rPr>
          <w:rFonts w:ascii="Arial" w:hAnsi="Arial"/>
        </w:rPr>
        <w:t>intercarrier</w:t>
      </w:r>
      <w:proofErr w:type="spellEnd"/>
      <w:r>
        <w:rPr>
          <w:rFonts w:ascii="Arial" w:hAnsi="Arial"/>
        </w:rPr>
        <w:t xml:space="preserve"> testing.</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t xml:space="preserve">Test numbers in </w:t>
      </w:r>
      <w:r w:rsidR="00B06116">
        <w:rPr>
          <w:rFonts w:ascii="Arial" w:hAnsi="Arial"/>
        </w:rPr>
        <w:t xml:space="preserve">NPA 879 </w:t>
      </w:r>
      <w:r>
        <w:rPr>
          <w:rFonts w:ascii="Arial" w:hAnsi="Arial"/>
        </w:rPr>
        <w:t xml:space="preserve">will permit all carriers and other entities to test their equipment and ensure that the proper network changes have been made to route calls to each carrier operating in </w:t>
      </w:r>
      <w:r w:rsidR="00B06116">
        <w:rPr>
          <w:rFonts w:ascii="Arial" w:hAnsi="Arial"/>
        </w:rPr>
        <w:t>NPA 879</w:t>
      </w:r>
      <w:r>
        <w:rPr>
          <w:rFonts w:ascii="Arial" w:hAnsi="Arial"/>
        </w:rPr>
        <w:t>. The test numbers shall permit TSPs and users to test their equipment both with and without having to incur toll charges.</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cs="Arial"/>
          <w:color w:val="000000"/>
          <w:szCs w:val="22"/>
        </w:rPr>
        <w:t xml:space="preserve">Each Carrier may establish two test numbers in a test CO Code (NXX) for NPA </w:t>
      </w:r>
      <w:r w:rsidR="00B06116">
        <w:rPr>
          <w:rFonts w:ascii="Arial" w:hAnsi="Arial" w:cs="Arial"/>
          <w:color w:val="000000"/>
          <w:szCs w:val="22"/>
        </w:rPr>
        <w:t xml:space="preserve">879 </w:t>
      </w:r>
      <w:r>
        <w:rPr>
          <w:rFonts w:ascii="Arial" w:hAnsi="Arial" w:cs="Arial"/>
          <w:color w:val="000000"/>
          <w:szCs w:val="22"/>
        </w:rPr>
        <w:t xml:space="preserve">to facilitate testing of network and billing system functionality. Routing of calls to NPA </w:t>
      </w:r>
      <w:r w:rsidR="00B06116">
        <w:rPr>
          <w:rFonts w:ascii="Arial" w:hAnsi="Arial" w:cs="Arial"/>
          <w:color w:val="000000"/>
          <w:szCs w:val="22"/>
        </w:rPr>
        <w:t xml:space="preserve">879 </w:t>
      </w:r>
      <w:r>
        <w:rPr>
          <w:rFonts w:ascii="Arial" w:hAnsi="Arial" w:cs="Arial"/>
          <w:color w:val="000000"/>
          <w:szCs w:val="22"/>
        </w:rPr>
        <w:t xml:space="preserve">can be verified by dialling </w:t>
      </w:r>
      <w:r w:rsidR="00B06116">
        <w:rPr>
          <w:rFonts w:ascii="Arial" w:hAnsi="Arial" w:cs="Arial"/>
          <w:color w:val="000000"/>
          <w:szCs w:val="22"/>
        </w:rPr>
        <w:t>879</w:t>
      </w:r>
      <w:r w:rsidR="00B06116">
        <w:rPr>
          <w:rFonts w:ascii="Arial" w:hAnsi="Arial" w:cs="Arial"/>
          <w:color w:val="000000"/>
          <w:szCs w:val="22"/>
        </w:rPr>
        <w:noBreakHyphen/>
      </w:r>
      <w:r>
        <w:rPr>
          <w:rFonts w:ascii="Arial" w:hAnsi="Arial" w:cs="Arial"/>
          <w:color w:val="000000"/>
          <w:szCs w:val="22"/>
        </w:rPr>
        <w:t>NXX</w:t>
      </w:r>
      <w:r w:rsidR="00B06116">
        <w:rPr>
          <w:rFonts w:ascii="Arial" w:hAnsi="Arial" w:cs="Arial"/>
          <w:color w:val="000000"/>
          <w:szCs w:val="22"/>
        </w:rPr>
        <w:noBreakHyphen/>
      </w:r>
      <w:r>
        <w:rPr>
          <w:rFonts w:ascii="Arial" w:hAnsi="Arial" w:cs="Arial"/>
          <w:color w:val="000000"/>
          <w:szCs w:val="22"/>
        </w:rPr>
        <w:t xml:space="preserve">8378 (TEST) numbers which shall not provide answer supervision and therefore shall not result in a billed call to the “calling” party. Billing of calls to NPA </w:t>
      </w:r>
      <w:r w:rsidR="00B06116">
        <w:rPr>
          <w:rFonts w:ascii="Arial" w:hAnsi="Arial" w:cs="Arial"/>
          <w:color w:val="000000"/>
          <w:szCs w:val="22"/>
        </w:rPr>
        <w:t xml:space="preserve">879 </w:t>
      </w:r>
      <w:r>
        <w:rPr>
          <w:rFonts w:ascii="Arial" w:hAnsi="Arial" w:cs="Arial"/>
          <w:color w:val="000000"/>
          <w:szCs w:val="22"/>
        </w:rPr>
        <w:t xml:space="preserve">can be verified by dialling </w:t>
      </w:r>
      <w:r w:rsidR="00B06116">
        <w:rPr>
          <w:rFonts w:ascii="Arial" w:hAnsi="Arial" w:cs="Arial"/>
          <w:color w:val="000000"/>
          <w:szCs w:val="22"/>
        </w:rPr>
        <w:t>879</w:t>
      </w:r>
      <w:r w:rsidR="00B06116">
        <w:rPr>
          <w:rFonts w:ascii="Arial" w:hAnsi="Arial" w:cs="Arial"/>
          <w:color w:val="000000"/>
          <w:szCs w:val="22"/>
        </w:rPr>
        <w:noBreakHyphen/>
      </w:r>
      <w:r>
        <w:rPr>
          <w:rFonts w:ascii="Arial" w:hAnsi="Arial" w:cs="Arial"/>
          <w:color w:val="000000"/>
          <w:szCs w:val="22"/>
        </w:rPr>
        <w:t>NXX</w:t>
      </w:r>
      <w:r w:rsidR="00B06116">
        <w:rPr>
          <w:rFonts w:ascii="Arial" w:hAnsi="Arial" w:cs="Arial"/>
          <w:color w:val="000000"/>
          <w:szCs w:val="22"/>
        </w:rPr>
        <w:noBreakHyphen/>
      </w:r>
      <w:r>
        <w:rPr>
          <w:rFonts w:ascii="Arial" w:hAnsi="Arial" w:cs="Arial"/>
          <w:color w:val="000000"/>
          <w:szCs w:val="22"/>
        </w:rPr>
        <w:t>2455 (BILL) numbers which shall provide answer supervision and therefore shall result in a billed call to the “originating” network.</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t xml:space="preserve">The following carriers have agreed to provide test numbers in NPA </w:t>
      </w:r>
      <w:r w:rsidR="00B06116">
        <w:rPr>
          <w:rFonts w:ascii="Arial" w:hAnsi="Arial"/>
        </w:rPr>
        <w:t xml:space="preserve">879 </w:t>
      </w:r>
      <w:r>
        <w:rPr>
          <w:rFonts w:ascii="Arial" w:hAnsi="Arial"/>
        </w:rPr>
        <w:t>as follows:</w:t>
      </w:r>
    </w:p>
    <w:p w:rsidR="004D6F95" w:rsidRDefault="004D6F95" w:rsidP="004D6F95">
      <w:pPr>
        <w:pStyle w:val="PlainText"/>
        <w:rPr>
          <w:rFonts w:ascii="Arial" w:hAnsi="Arial"/>
        </w:rPr>
      </w:pPr>
    </w:p>
    <w:p w:rsidR="00C2269C" w:rsidRDefault="004D6F95" w:rsidP="00D338A0">
      <w:pPr>
        <w:pStyle w:val="PlainText"/>
        <w:numPr>
          <w:ilvl w:val="0"/>
          <w:numId w:val="17"/>
        </w:numPr>
        <w:rPr>
          <w:rFonts w:ascii="Arial" w:hAnsi="Arial"/>
        </w:rPr>
      </w:pPr>
      <w:r>
        <w:rPr>
          <w:rFonts w:ascii="Arial" w:hAnsi="Arial"/>
        </w:rPr>
        <w:lastRenderedPageBreak/>
        <w:t xml:space="preserve">Bell </w:t>
      </w:r>
      <w:r w:rsidRPr="00C6790F">
        <w:rPr>
          <w:rFonts w:ascii="Arial" w:hAnsi="Arial"/>
        </w:rPr>
        <w:t>Canada</w:t>
      </w:r>
      <w:r w:rsidR="00C6790F" w:rsidRPr="00C6790F">
        <w:rPr>
          <w:rFonts w:ascii="Arial" w:hAnsi="Arial"/>
        </w:rPr>
        <w:t xml:space="preserve"> 879-610 St John’s</w:t>
      </w:r>
    </w:p>
    <w:p w:rsidR="00C2269C" w:rsidRPr="00847D1A" w:rsidRDefault="004D6F95" w:rsidP="00BC790B">
      <w:pPr>
        <w:pStyle w:val="PlainText"/>
        <w:rPr>
          <w:rFonts w:ascii="Arial" w:hAnsi="Arial"/>
          <w:highlight w:val="yellow"/>
        </w:rPr>
        <w:pPrChange w:id="1166" w:author="Morrison, Daniel" w:date="2017-10-05T15:25:00Z">
          <w:pPr>
            <w:pStyle w:val="PlainText"/>
            <w:numPr>
              <w:numId w:val="17"/>
            </w:numPr>
            <w:tabs>
              <w:tab w:val="num" w:pos="720"/>
            </w:tabs>
            <w:ind w:left="720" w:hanging="720"/>
          </w:pPr>
        </w:pPrChange>
      </w:pPr>
      <w:del w:id="1167" w:author="Morrison, Daniel" w:date="2017-10-05T15:25:00Z">
        <w:r w:rsidRPr="00847D1A" w:rsidDel="00BC790B">
          <w:rPr>
            <w:rFonts w:ascii="Arial" w:hAnsi="Arial"/>
            <w:highlight w:val="yellow"/>
          </w:rPr>
          <w:delText>.</w:delText>
        </w:r>
      </w:del>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t xml:space="preserve">Other carriers may request and receive test CO Codes and numbers for publication in the </w:t>
      </w:r>
      <w:r w:rsidR="00B05A4F">
        <w:rPr>
          <w:rFonts w:ascii="Arial" w:hAnsi="Arial"/>
        </w:rPr>
        <w:t>Planning Letter</w:t>
      </w:r>
      <w:r>
        <w:rPr>
          <w:rFonts w:ascii="Arial" w:hAnsi="Arial"/>
        </w:rPr>
        <w:t>, in accordance with the timeframe contained in the Relief Implementation Schedule.</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t>The test numbers must be activated in all networks by the date in the Relief Implementation Schedule and remain active until at least one month after the Relief Date.</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t>The test CO Codes used for the test numbers must be returned to the CNA in accordance with the Relief Implementation Schedule. The CNA shall initiate CO Code reclamation in accordance with the Canadian Central Office (NXX) Code Assignment Guideline for all CO Codes allocated for testing purposes in the event that such CO Codes are not returned by the above carriers to the CNA in accordance with the Relief Implementation Schedule.</w:t>
      </w:r>
    </w:p>
    <w:p w:rsidR="004D6F95" w:rsidRDefault="004D6F95" w:rsidP="004D6F95">
      <w:pPr>
        <w:pStyle w:val="PlainText"/>
        <w:rPr>
          <w:rFonts w:ascii="Arial" w:hAnsi="Arial"/>
        </w:rPr>
      </w:pPr>
    </w:p>
    <w:p w:rsidR="004D6F95" w:rsidRDefault="004D6F95" w:rsidP="004D6F95">
      <w:pPr>
        <w:pStyle w:val="PlainText"/>
        <w:keepNext/>
        <w:rPr>
          <w:rFonts w:ascii="Arial" w:hAnsi="Arial"/>
        </w:rPr>
      </w:pPr>
      <w:r>
        <w:rPr>
          <w:rFonts w:ascii="Arial" w:hAnsi="Arial"/>
        </w:rPr>
        <w:t>The standard network announcement for the test number must be as follows:</w:t>
      </w:r>
    </w:p>
    <w:p w:rsidR="004D6F95" w:rsidRDefault="004D6F95" w:rsidP="004D6F95">
      <w:pPr>
        <w:pStyle w:val="PlainText"/>
        <w:keepNext/>
        <w:rPr>
          <w:rFonts w:ascii="Arial" w:hAnsi="Arial"/>
        </w:rPr>
      </w:pPr>
    </w:p>
    <w:p w:rsidR="004D6F95" w:rsidRPr="00F303C6" w:rsidRDefault="004D6F95" w:rsidP="0083571B">
      <w:pPr>
        <w:pStyle w:val="BlockText"/>
        <w:keepNext/>
        <w:ind w:left="720"/>
        <w:rPr>
          <w:color w:val="000000"/>
          <w:lang w:val="en-US"/>
        </w:rPr>
      </w:pPr>
      <w:r>
        <w:t xml:space="preserve">You have successfully completed a call to the </w:t>
      </w:r>
      <w:r w:rsidR="00A14CA3">
        <w:t xml:space="preserve">879 </w:t>
      </w:r>
      <w:r>
        <w:t xml:space="preserve">Area Code Test Number at [CARRIER NAME] in </w:t>
      </w:r>
      <w:r w:rsidR="00A14CA3">
        <w:t>Newfoundland and Labrador</w:t>
      </w:r>
      <w:r>
        <w:t xml:space="preserve">, Canada. </w:t>
      </w:r>
    </w:p>
    <w:p w:rsidR="004D6F95" w:rsidRPr="00F303C6" w:rsidRDefault="004D6F95" w:rsidP="004D6F95">
      <w:pPr>
        <w:pStyle w:val="BlockText"/>
        <w:rPr>
          <w:lang w:val="en-US"/>
        </w:rPr>
      </w:pPr>
    </w:p>
    <w:p w:rsidR="004D6F95" w:rsidRDefault="004D6F95" w:rsidP="004D6F95">
      <w:pPr>
        <w:pStyle w:val="PlainText"/>
        <w:rPr>
          <w:rFonts w:ascii="Arial" w:hAnsi="Arial"/>
        </w:rPr>
      </w:pPr>
      <w:r>
        <w:rPr>
          <w:rFonts w:ascii="Arial" w:hAnsi="Arial"/>
        </w:rPr>
        <w:t>In accordance with the Canadian Central Office Code (NXX) Assignment Guideline, TSPs may request other test CO Codes in the new NPA for test purposes within their own networks during the relief implementation timeframe.</w:t>
      </w:r>
    </w:p>
    <w:p w:rsidR="004D6F95" w:rsidRDefault="004D6F95" w:rsidP="004D6F95">
      <w:pPr>
        <w:pStyle w:val="PlainText"/>
        <w:rPr>
          <w:rFonts w:ascii="Arial" w:hAnsi="Arial"/>
        </w:rPr>
      </w:pPr>
    </w:p>
    <w:p w:rsidR="004D6F95" w:rsidRDefault="004D6F95" w:rsidP="004D6F95">
      <w:pPr>
        <w:pStyle w:val="PlainText"/>
        <w:rPr>
          <w:rFonts w:ascii="Arial" w:hAnsi="Arial"/>
        </w:rPr>
      </w:pPr>
      <w:r w:rsidRPr="004A2F51">
        <w:rPr>
          <w:rFonts w:ascii="Arial" w:hAnsi="Arial"/>
        </w:rPr>
        <w:t xml:space="preserve">In general, in NPA </w:t>
      </w:r>
      <w:r w:rsidR="00744F62">
        <w:rPr>
          <w:rFonts w:ascii="Arial" w:hAnsi="Arial"/>
        </w:rPr>
        <w:t>709</w:t>
      </w:r>
      <w:r w:rsidR="00744F62" w:rsidRPr="004A2F51">
        <w:rPr>
          <w:rFonts w:ascii="Arial" w:hAnsi="Arial"/>
        </w:rPr>
        <w:t xml:space="preserve"> </w:t>
      </w:r>
      <w:r w:rsidRPr="004A2F51">
        <w:rPr>
          <w:rFonts w:ascii="Arial" w:hAnsi="Arial"/>
        </w:rPr>
        <w:t>10-digit local dialling is provided on a permissive basis in most networks as an option to 7</w:t>
      </w:r>
      <w:r w:rsidRPr="004A2F51">
        <w:rPr>
          <w:rFonts w:ascii="Arial" w:hAnsi="Arial"/>
        </w:rPr>
        <w:noBreakHyphen/>
        <w:t>digit local dialling.</w:t>
      </w:r>
    </w:p>
    <w:p w:rsidR="00705142" w:rsidRDefault="00705142" w:rsidP="004D6F95">
      <w:pPr>
        <w:pStyle w:val="PlainText"/>
        <w:rPr>
          <w:rFonts w:ascii="Arial" w:hAnsi="Arial"/>
        </w:rPr>
      </w:pPr>
    </w:p>
    <w:p w:rsidR="000A3FAB" w:rsidRDefault="000A3FAB" w:rsidP="000A3FAB">
      <w:pPr>
        <w:pStyle w:val="Style1"/>
        <w:rPr>
          <w:sz w:val="22"/>
          <w:u w:val="single"/>
        </w:rPr>
      </w:pPr>
      <w:r w:rsidRPr="00744F62">
        <w:rPr>
          <w:sz w:val="22"/>
          <w:u w:val="single"/>
        </w:rPr>
        <w:t>Dial Plan Changes</w:t>
      </w:r>
    </w:p>
    <w:p w:rsidR="000A3FAB" w:rsidRDefault="000A3FAB" w:rsidP="000A3FAB">
      <w:pPr>
        <w:pStyle w:val="Style1"/>
        <w:rPr>
          <w:sz w:val="22"/>
          <w:u w:val="single"/>
        </w:rPr>
      </w:pPr>
    </w:p>
    <w:p w:rsidR="000A3FAB" w:rsidRPr="008E147D" w:rsidRDefault="000A3FAB" w:rsidP="000A3FAB">
      <w:pPr>
        <w:rPr>
          <w:rFonts w:cs="Arial"/>
          <w:szCs w:val="22"/>
        </w:rPr>
      </w:pPr>
      <w:r w:rsidRPr="008E147D">
        <w:rPr>
          <w:rFonts w:cs="Arial"/>
          <w:szCs w:val="22"/>
        </w:rPr>
        <w:t xml:space="preserve">Currently the dialling for local calls within NPA </w:t>
      </w:r>
      <w:r>
        <w:rPr>
          <w:rFonts w:cs="Arial"/>
          <w:szCs w:val="22"/>
        </w:rPr>
        <w:t>709</w:t>
      </w:r>
      <w:r w:rsidRPr="008E147D">
        <w:rPr>
          <w:rFonts w:cs="Arial"/>
          <w:szCs w:val="22"/>
        </w:rPr>
        <w:t xml:space="preserve"> and across its boundaries is as follows:</w:t>
      </w:r>
    </w:p>
    <w:p w:rsidR="000A3FAB" w:rsidRPr="008E147D" w:rsidRDefault="000A3FAB" w:rsidP="000A3FAB">
      <w:pPr>
        <w:rPr>
          <w:rFonts w:cs="Arial"/>
          <w:szCs w:val="22"/>
        </w:rPr>
      </w:pPr>
    </w:p>
    <w:p w:rsidR="000A3FAB" w:rsidRPr="008E147D" w:rsidRDefault="000A3FAB" w:rsidP="000A3FAB">
      <w:pPr>
        <w:pStyle w:val="ListParagraph"/>
        <w:numPr>
          <w:ilvl w:val="0"/>
          <w:numId w:val="13"/>
        </w:numPr>
        <w:ind w:hanging="720"/>
        <w:rPr>
          <w:rFonts w:cs="Arial"/>
          <w:szCs w:val="22"/>
        </w:rPr>
      </w:pPr>
      <w:r w:rsidRPr="008E147D">
        <w:rPr>
          <w:rFonts w:cs="Arial"/>
          <w:szCs w:val="22"/>
        </w:rPr>
        <w:t>7-digit dialling for local calls within NPA 709;</w:t>
      </w:r>
    </w:p>
    <w:p w:rsidR="000A3FAB" w:rsidRPr="00F43207" w:rsidRDefault="000A3FAB" w:rsidP="000A3FAB">
      <w:pPr>
        <w:pStyle w:val="ListParagraph"/>
        <w:numPr>
          <w:ilvl w:val="0"/>
          <w:numId w:val="13"/>
        </w:numPr>
        <w:ind w:hanging="720"/>
        <w:rPr>
          <w:rFonts w:cs="Arial"/>
          <w:szCs w:val="22"/>
        </w:rPr>
      </w:pPr>
      <w:r w:rsidRPr="00F43207">
        <w:rPr>
          <w:rFonts w:cs="Arial"/>
          <w:szCs w:val="22"/>
        </w:rPr>
        <w:t>in addition to providing 7-digit dialling for local calls within NPA 709, most TSPs permit 10</w:t>
      </w:r>
      <w:r w:rsidRPr="00F43207">
        <w:rPr>
          <w:rFonts w:cs="Arial"/>
          <w:szCs w:val="22"/>
        </w:rPr>
        <w:noBreakHyphen/>
        <w:t>digit dialling, or 10</w:t>
      </w:r>
      <w:r w:rsidRPr="00F43207">
        <w:rPr>
          <w:rFonts w:cs="Arial"/>
          <w:szCs w:val="22"/>
        </w:rPr>
        <w:noBreakHyphen/>
        <w:t xml:space="preserve"> and 11</w:t>
      </w:r>
      <w:r w:rsidRPr="00F43207">
        <w:rPr>
          <w:rFonts w:cs="Arial"/>
          <w:szCs w:val="22"/>
        </w:rPr>
        <w:noBreakHyphen/>
        <w:t>digit dialling;</w:t>
      </w:r>
    </w:p>
    <w:p w:rsidR="000A3FAB" w:rsidRPr="0047447B" w:rsidRDefault="000A3FAB" w:rsidP="000A3FAB">
      <w:pPr>
        <w:pStyle w:val="ListParagraph"/>
        <w:numPr>
          <w:ilvl w:val="0"/>
          <w:numId w:val="13"/>
        </w:numPr>
        <w:ind w:hanging="720"/>
        <w:rPr>
          <w:rFonts w:cs="Arial"/>
          <w:szCs w:val="22"/>
        </w:rPr>
      </w:pPr>
      <w:r w:rsidRPr="00F43207">
        <w:rPr>
          <w:rFonts w:cs="Arial"/>
          <w:szCs w:val="22"/>
        </w:rPr>
        <w:t xml:space="preserve">7-digit local calling </w:t>
      </w:r>
      <w:r>
        <w:rPr>
          <w:rFonts w:cs="Arial"/>
          <w:szCs w:val="22"/>
        </w:rPr>
        <w:t>from</w:t>
      </w:r>
      <w:r w:rsidRPr="00F43207">
        <w:rPr>
          <w:rFonts w:cs="Arial"/>
          <w:szCs w:val="22"/>
        </w:rPr>
        <w:t xml:space="preserve"> NPA 709 and adjacent Canadian NPA 418/581 </w:t>
      </w:r>
      <w:r>
        <w:rPr>
          <w:rFonts w:cs="Arial"/>
          <w:szCs w:val="22"/>
        </w:rPr>
        <w:t>from</w:t>
      </w:r>
      <w:r w:rsidRPr="00F43207">
        <w:rPr>
          <w:rFonts w:cs="Arial"/>
          <w:szCs w:val="22"/>
        </w:rPr>
        <w:t xml:space="preserve"> Labrador City</w:t>
      </w:r>
      <w:r w:rsidRPr="00E3154F">
        <w:rPr>
          <w:rFonts w:cs="Arial"/>
          <w:szCs w:val="22"/>
        </w:rPr>
        <w:noBreakHyphen/>
      </w:r>
      <w:proofErr w:type="spellStart"/>
      <w:r w:rsidRPr="0047447B">
        <w:rPr>
          <w:rFonts w:cs="Arial"/>
          <w:szCs w:val="22"/>
        </w:rPr>
        <w:t>Wabush</w:t>
      </w:r>
      <w:proofErr w:type="spellEnd"/>
      <w:r w:rsidRPr="0047447B">
        <w:rPr>
          <w:rFonts w:cs="Arial"/>
          <w:szCs w:val="22"/>
        </w:rPr>
        <w:t>, Labrador and Fermont, Quebec;</w:t>
      </w:r>
    </w:p>
    <w:p w:rsidR="000A3FAB" w:rsidRPr="00F43207" w:rsidRDefault="000A3FAB" w:rsidP="000A3FAB">
      <w:pPr>
        <w:pStyle w:val="ListParagraph"/>
        <w:numPr>
          <w:ilvl w:val="0"/>
          <w:numId w:val="13"/>
        </w:numPr>
        <w:ind w:hanging="720"/>
        <w:rPr>
          <w:rFonts w:cs="Arial"/>
          <w:szCs w:val="22"/>
        </w:rPr>
      </w:pPr>
      <w:r w:rsidRPr="0047447B">
        <w:rPr>
          <w:rFonts w:cs="Arial"/>
          <w:szCs w:val="22"/>
        </w:rPr>
        <w:t>10-digit local calling from Fermont, Quebec (NPA 418/581) to Labrador City</w:t>
      </w:r>
      <w:r w:rsidRPr="00E3154F">
        <w:rPr>
          <w:rFonts w:cs="Arial"/>
          <w:szCs w:val="22"/>
        </w:rPr>
        <w:noBreakHyphen/>
      </w:r>
      <w:proofErr w:type="spellStart"/>
      <w:r w:rsidRPr="0047447B">
        <w:rPr>
          <w:rFonts w:cs="Arial"/>
          <w:szCs w:val="22"/>
        </w:rPr>
        <w:t>Wabush</w:t>
      </w:r>
      <w:proofErr w:type="spellEnd"/>
      <w:r w:rsidRPr="0047447B">
        <w:rPr>
          <w:rFonts w:cs="Arial"/>
          <w:szCs w:val="22"/>
        </w:rPr>
        <w:t>,</w:t>
      </w:r>
      <w:r w:rsidRPr="0022562F">
        <w:rPr>
          <w:rFonts w:cs="Arial"/>
          <w:szCs w:val="22"/>
        </w:rPr>
        <w:t xml:space="preserve"> Labrador</w:t>
      </w:r>
      <w:r>
        <w:rPr>
          <w:rFonts w:cs="Arial"/>
          <w:szCs w:val="22"/>
        </w:rPr>
        <w:t xml:space="preserve">; </w:t>
      </w:r>
      <w:r w:rsidRPr="00F43207">
        <w:rPr>
          <w:rFonts w:cs="Arial"/>
          <w:szCs w:val="22"/>
        </w:rPr>
        <w:t>and</w:t>
      </w:r>
      <w:r>
        <w:rPr>
          <w:rFonts w:cs="Arial"/>
          <w:szCs w:val="22"/>
        </w:rPr>
        <w:t>,</w:t>
      </w:r>
    </w:p>
    <w:p w:rsidR="000A3FAB" w:rsidRPr="00F43207" w:rsidRDefault="000A3FAB" w:rsidP="000A3FAB">
      <w:pPr>
        <w:pStyle w:val="ListParagraph"/>
        <w:numPr>
          <w:ilvl w:val="0"/>
          <w:numId w:val="13"/>
        </w:numPr>
        <w:ind w:hanging="720"/>
        <w:rPr>
          <w:rFonts w:cs="Arial"/>
          <w:szCs w:val="22"/>
        </w:rPr>
      </w:pPr>
      <w:r>
        <w:rPr>
          <w:rFonts w:cs="Arial"/>
          <w:szCs w:val="22"/>
        </w:rPr>
        <w:t>N</w:t>
      </w:r>
      <w:r w:rsidRPr="00F43207">
        <w:rPr>
          <w:rFonts w:cs="Arial"/>
          <w:szCs w:val="22"/>
        </w:rPr>
        <w:t>o local calling between NPA 709 and other adjacent NPAs.</w:t>
      </w:r>
    </w:p>
    <w:p w:rsidR="000A3FAB" w:rsidRPr="00E3154F" w:rsidRDefault="000A3FAB" w:rsidP="000A3FAB">
      <w:pPr>
        <w:ind w:left="1440" w:hanging="720"/>
      </w:pPr>
    </w:p>
    <w:p w:rsidR="000A3FAB" w:rsidRDefault="000A3FAB" w:rsidP="000A3FAB">
      <w:pPr>
        <w:autoSpaceDE w:val="0"/>
        <w:autoSpaceDN w:val="0"/>
        <w:adjustRightInd w:val="0"/>
        <w:rPr>
          <w:rFonts w:cs="Arial"/>
          <w:color w:val="000000"/>
          <w:lang w:val="en-US"/>
        </w:rPr>
      </w:pPr>
      <w:r>
        <w:rPr>
          <w:rFonts w:cs="Arial"/>
          <w:color w:val="000000"/>
          <w:lang w:val="en-US"/>
        </w:rPr>
        <w:t xml:space="preserve">NPA relief will have the following impacts on </w:t>
      </w:r>
      <w:proofErr w:type="spellStart"/>
      <w:r>
        <w:rPr>
          <w:rFonts w:cs="Arial"/>
          <w:color w:val="000000"/>
          <w:lang w:val="en-US"/>
        </w:rPr>
        <w:t>dialling</w:t>
      </w:r>
      <w:proofErr w:type="spellEnd"/>
      <w:r>
        <w:rPr>
          <w:rFonts w:cs="Arial"/>
          <w:color w:val="000000"/>
          <w:lang w:val="en-US"/>
        </w:rPr>
        <w:t xml:space="preserve"> for local calls originated in the</w:t>
      </w:r>
    </w:p>
    <w:p w:rsidR="000A3FAB" w:rsidRDefault="000A3FAB" w:rsidP="000A3FAB">
      <w:pPr>
        <w:autoSpaceDE w:val="0"/>
        <w:autoSpaceDN w:val="0"/>
        <w:adjustRightInd w:val="0"/>
        <w:rPr>
          <w:rFonts w:cs="Arial"/>
          <w:color w:val="000000"/>
          <w:lang w:val="en-US"/>
        </w:rPr>
      </w:pPr>
      <w:r>
        <w:rPr>
          <w:rFonts w:cs="Arial"/>
          <w:color w:val="000000"/>
          <w:lang w:val="en-US"/>
        </w:rPr>
        <w:t>NPA 709 area:</w:t>
      </w:r>
    </w:p>
    <w:p w:rsidR="000A3FAB" w:rsidRDefault="000A3FAB" w:rsidP="000A3FAB">
      <w:pPr>
        <w:autoSpaceDE w:val="0"/>
        <w:autoSpaceDN w:val="0"/>
        <w:adjustRightInd w:val="0"/>
        <w:rPr>
          <w:rFonts w:cs="Arial"/>
          <w:color w:val="000000"/>
          <w:lang w:val="en-US"/>
        </w:rPr>
      </w:pPr>
    </w:p>
    <w:p w:rsidR="000A3FAB" w:rsidRPr="00D42F21" w:rsidRDefault="000A3FAB" w:rsidP="000A3FAB">
      <w:pPr>
        <w:pStyle w:val="ListParagraph"/>
        <w:numPr>
          <w:ilvl w:val="0"/>
          <w:numId w:val="13"/>
        </w:numPr>
        <w:ind w:hanging="720"/>
        <w:rPr>
          <w:rFonts w:cs="Arial"/>
          <w:szCs w:val="22"/>
        </w:rPr>
      </w:pPr>
      <w:r w:rsidRPr="002F1B12">
        <w:rPr>
          <w:rFonts w:cs="Arial"/>
          <w:szCs w:val="22"/>
        </w:rPr>
        <w:lastRenderedPageBreak/>
        <w:t>All existing 7-digit dialling will be eliminated and 10-digit local dialling will become</w:t>
      </w:r>
      <w:r>
        <w:rPr>
          <w:rFonts w:cs="Arial"/>
          <w:szCs w:val="22"/>
        </w:rPr>
        <w:t xml:space="preserve"> </w:t>
      </w:r>
      <w:r w:rsidRPr="00D42F21">
        <w:rPr>
          <w:rFonts w:cs="Arial"/>
          <w:szCs w:val="22"/>
        </w:rPr>
        <w:t>mandatory.</w:t>
      </w:r>
    </w:p>
    <w:p w:rsidR="000A3FAB" w:rsidRDefault="000A3FAB" w:rsidP="000A3FAB"/>
    <w:p w:rsidR="000A3FAB" w:rsidRPr="00E3154F" w:rsidRDefault="000A3FAB" w:rsidP="000A3FAB">
      <w:r w:rsidRPr="00E3154F">
        <w:t>The Toll call dialling arrangement for NPA 709 is not impacted due to the NPA relief.</w:t>
      </w:r>
    </w:p>
    <w:p w:rsidR="000A3FAB" w:rsidRPr="00E3154F" w:rsidRDefault="000A3FAB" w:rsidP="000A3FAB"/>
    <w:p w:rsidR="00CF362F" w:rsidRPr="00744F62" w:rsidRDefault="00CF362F" w:rsidP="00CF362F">
      <w:pPr>
        <w:pStyle w:val="Style1"/>
        <w:rPr>
          <w:sz w:val="22"/>
          <w:u w:val="single"/>
        </w:rPr>
      </w:pPr>
      <w:r w:rsidRPr="00744F62">
        <w:rPr>
          <w:sz w:val="22"/>
          <w:u w:val="single"/>
        </w:rPr>
        <w:t xml:space="preserve">7- to 10-Digit Local </w:t>
      </w:r>
      <w:proofErr w:type="spellStart"/>
      <w:r w:rsidRPr="00744F62">
        <w:rPr>
          <w:sz w:val="22"/>
          <w:u w:val="single"/>
        </w:rPr>
        <w:t>Dialling</w:t>
      </w:r>
      <w:proofErr w:type="spellEnd"/>
      <w:r w:rsidRPr="00744F62">
        <w:rPr>
          <w:sz w:val="22"/>
          <w:u w:val="single"/>
        </w:rPr>
        <w:t xml:space="preserve"> Transition Period</w:t>
      </w:r>
    </w:p>
    <w:p w:rsidR="00CF362F" w:rsidRDefault="00CF362F" w:rsidP="00CF362F">
      <w:pPr>
        <w:pStyle w:val="Style1"/>
      </w:pPr>
    </w:p>
    <w:p w:rsidR="00CF362F" w:rsidRDefault="00CF362F" w:rsidP="00CF362F">
      <w:pPr>
        <w:pStyle w:val="Style1"/>
        <w:rPr>
          <w:b w:val="0"/>
          <w:sz w:val="22"/>
        </w:rPr>
      </w:pPr>
      <w:r>
        <w:rPr>
          <w:b w:val="0"/>
          <w:sz w:val="22"/>
        </w:rPr>
        <w:t xml:space="preserve">The </w:t>
      </w:r>
      <w:r w:rsidRPr="006F517E">
        <w:rPr>
          <w:b w:val="0"/>
          <w:sz w:val="22"/>
        </w:rPr>
        <w:t xml:space="preserve">7- to 10-Digit Local </w:t>
      </w:r>
      <w:proofErr w:type="spellStart"/>
      <w:r w:rsidRPr="006F517E">
        <w:rPr>
          <w:b w:val="0"/>
          <w:sz w:val="22"/>
        </w:rPr>
        <w:t>Dialling</w:t>
      </w:r>
      <w:proofErr w:type="spellEnd"/>
      <w:r w:rsidRPr="006F517E">
        <w:rPr>
          <w:b w:val="0"/>
          <w:sz w:val="22"/>
        </w:rPr>
        <w:t xml:space="preserve"> Transition Period </w:t>
      </w:r>
      <w:r>
        <w:rPr>
          <w:b w:val="0"/>
          <w:sz w:val="22"/>
        </w:rPr>
        <w:t>is t</w:t>
      </w:r>
      <w:r w:rsidRPr="006F517E">
        <w:rPr>
          <w:b w:val="0"/>
          <w:sz w:val="22"/>
        </w:rPr>
        <w:t>he time period during which customers may dial local telephone numbers using either 7 digits or 10 digits that is typically provided prior to the implementation of a first overlay NPA.</w:t>
      </w:r>
      <w:r>
        <w:rPr>
          <w:b w:val="0"/>
          <w:sz w:val="22"/>
        </w:rPr>
        <w:t xml:space="preserve"> The transition period is generally three (3) months in duration and in this case will run from </w:t>
      </w:r>
      <w:r w:rsidRPr="00C56963">
        <w:rPr>
          <w:b w:val="0"/>
          <w:strike/>
          <w:sz w:val="22"/>
          <w:rPrChange w:id="1168" w:author="Morrison, Daniel" w:date="2017-10-05T09:38:00Z">
            <w:rPr>
              <w:b w:val="0"/>
              <w:sz w:val="22"/>
            </w:rPr>
          </w:rPrChange>
        </w:rPr>
        <w:t>17 August 2018 to 10 November 2018</w:t>
      </w:r>
      <w:ins w:id="1169" w:author="Morrison, Daniel" w:date="2017-10-05T09:39:00Z">
        <w:r w:rsidR="00C56963">
          <w:rPr>
            <w:b w:val="0"/>
            <w:sz w:val="22"/>
          </w:rPr>
          <w:t xml:space="preserve"> 11 February</w:t>
        </w:r>
      </w:ins>
      <w:ins w:id="1170" w:author="Morrison, Daniel" w:date="2017-10-05T09:40:00Z">
        <w:r w:rsidR="00C56963">
          <w:rPr>
            <w:b w:val="0"/>
            <w:sz w:val="22"/>
          </w:rPr>
          <w:t xml:space="preserve"> </w:t>
        </w:r>
      </w:ins>
      <w:ins w:id="1171" w:author="Morrison, Daniel" w:date="2017-10-05T09:39:00Z">
        <w:r w:rsidR="00C56963">
          <w:rPr>
            <w:b w:val="0"/>
            <w:sz w:val="22"/>
          </w:rPr>
          <w:t>to 6 May 2022.</w:t>
        </w:r>
      </w:ins>
      <w:del w:id="1172" w:author="Morrison, Daniel" w:date="2017-10-05T09:39:00Z">
        <w:r w:rsidDel="00C56963">
          <w:rPr>
            <w:b w:val="0"/>
            <w:sz w:val="22"/>
          </w:rPr>
          <w:delText>.</w:delText>
        </w:r>
      </w:del>
    </w:p>
    <w:p w:rsidR="00CF362F" w:rsidRPr="00642C90" w:rsidRDefault="00CF362F" w:rsidP="00CF362F">
      <w:pPr>
        <w:pStyle w:val="Style1"/>
        <w:rPr>
          <w:b w:val="0"/>
          <w:sz w:val="22"/>
        </w:rPr>
      </w:pPr>
    </w:p>
    <w:p w:rsidR="00CF362F" w:rsidRPr="00C56963" w:rsidRDefault="00CF362F" w:rsidP="00CF362F">
      <w:pPr>
        <w:pStyle w:val="Style1"/>
        <w:rPr>
          <w:b w:val="0"/>
          <w:sz w:val="22"/>
        </w:rPr>
      </w:pPr>
      <w:r w:rsidRPr="00642C90">
        <w:rPr>
          <w:b w:val="0"/>
          <w:sz w:val="22"/>
        </w:rPr>
        <w:t xml:space="preserve">TSPs are permitted to phase-in the 7- to 10-Digit </w:t>
      </w:r>
      <w:proofErr w:type="spellStart"/>
      <w:r w:rsidRPr="00642C90">
        <w:rPr>
          <w:b w:val="0"/>
          <w:sz w:val="22"/>
        </w:rPr>
        <w:t>Dialling</w:t>
      </w:r>
      <w:proofErr w:type="spellEnd"/>
      <w:r w:rsidRPr="00642C90">
        <w:rPr>
          <w:b w:val="0"/>
          <w:sz w:val="22"/>
        </w:rPr>
        <w:t xml:space="preserve"> Transition Period network announcement over a 7 calendar day period commencing on the start date for the 7- to 10</w:t>
      </w:r>
      <w:r w:rsidRPr="00642C90">
        <w:rPr>
          <w:b w:val="0"/>
          <w:sz w:val="22"/>
        </w:rPr>
        <w:noBreakHyphen/>
        <w:t xml:space="preserve">Digit </w:t>
      </w:r>
      <w:proofErr w:type="spellStart"/>
      <w:r w:rsidRPr="00642C90">
        <w:rPr>
          <w:b w:val="0"/>
          <w:sz w:val="22"/>
        </w:rPr>
        <w:t>Dialling</w:t>
      </w:r>
      <w:proofErr w:type="spellEnd"/>
      <w:r w:rsidRPr="00642C90">
        <w:rPr>
          <w:b w:val="0"/>
          <w:sz w:val="22"/>
        </w:rPr>
        <w:t xml:space="preserve"> Transition Period (i.e., from </w:t>
      </w:r>
      <w:r w:rsidRPr="00C56963">
        <w:rPr>
          <w:b w:val="0"/>
          <w:strike/>
          <w:sz w:val="22"/>
          <w:rPrChange w:id="1173" w:author="Morrison, Daniel" w:date="2017-10-05T09:38:00Z">
            <w:rPr>
              <w:b w:val="0"/>
              <w:sz w:val="22"/>
            </w:rPr>
          </w:rPrChange>
        </w:rPr>
        <w:t>17 to 24 August 2018</w:t>
      </w:r>
      <w:ins w:id="1174" w:author="Morrison, Daniel" w:date="2017-10-05T09:41:00Z">
        <w:r w:rsidR="00C56963">
          <w:rPr>
            <w:b w:val="0"/>
            <w:strike/>
            <w:sz w:val="22"/>
          </w:rPr>
          <w:t xml:space="preserve"> </w:t>
        </w:r>
        <w:r w:rsidR="00C56963" w:rsidRPr="00C56963">
          <w:rPr>
            <w:b w:val="0"/>
            <w:sz w:val="22"/>
            <w:rPrChange w:id="1175" w:author="Morrison, Daniel" w:date="2017-10-05T09:41:00Z">
              <w:rPr>
                <w:b w:val="0"/>
                <w:strike/>
                <w:sz w:val="22"/>
              </w:rPr>
            </w:rPrChange>
          </w:rPr>
          <w:t>11 to 18 February 2022)</w:t>
        </w:r>
        <w:r w:rsidR="00C56963" w:rsidRPr="00C56963">
          <w:rPr>
            <w:b w:val="0"/>
            <w:sz w:val="22"/>
          </w:rPr>
          <w:t>.</w:t>
        </w:r>
      </w:ins>
      <w:del w:id="1176" w:author="Morrison, Daniel" w:date="2017-10-05T09:40:00Z">
        <w:r w:rsidRPr="00C56963" w:rsidDel="00C56963">
          <w:rPr>
            <w:b w:val="0"/>
            <w:sz w:val="22"/>
          </w:rPr>
          <w:delText>)</w:delText>
        </w:r>
      </w:del>
      <w:del w:id="1177" w:author="Morrison, Daniel" w:date="2017-10-05T09:41:00Z">
        <w:r w:rsidRPr="00C56963" w:rsidDel="00C56963">
          <w:rPr>
            <w:b w:val="0"/>
            <w:sz w:val="22"/>
          </w:rPr>
          <w:delText>.</w:delText>
        </w:r>
      </w:del>
    </w:p>
    <w:p w:rsidR="00CF362F" w:rsidRDefault="00CF362F" w:rsidP="00CF362F">
      <w:pPr>
        <w:pStyle w:val="Style1"/>
        <w:rPr>
          <w:b w:val="0"/>
          <w:sz w:val="22"/>
        </w:rPr>
      </w:pPr>
    </w:p>
    <w:p w:rsidR="00CF362F" w:rsidRDefault="00CF362F" w:rsidP="00CF362F">
      <w:pPr>
        <w:pStyle w:val="Style1"/>
        <w:rPr>
          <w:rFonts w:cs="Arial"/>
          <w:b w:val="0"/>
          <w:sz w:val="22"/>
          <w:szCs w:val="22"/>
        </w:rPr>
      </w:pPr>
      <w:r w:rsidRPr="0083571B">
        <w:rPr>
          <w:rFonts w:cs="Arial"/>
          <w:b w:val="0"/>
          <w:sz w:val="22"/>
          <w:szCs w:val="22"/>
        </w:rPr>
        <w:t xml:space="preserve">Based on the CRTC’s determinations in Telecom Regulatory Policy CRTC 2009-156, section 13, regarding </w:t>
      </w:r>
      <w:proofErr w:type="spellStart"/>
      <w:r w:rsidRPr="0083571B">
        <w:rPr>
          <w:rFonts w:cs="Arial"/>
          <w:b w:val="0"/>
          <w:sz w:val="22"/>
          <w:szCs w:val="22"/>
        </w:rPr>
        <w:t>dialling</w:t>
      </w:r>
      <w:proofErr w:type="spellEnd"/>
      <w:r w:rsidRPr="0083571B">
        <w:rPr>
          <w:rFonts w:cs="Arial"/>
          <w:b w:val="0"/>
          <w:sz w:val="22"/>
          <w:szCs w:val="22"/>
        </w:rPr>
        <w:t xml:space="preserve"> plan changes, the RPC notes that the Commission has retained the general obligation for all relevant Telecommunications Service Providers (TSPs) to inform all customers about </w:t>
      </w:r>
      <w:proofErr w:type="spellStart"/>
      <w:r w:rsidRPr="0083571B">
        <w:rPr>
          <w:rFonts w:cs="Arial"/>
          <w:b w:val="0"/>
          <w:sz w:val="22"/>
          <w:szCs w:val="22"/>
        </w:rPr>
        <w:t>dialling</w:t>
      </w:r>
      <w:proofErr w:type="spellEnd"/>
      <w:r w:rsidRPr="0083571B">
        <w:rPr>
          <w:rFonts w:cs="Arial"/>
          <w:b w:val="0"/>
          <w:sz w:val="22"/>
          <w:szCs w:val="22"/>
        </w:rPr>
        <w:t xml:space="preserve"> plan changes but that TSPs may determine the appropriate methods to inform their customers. In situations where TSPs have network limitations in providing recorded announcements with call completion, and the provision of such announcements and call completion would be prohibitively expensive (e.g., for companies in small and/or remote locations served by legacy technology), such TSPs may determine the appropriate methods for informing their customers (e.g., bill messages and inserts, customer letters, e-mail messages, media advertising, web sites, etc.).</w:t>
      </w:r>
    </w:p>
    <w:p w:rsidR="00CF362F" w:rsidRPr="0083571B" w:rsidRDefault="00CF362F" w:rsidP="00CF362F">
      <w:pPr>
        <w:pStyle w:val="Style1"/>
        <w:rPr>
          <w:rFonts w:cs="Arial"/>
          <w:b w:val="0"/>
          <w:snapToGrid w:val="0"/>
          <w:sz w:val="22"/>
          <w:szCs w:val="22"/>
          <w:highlight w:val="green"/>
        </w:rPr>
      </w:pPr>
    </w:p>
    <w:p w:rsidR="00CF362F" w:rsidRPr="009F000B" w:rsidRDefault="00CF362F" w:rsidP="00CF362F">
      <w:pPr>
        <w:pStyle w:val="Style1"/>
        <w:rPr>
          <w:sz w:val="22"/>
          <w:u w:val="single"/>
        </w:rPr>
      </w:pPr>
      <w:r w:rsidRPr="009F000B">
        <w:rPr>
          <w:sz w:val="22"/>
          <w:u w:val="single"/>
        </w:rPr>
        <w:t xml:space="preserve">7- to 10-Digit Local </w:t>
      </w:r>
      <w:proofErr w:type="spellStart"/>
      <w:r w:rsidRPr="009F000B">
        <w:rPr>
          <w:sz w:val="22"/>
          <w:u w:val="single"/>
        </w:rPr>
        <w:t>Dialling</w:t>
      </w:r>
      <w:proofErr w:type="spellEnd"/>
      <w:r w:rsidRPr="009F000B">
        <w:rPr>
          <w:sz w:val="22"/>
          <w:u w:val="single"/>
        </w:rPr>
        <w:t xml:space="preserve"> Transition Period Announcement</w:t>
      </w:r>
    </w:p>
    <w:p w:rsidR="00CF362F" w:rsidRPr="009F000B" w:rsidRDefault="00CF362F" w:rsidP="00CF362F">
      <w:pPr>
        <w:pStyle w:val="Style1"/>
      </w:pPr>
    </w:p>
    <w:p w:rsidR="00CF362F" w:rsidRPr="009F000B" w:rsidRDefault="00CF362F" w:rsidP="00CF362F">
      <w:pPr>
        <w:pStyle w:val="Style1"/>
        <w:rPr>
          <w:b w:val="0"/>
          <w:sz w:val="22"/>
          <w:szCs w:val="22"/>
        </w:rPr>
      </w:pPr>
      <w:r w:rsidRPr="009F000B">
        <w:rPr>
          <w:b w:val="0"/>
          <w:sz w:val="22"/>
          <w:szCs w:val="22"/>
        </w:rPr>
        <w:t>The RPC recommends the use of the following standard network announcement text by</w:t>
      </w:r>
    </w:p>
    <w:p w:rsidR="00CF362F" w:rsidRPr="009F000B" w:rsidRDefault="00CF362F" w:rsidP="00CF362F">
      <w:pPr>
        <w:pStyle w:val="Style1"/>
        <w:rPr>
          <w:b w:val="0"/>
          <w:sz w:val="22"/>
          <w:szCs w:val="22"/>
        </w:rPr>
      </w:pPr>
      <w:r w:rsidRPr="009F000B">
        <w:rPr>
          <w:b w:val="0"/>
          <w:sz w:val="22"/>
          <w:szCs w:val="22"/>
        </w:rPr>
        <w:t xml:space="preserve">all </w:t>
      </w:r>
      <w:proofErr w:type="spellStart"/>
      <w:r w:rsidRPr="009F000B">
        <w:rPr>
          <w:b w:val="0"/>
          <w:sz w:val="22"/>
          <w:szCs w:val="22"/>
        </w:rPr>
        <w:t>TSPs.</w:t>
      </w:r>
      <w:proofErr w:type="spellEnd"/>
    </w:p>
    <w:p w:rsidR="00CF362F" w:rsidRPr="009F000B" w:rsidRDefault="00CF362F" w:rsidP="00CF362F">
      <w:pPr>
        <w:pStyle w:val="Style1"/>
        <w:rPr>
          <w:b w:val="0"/>
          <w:sz w:val="22"/>
        </w:rPr>
      </w:pPr>
    </w:p>
    <w:p w:rsidR="00CF362F" w:rsidRPr="009F000B" w:rsidRDefault="00CF362F" w:rsidP="00CF362F">
      <w:pPr>
        <w:pStyle w:val="Style1"/>
        <w:ind w:left="720" w:right="720"/>
        <w:rPr>
          <w:b w:val="0"/>
          <w:sz w:val="22"/>
          <w:lang w:val="en-CA"/>
        </w:rPr>
      </w:pPr>
      <w:r w:rsidRPr="009F000B">
        <w:rPr>
          <w:b w:val="0"/>
          <w:sz w:val="22"/>
          <w:lang w:val="en-CA"/>
        </w:rPr>
        <w:t xml:space="preserve">The local number you have dialled must be preceded by its area code. </w:t>
      </w:r>
      <w:r w:rsidRPr="009F000B">
        <w:rPr>
          <w:b w:val="0"/>
          <w:sz w:val="22"/>
        </w:rPr>
        <w:t xml:space="preserve">Your call will now proceed. </w:t>
      </w:r>
    </w:p>
    <w:p w:rsidR="00CF362F" w:rsidRPr="00744F62" w:rsidRDefault="00CF362F" w:rsidP="00CF362F">
      <w:pPr>
        <w:pStyle w:val="Style1"/>
        <w:rPr>
          <w:b w:val="0"/>
          <w:sz w:val="22"/>
        </w:rPr>
      </w:pPr>
    </w:p>
    <w:p w:rsidR="00CF362F" w:rsidRPr="00744F62" w:rsidRDefault="00CF362F" w:rsidP="00CF362F">
      <w:pPr>
        <w:pStyle w:val="Style1"/>
        <w:rPr>
          <w:b w:val="0"/>
          <w:sz w:val="22"/>
        </w:rPr>
      </w:pPr>
      <w:r w:rsidRPr="00744F62">
        <w:rPr>
          <w:b w:val="0"/>
          <w:sz w:val="22"/>
        </w:rPr>
        <w:t xml:space="preserve">Commencing on the start date for the permissive </w:t>
      </w:r>
      <w:proofErr w:type="spellStart"/>
      <w:r w:rsidRPr="00744F62">
        <w:rPr>
          <w:b w:val="0"/>
          <w:sz w:val="22"/>
        </w:rPr>
        <w:t>dialling</w:t>
      </w:r>
      <w:proofErr w:type="spellEnd"/>
      <w:r w:rsidRPr="00744F62">
        <w:rPr>
          <w:b w:val="0"/>
          <w:sz w:val="22"/>
        </w:rPr>
        <w:t xml:space="preserve"> period, each TSP must implement its own network announcements where necessary for all 7-digit </w:t>
      </w:r>
      <w:proofErr w:type="spellStart"/>
      <w:r w:rsidRPr="00744F62">
        <w:rPr>
          <w:b w:val="0"/>
          <w:sz w:val="22"/>
        </w:rPr>
        <w:t>dialled</w:t>
      </w:r>
      <w:proofErr w:type="spellEnd"/>
      <w:r w:rsidRPr="00744F62">
        <w:rPr>
          <w:b w:val="0"/>
          <w:sz w:val="22"/>
        </w:rPr>
        <w:t xml:space="preserve"> calls originated by its own customers on its network.</w:t>
      </w:r>
    </w:p>
    <w:p w:rsidR="00CF362F" w:rsidRPr="00744F62" w:rsidRDefault="00CF362F" w:rsidP="00CF362F">
      <w:pPr>
        <w:pStyle w:val="Style1"/>
        <w:rPr>
          <w:b w:val="0"/>
          <w:sz w:val="22"/>
        </w:rPr>
      </w:pPr>
    </w:p>
    <w:p w:rsidR="00CF362F" w:rsidRPr="00744F62" w:rsidRDefault="00CF362F" w:rsidP="00CF362F">
      <w:pPr>
        <w:pStyle w:val="Style1"/>
        <w:rPr>
          <w:b w:val="0"/>
          <w:sz w:val="22"/>
        </w:rPr>
      </w:pPr>
      <w:r w:rsidRPr="00744F62">
        <w:rPr>
          <w:b w:val="0"/>
          <w:sz w:val="22"/>
        </w:rPr>
        <w:t>All TSPs are expected to provision appropriate capacity on their network announcement systems to provide these announcements for a reasonable quantity of call traffic. This is</w:t>
      </w:r>
      <w:r w:rsidRPr="00744F62">
        <w:rPr>
          <w:sz w:val="22"/>
        </w:rPr>
        <w:t xml:space="preserve"> </w:t>
      </w:r>
      <w:r w:rsidRPr="00744F62">
        <w:rPr>
          <w:b w:val="0"/>
          <w:sz w:val="22"/>
        </w:rPr>
        <w:t xml:space="preserve">necessary in order to provide callers with appropriate instruction about the new dial plan and to ensure a smooth transition to mandatory 10-digit local </w:t>
      </w:r>
      <w:proofErr w:type="spellStart"/>
      <w:r w:rsidRPr="00744F62">
        <w:rPr>
          <w:b w:val="0"/>
          <w:sz w:val="22"/>
        </w:rPr>
        <w:t>dialling</w:t>
      </w:r>
      <w:proofErr w:type="spellEnd"/>
      <w:r w:rsidRPr="00744F62">
        <w:rPr>
          <w:b w:val="0"/>
          <w:sz w:val="22"/>
        </w:rPr>
        <w:t xml:space="preserve"> prior to the introduction of the new NPA. However, it is recognized that in peak calling periods the quantity of calls </w:t>
      </w:r>
      <w:proofErr w:type="spellStart"/>
      <w:r w:rsidRPr="00744F62">
        <w:rPr>
          <w:b w:val="0"/>
          <w:sz w:val="22"/>
        </w:rPr>
        <w:t>dialled</w:t>
      </w:r>
      <w:proofErr w:type="spellEnd"/>
      <w:r w:rsidRPr="00744F62">
        <w:rPr>
          <w:b w:val="0"/>
          <w:sz w:val="22"/>
        </w:rPr>
        <w:t xml:space="preserve"> using 7 digits may exceed the network announcement capacity available. In such circumstances, TSPs should process excess peak period</w:t>
      </w:r>
      <w:r w:rsidRPr="00744F62">
        <w:rPr>
          <w:sz w:val="22"/>
        </w:rPr>
        <w:t xml:space="preserve"> </w:t>
      </w:r>
      <w:r w:rsidRPr="00744F62">
        <w:rPr>
          <w:b w:val="0"/>
          <w:sz w:val="22"/>
        </w:rPr>
        <w:t>calls without the 7</w:t>
      </w:r>
      <w:r w:rsidRPr="00744F62">
        <w:rPr>
          <w:b w:val="0"/>
          <w:sz w:val="22"/>
        </w:rPr>
        <w:noBreakHyphen/>
        <w:t> to 10</w:t>
      </w:r>
      <w:r w:rsidRPr="00744F62">
        <w:rPr>
          <w:b w:val="0"/>
          <w:sz w:val="22"/>
        </w:rPr>
        <w:noBreakHyphen/>
        <w:t xml:space="preserve">digit </w:t>
      </w:r>
      <w:proofErr w:type="spellStart"/>
      <w:r w:rsidRPr="00744F62">
        <w:rPr>
          <w:b w:val="0"/>
          <w:sz w:val="22"/>
        </w:rPr>
        <w:t>dialling</w:t>
      </w:r>
      <w:proofErr w:type="spellEnd"/>
      <w:r w:rsidRPr="00744F62">
        <w:rPr>
          <w:b w:val="0"/>
          <w:sz w:val="22"/>
        </w:rPr>
        <w:t xml:space="preserve"> announcements in order to protect the network and ensure customers are not adversely affected.</w:t>
      </w:r>
    </w:p>
    <w:p w:rsidR="00CF362F" w:rsidRDefault="00CF362F" w:rsidP="00CF362F">
      <w:pPr>
        <w:pStyle w:val="Style1"/>
      </w:pPr>
    </w:p>
    <w:p w:rsidR="00CF362F" w:rsidRDefault="00CF362F" w:rsidP="00CF36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2"/>
        </w:rPr>
      </w:pPr>
      <w:r w:rsidRPr="009F000B">
        <w:rPr>
          <w:rFonts w:cs="Arial"/>
          <w:szCs w:val="22"/>
        </w:rPr>
        <w:t>Equipment used by local exchange carriers to provide service in some exchanges, typically those serving small communities, is generally able to provide both 7- and 10</w:t>
      </w:r>
      <w:r w:rsidRPr="009F000B">
        <w:rPr>
          <w:rFonts w:cs="Arial"/>
          <w:szCs w:val="22"/>
        </w:rPr>
        <w:noBreakHyphen/>
        <w:t>digit local dialling (10-digit permissive dialling), and can route calls to a network announcement, e.g. when 10-digit dialling is mandatory, or an NPA has changed; however, such equipment may not be able to connect a call following a network announcement (i.e., cut-through), as is usually required during transition to 10-digit local dialling. Investments that would be required to upgrade or replace network elements to provide transition announcements in some communities could be significant relative to their size, and such investments would provide a capability that would only be used for a short time, i.e. during the dialling transition period. Carriers seeking relief from providing network announcements may implement alternate</w:t>
      </w:r>
      <w:r>
        <w:rPr>
          <w:rFonts w:cs="Arial"/>
          <w:szCs w:val="22"/>
        </w:rPr>
        <w:t xml:space="preserve"> </w:t>
      </w:r>
      <w:r w:rsidRPr="009F000B">
        <w:rPr>
          <w:rFonts w:cs="Arial"/>
          <w:szCs w:val="22"/>
        </w:rPr>
        <w:t>communications to inform their customers of the 10</w:t>
      </w:r>
      <w:r>
        <w:rPr>
          <w:rFonts w:cs="Arial"/>
          <w:szCs w:val="22"/>
        </w:rPr>
        <w:noBreakHyphen/>
      </w:r>
      <w:r w:rsidRPr="009F000B">
        <w:rPr>
          <w:rFonts w:cs="Arial"/>
          <w:szCs w:val="22"/>
        </w:rPr>
        <w:t>digit dialling requirement (e.g.,</w:t>
      </w:r>
      <w:r>
        <w:rPr>
          <w:rFonts w:cs="Arial"/>
          <w:szCs w:val="22"/>
        </w:rPr>
        <w:t xml:space="preserve"> </w:t>
      </w:r>
      <w:r w:rsidRPr="009F000B">
        <w:rPr>
          <w:rFonts w:cs="Arial"/>
          <w:szCs w:val="22"/>
        </w:rPr>
        <w:t>network announcements on 7</w:t>
      </w:r>
      <w:r>
        <w:rPr>
          <w:rFonts w:cs="Arial"/>
          <w:szCs w:val="22"/>
        </w:rPr>
        <w:noBreakHyphen/>
      </w:r>
      <w:r w:rsidRPr="009F000B">
        <w:rPr>
          <w:rFonts w:cs="Arial"/>
          <w:szCs w:val="22"/>
        </w:rPr>
        <w:t>digit dialled calls, bill messages and inserts, customer</w:t>
      </w:r>
      <w:r>
        <w:rPr>
          <w:rFonts w:cs="Arial"/>
          <w:szCs w:val="22"/>
        </w:rPr>
        <w:t xml:space="preserve"> </w:t>
      </w:r>
      <w:r w:rsidRPr="009F000B">
        <w:rPr>
          <w:rFonts w:cs="Arial"/>
          <w:szCs w:val="22"/>
        </w:rPr>
        <w:t>letters, e</w:t>
      </w:r>
      <w:r>
        <w:rPr>
          <w:rFonts w:cs="Arial"/>
          <w:szCs w:val="22"/>
        </w:rPr>
        <w:noBreakHyphen/>
      </w:r>
      <w:r w:rsidRPr="009F000B">
        <w:rPr>
          <w:rFonts w:cs="Arial"/>
          <w:szCs w:val="22"/>
        </w:rPr>
        <w:t>mail messages, media advertising, web sites, etc.).</w:t>
      </w:r>
    </w:p>
    <w:p w:rsidR="004D6F95" w:rsidRDefault="004D6F95" w:rsidP="004D6F95">
      <w:pPr>
        <w:pStyle w:val="PlainText"/>
        <w:rPr>
          <w:rFonts w:ascii="Arial" w:hAnsi="Arial"/>
        </w:rPr>
      </w:pPr>
    </w:p>
    <w:p w:rsidR="004D6F95" w:rsidRPr="00744F62" w:rsidRDefault="004D6F95" w:rsidP="004D6F95">
      <w:pPr>
        <w:pStyle w:val="Style1"/>
        <w:rPr>
          <w:sz w:val="22"/>
          <w:u w:val="single"/>
        </w:rPr>
      </w:pPr>
      <w:r w:rsidRPr="00744F62">
        <w:rPr>
          <w:sz w:val="22"/>
          <w:u w:val="single"/>
        </w:rPr>
        <w:t>Mandatory 10</w:t>
      </w:r>
      <w:r w:rsidRPr="00744F62">
        <w:rPr>
          <w:sz w:val="22"/>
          <w:u w:val="single"/>
        </w:rPr>
        <w:noBreakHyphen/>
        <w:t xml:space="preserve">Digit Local </w:t>
      </w:r>
      <w:proofErr w:type="spellStart"/>
      <w:r w:rsidRPr="00744F62">
        <w:rPr>
          <w:sz w:val="22"/>
          <w:u w:val="single"/>
        </w:rPr>
        <w:t>Dialling</w:t>
      </w:r>
      <w:proofErr w:type="spellEnd"/>
      <w:r w:rsidRPr="00744F62">
        <w:rPr>
          <w:sz w:val="22"/>
          <w:u w:val="single"/>
        </w:rPr>
        <w:t xml:space="preserve"> Start Date</w:t>
      </w:r>
    </w:p>
    <w:p w:rsidR="004D6F95" w:rsidRDefault="004D6F95" w:rsidP="004D6F95">
      <w:pPr>
        <w:pStyle w:val="PlainText"/>
        <w:rPr>
          <w:rFonts w:ascii="Arial" w:hAnsi="Arial"/>
        </w:rPr>
      </w:pPr>
    </w:p>
    <w:p w:rsidR="004D6F95" w:rsidRPr="00E55DFC" w:rsidRDefault="004D6F95" w:rsidP="004D6F95">
      <w:pPr>
        <w:pStyle w:val="Style1"/>
        <w:rPr>
          <w:b w:val="0"/>
          <w:sz w:val="22"/>
        </w:rPr>
      </w:pPr>
      <w:r w:rsidRPr="00744F62">
        <w:rPr>
          <w:b w:val="0"/>
          <w:sz w:val="22"/>
        </w:rPr>
        <w:t>The mandatory 10</w:t>
      </w:r>
      <w:r w:rsidRPr="00744F62">
        <w:rPr>
          <w:b w:val="0"/>
          <w:sz w:val="22"/>
        </w:rPr>
        <w:noBreakHyphen/>
        <w:t xml:space="preserve">digit local </w:t>
      </w:r>
      <w:proofErr w:type="spellStart"/>
      <w:r w:rsidRPr="00744F62">
        <w:rPr>
          <w:b w:val="0"/>
          <w:sz w:val="22"/>
        </w:rPr>
        <w:t>dialling</w:t>
      </w:r>
      <w:proofErr w:type="spellEnd"/>
      <w:r w:rsidRPr="00744F62">
        <w:rPr>
          <w:b w:val="0"/>
          <w:sz w:val="22"/>
        </w:rPr>
        <w:t xml:space="preserve"> start date is </w:t>
      </w:r>
      <w:r w:rsidR="00C2269C" w:rsidRPr="00C56963">
        <w:rPr>
          <w:b w:val="0"/>
          <w:strike/>
          <w:sz w:val="22"/>
          <w:rPrChange w:id="1178" w:author="Morrison, Daniel" w:date="2017-10-05T09:38:00Z">
            <w:rPr>
              <w:b w:val="0"/>
              <w:sz w:val="22"/>
            </w:rPr>
          </w:rPrChange>
        </w:rPr>
        <w:t>10 November</w:t>
      </w:r>
      <w:r w:rsidRPr="00C56963">
        <w:rPr>
          <w:b w:val="0"/>
          <w:strike/>
          <w:sz w:val="22"/>
          <w:rPrChange w:id="1179" w:author="Morrison, Daniel" w:date="2017-10-05T09:38:00Z">
            <w:rPr>
              <w:b w:val="0"/>
              <w:sz w:val="22"/>
            </w:rPr>
          </w:rPrChange>
        </w:rPr>
        <w:t xml:space="preserve"> 201</w:t>
      </w:r>
      <w:r w:rsidR="00C2269C" w:rsidRPr="00C56963">
        <w:rPr>
          <w:b w:val="0"/>
          <w:strike/>
          <w:sz w:val="22"/>
          <w:rPrChange w:id="1180" w:author="Morrison, Daniel" w:date="2017-10-05T09:38:00Z">
            <w:rPr>
              <w:b w:val="0"/>
              <w:sz w:val="22"/>
            </w:rPr>
          </w:rPrChange>
        </w:rPr>
        <w:t>8</w:t>
      </w:r>
      <w:r w:rsidRPr="00C56963">
        <w:rPr>
          <w:b w:val="0"/>
          <w:strike/>
          <w:sz w:val="22"/>
          <w:rPrChange w:id="1181" w:author="Morrison, Daniel" w:date="2017-10-05T09:38:00Z">
            <w:rPr>
              <w:b w:val="0"/>
              <w:sz w:val="22"/>
            </w:rPr>
          </w:rPrChange>
        </w:rPr>
        <w:t>.</w:t>
      </w:r>
      <w:ins w:id="1182" w:author="Morrison, Daniel" w:date="2017-10-05T09:41:00Z">
        <w:r w:rsidR="00C56963" w:rsidRPr="00C56963">
          <w:rPr>
            <w:b w:val="0"/>
            <w:sz w:val="22"/>
            <w:rPrChange w:id="1183" w:author="Morrison, Daniel" w:date="2017-10-05T09:41:00Z">
              <w:rPr>
                <w:b w:val="0"/>
                <w:strike/>
                <w:sz w:val="22"/>
              </w:rPr>
            </w:rPrChange>
          </w:rPr>
          <w:t>6 May 2022.</w:t>
        </w:r>
      </w:ins>
    </w:p>
    <w:p w:rsidR="004D6F95" w:rsidRPr="00E55DFC" w:rsidRDefault="004D6F95" w:rsidP="004D6F95">
      <w:pPr>
        <w:pStyle w:val="Style1"/>
        <w:rPr>
          <w:b w:val="0"/>
          <w:sz w:val="22"/>
        </w:rPr>
      </w:pPr>
    </w:p>
    <w:p w:rsidR="004D6F95" w:rsidRPr="00744F62" w:rsidRDefault="004D6F95" w:rsidP="004D6F95">
      <w:pPr>
        <w:pStyle w:val="Style1"/>
        <w:rPr>
          <w:b w:val="0"/>
          <w:sz w:val="22"/>
        </w:rPr>
      </w:pPr>
      <w:r w:rsidRPr="00E55DFC">
        <w:rPr>
          <w:b w:val="0"/>
          <w:sz w:val="22"/>
        </w:rPr>
        <w:t>All TSPs must phase-in the mandatory 10</w:t>
      </w:r>
      <w:r w:rsidRPr="00E55DFC">
        <w:rPr>
          <w:b w:val="0"/>
          <w:sz w:val="22"/>
        </w:rPr>
        <w:noBreakHyphen/>
        <w:t xml:space="preserve">digit </w:t>
      </w:r>
      <w:proofErr w:type="spellStart"/>
      <w:r w:rsidRPr="00E55DFC">
        <w:rPr>
          <w:b w:val="0"/>
          <w:sz w:val="22"/>
        </w:rPr>
        <w:t>dialling</w:t>
      </w:r>
      <w:proofErr w:type="spellEnd"/>
      <w:r w:rsidRPr="00E55DFC">
        <w:rPr>
          <w:b w:val="0"/>
          <w:sz w:val="22"/>
        </w:rPr>
        <w:t xml:space="preserve"> announcement over a 7 calendar day period commencing on the mandatory 10</w:t>
      </w:r>
      <w:r w:rsidRPr="00E55DFC">
        <w:rPr>
          <w:b w:val="0"/>
          <w:sz w:val="22"/>
        </w:rPr>
        <w:noBreakHyphen/>
        <w:t xml:space="preserve">digit </w:t>
      </w:r>
      <w:proofErr w:type="spellStart"/>
      <w:r w:rsidRPr="00E55DFC">
        <w:rPr>
          <w:b w:val="0"/>
          <w:sz w:val="22"/>
        </w:rPr>
        <w:t>dialling</w:t>
      </w:r>
      <w:proofErr w:type="spellEnd"/>
      <w:r w:rsidRPr="00E55DFC">
        <w:rPr>
          <w:b w:val="0"/>
          <w:sz w:val="22"/>
        </w:rPr>
        <w:t xml:space="preserve"> start date of </w:t>
      </w:r>
      <w:r w:rsidR="00C2269C" w:rsidRPr="00C56963">
        <w:rPr>
          <w:b w:val="0"/>
          <w:strike/>
          <w:sz w:val="22"/>
          <w:rPrChange w:id="1184" w:author="Morrison, Daniel" w:date="2017-10-05T09:42:00Z">
            <w:rPr>
              <w:b w:val="0"/>
              <w:sz w:val="22"/>
            </w:rPr>
          </w:rPrChange>
        </w:rPr>
        <w:t>10 November 2018</w:t>
      </w:r>
      <w:r w:rsidR="00C2269C" w:rsidRPr="00E55DFC">
        <w:rPr>
          <w:b w:val="0"/>
          <w:sz w:val="22"/>
        </w:rPr>
        <w:t xml:space="preserve"> </w:t>
      </w:r>
      <w:ins w:id="1185" w:author="Morrison, Daniel" w:date="2017-10-05T09:42:00Z">
        <w:r w:rsidR="00C56963">
          <w:rPr>
            <w:b w:val="0"/>
            <w:sz w:val="22"/>
          </w:rPr>
          <w:t xml:space="preserve">6 May 2022 </w:t>
        </w:r>
      </w:ins>
      <w:r w:rsidRPr="00E55DFC">
        <w:rPr>
          <w:b w:val="0"/>
          <w:sz w:val="22"/>
        </w:rPr>
        <w:t>(which is coincident with the phase-out of the 7- to 10</w:t>
      </w:r>
      <w:r w:rsidRPr="00E55DFC">
        <w:rPr>
          <w:b w:val="0"/>
          <w:sz w:val="22"/>
        </w:rPr>
        <w:noBreakHyphen/>
        <w:t xml:space="preserve">Digit </w:t>
      </w:r>
      <w:proofErr w:type="spellStart"/>
      <w:r w:rsidRPr="00E55DFC">
        <w:rPr>
          <w:b w:val="0"/>
          <w:sz w:val="22"/>
        </w:rPr>
        <w:t>Dialling</w:t>
      </w:r>
      <w:proofErr w:type="spellEnd"/>
      <w:r w:rsidRPr="00E55DFC">
        <w:rPr>
          <w:b w:val="0"/>
          <w:sz w:val="22"/>
        </w:rPr>
        <w:t xml:space="preserve"> Transition Period announcement) and ending on </w:t>
      </w:r>
      <w:r w:rsidR="00C2269C" w:rsidRPr="00C56963">
        <w:rPr>
          <w:b w:val="0"/>
          <w:strike/>
          <w:sz w:val="22"/>
          <w:rPrChange w:id="1186" w:author="Morrison, Daniel" w:date="2017-10-05T09:39:00Z">
            <w:rPr>
              <w:b w:val="0"/>
              <w:sz w:val="22"/>
            </w:rPr>
          </w:rPrChange>
        </w:rPr>
        <w:t>17</w:t>
      </w:r>
      <w:r w:rsidR="0083571B" w:rsidRPr="00C56963">
        <w:rPr>
          <w:b w:val="0"/>
          <w:strike/>
          <w:sz w:val="22"/>
          <w:rPrChange w:id="1187" w:author="Morrison, Daniel" w:date="2017-10-05T09:39:00Z">
            <w:rPr>
              <w:b w:val="0"/>
              <w:sz w:val="22"/>
            </w:rPr>
          </w:rPrChange>
        </w:rPr>
        <w:t> </w:t>
      </w:r>
      <w:r w:rsidR="00C2269C" w:rsidRPr="00C56963">
        <w:rPr>
          <w:b w:val="0"/>
          <w:strike/>
          <w:sz w:val="22"/>
          <w:rPrChange w:id="1188" w:author="Morrison, Daniel" w:date="2017-10-05T09:39:00Z">
            <w:rPr>
              <w:b w:val="0"/>
              <w:sz w:val="22"/>
            </w:rPr>
          </w:rPrChange>
        </w:rPr>
        <w:t>November 2018</w:t>
      </w:r>
      <w:r w:rsidRPr="00C56963">
        <w:rPr>
          <w:b w:val="0"/>
          <w:strike/>
          <w:sz w:val="22"/>
          <w:rPrChange w:id="1189" w:author="Morrison, Daniel" w:date="2017-10-05T09:39:00Z">
            <w:rPr>
              <w:b w:val="0"/>
              <w:sz w:val="22"/>
            </w:rPr>
          </w:rPrChange>
        </w:rPr>
        <w:t>.</w:t>
      </w:r>
      <w:ins w:id="1190" w:author="Morrison, Daniel" w:date="2017-10-05T09:41:00Z">
        <w:r w:rsidR="00C56963">
          <w:rPr>
            <w:b w:val="0"/>
            <w:strike/>
            <w:sz w:val="22"/>
          </w:rPr>
          <w:t xml:space="preserve"> </w:t>
        </w:r>
      </w:ins>
      <w:ins w:id="1191" w:author="Morrison, Daniel" w:date="2017-10-05T09:42:00Z">
        <w:r w:rsidR="00C56963" w:rsidRPr="00C56963">
          <w:rPr>
            <w:b w:val="0"/>
            <w:sz w:val="22"/>
            <w:rPrChange w:id="1192" w:author="Morrison, Daniel" w:date="2017-10-05T09:42:00Z">
              <w:rPr>
                <w:b w:val="0"/>
                <w:strike/>
                <w:sz w:val="22"/>
              </w:rPr>
            </w:rPrChange>
          </w:rPr>
          <w:t>13 May 2022.</w:t>
        </w:r>
      </w:ins>
    </w:p>
    <w:p w:rsidR="004D6F95" w:rsidRDefault="004D6F95" w:rsidP="004D6F95">
      <w:pPr>
        <w:pStyle w:val="Style1"/>
      </w:pPr>
    </w:p>
    <w:p w:rsidR="0036574C" w:rsidRDefault="0036574C" w:rsidP="0036574C">
      <w:pPr>
        <w:pStyle w:val="Style1"/>
        <w:rPr>
          <w:snapToGrid w:val="0"/>
        </w:rPr>
      </w:pPr>
    </w:p>
    <w:p w:rsidR="0036574C" w:rsidRDefault="0036574C" w:rsidP="0036574C">
      <w:pPr>
        <w:pStyle w:val="Style1"/>
        <w:rPr>
          <w:sz w:val="22"/>
          <w:u w:val="single"/>
          <w:lang w:val="en-CA"/>
        </w:rPr>
      </w:pPr>
      <w:r w:rsidRPr="00744F62">
        <w:rPr>
          <w:sz w:val="22"/>
          <w:u w:val="single"/>
          <w:lang w:val="en-CA"/>
        </w:rPr>
        <w:t>Mandatory 10</w:t>
      </w:r>
      <w:r w:rsidRPr="00744F62">
        <w:rPr>
          <w:sz w:val="22"/>
          <w:u w:val="single"/>
          <w:lang w:val="en-CA"/>
        </w:rPr>
        <w:noBreakHyphen/>
        <w:t xml:space="preserve">Digit </w:t>
      </w:r>
      <w:r>
        <w:rPr>
          <w:sz w:val="22"/>
          <w:u w:val="single"/>
          <w:lang w:val="en-CA"/>
        </w:rPr>
        <w:t xml:space="preserve">Local </w:t>
      </w:r>
      <w:r w:rsidRPr="00744F62">
        <w:rPr>
          <w:sz w:val="22"/>
          <w:u w:val="single"/>
          <w:lang w:val="en-CA"/>
        </w:rPr>
        <w:t>Dialling Announcement</w:t>
      </w:r>
    </w:p>
    <w:p w:rsidR="0036574C" w:rsidRDefault="0036574C" w:rsidP="0036574C">
      <w:pPr>
        <w:pStyle w:val="Style1"/>
        <w:rPr>
          <w:sz w:val="22"/>
          <w:u w:val="single"/>
          <w:lang w:val="en-CA"/>
        </w:rPr>
      </w:pPr>
    </w:p>
    <w:p w:rsidR="0036574C" w:rsidRPr="00744F62" w:rsidRDefault="0036574C" w:rsidP="0036574C">
      <w:pPr>
        <w:pStyle w:val="Style1"/>
        <w:rPr>
          <w:b w:val="0"/>
          <w:sz w:val="22"/>
        </w:rPr>
      </w:pPr>
      <w:r w:rsidRPr="00744F62">
        <w:rPr>
          <w:b w:val="0"/>
          <w:sz w:val="22"/>
        </w:rPr>
        <w:t>All carriers must implement the following standard network announcements, where necessary, in accordance with the dates contained in the Relief Implementation Schedule. Commencing on the mandatory 10</w:t>
      </w:r>
      <w:r w:rsidRPr="00744F62">
        <w:rPr>
          <w:b w:val="0"/>
          <w:sz w:val="22"/>
        </w:rPr>
        <w:noBreakHyphen/>
        <w:t xml:space="preserve">digit local </w:t>
      </w:r>
      <w:proofErr w:type="spellStart"/>
      <w:r w:rsidRPr="00744F62">
        <w:rPr>
          <w:b w:val="0"/>
          <w:sz w:val="22"/>
        </w:rPr>
        <w:t>dialling</w:t>
      </w:r>
      <w:proofErr w:type="spellEnd"/>
      <w:r w:rsidRPr="00744F62">
        <w:rPr>
          <w:b w:val="0"/>
          <w:sz w:val="22"/>
        </w:rPr>
        <w:t xml:space="preserve"> date identified in the Relief Implementation Schedule, TSPs must not complete 7-digit </w:t>
      </w:r>
      <w:proofErr w:type="spellStart"/>
      <w:r w:rsidRPr="00744F62">
        <w:rPr>
          <w:b w:val="0"/>
          <w:sz w:val="22"/>
        </w:rPr>
        <w:t>dialled</w:t>
      </w:r>
      <w:proofErr w:type="spellEnd"/>
      <w:r w:rsidRPr="00744F62">
        <w:rPr>
          <w:b w:val="0"/>
          <w:sz w:val="22"/>
        </w:rPr>
        <w:t xml:space="preserve"> calls to telephone numbers with the exception of numbers in CO Codes approved by the Commission that can be </w:t>
      </w:r>
      <w:proofErr w:type="spellStart"/>
      <w:r w:rsidRPr="00744F62">
        <w:rPr>
          <w:b w:val="0"/>
          <w:sz w:val="22"/>
        </w:rPr>
        <w:t>dialled</w:t>
      </w:r>
      <w:proofErr w:type="spellEnd"/>
      <w:r w:rsidRPr="00744F62">
        <w:rPr>
          <w:b w:val="0"/>
          <w:sz w:val="22"/>
        </w:rPr>
        <w:t xml:space="preserve"> using 7</w:t>
      </w:r>
      <w:r w:rsidRPr="00744F62">
        <w:rPr>
          <w:b w:val="0"/>
          <w:sz w:val="22"/>
        </w:rPr>
        <w:noBreakHyphen/>
        <w:t>digits (e.g., 310</w:t>
      </w:r>
      <w:r w:rsidRPr="00744F62">
        <w:rPr>
          <w:b w:val="0"/>
          <w:sz w:val="22"/>
        </w:rPr>
        <w:noBreakHyphen/>
        <w:t>XXXX). Appropriate 10</w:t>
      </w:r>
      <w:r w:rsidRPr="00744F62">
        <w:rPr>
          <w:b w:val="0"/>
          <w:sz w:val="22"/>
        </w:rPr>
        <w:noBreakHyphen/>
        <w:t>digit routing between networks and network announcements must be implemented by each TSP.</w:t>
      </w:r>
    </w:p>
    <w:p w:rsidR="0036574C" w:rsidRDefault="0036574C" w:rsidP="0036574C">
      <w:pPr>
        <w:pStyle w:val="Style1"/>
        <w:rPr>
          <w:b w:val="0"/>
          <w:snapToGrid w:val="0"/>
          <w:sz w:val="22"/>
        </w:rPr>
      </w:pPr>
    </w:p>
    <w:p w:rsidR="0036574C" w:rsidRPr="00744F62" w:rsidRDefault="0036574C" w:rsidP="0036574C">
      <w:pPr>
        <w:pStyle w:val="Style1"/>
        <w:rPr>
          <w:b w:val="0"/>
          <w:snapToGrid w:val="0"/>
          <w:sz w:val="22"/>
        </w:rPr>
      </w:pPr>
      <w:r w:rsidRPr="00744F62">
        <w:rPr>
          <w:b w:val="0"/>
          <w:snapToGrid w:val="0"/>
          <w:sz w:val="22"/>
        </w:rPr>
        <w:t xml:space="preserve">The RPC recommends the use of the following standard network announcement text by all </w:t>
      </w:r>
      <w:proofErr w:type="spellStart"/>
      <w:r w:rsidRPr="00744F62">
        <w:rPr>
          <w:b w:val="0"/>
          <w:snapToGrid w:val="0"/>
          <w:sz w:val="22"/>
        </w:rPr>
        <w:t>TSPs.</w:t>
      </w:r>
      <w:proofErr w:type="spellEnd"/>
    </w:p>
    <w:p w:rsidR="0036574C" w:rsidRPr="00744F62" w:rsidRDefault="0036574C" w:rsidP="0036574C">
      <w:pPr>
        <w:pStyle w:val="Style1"/>
        <w:rPr>
          <w:b w:val="0"/>
          <w:sz w:val="22"/>
        </w:rPr>
      </w:pPr>
    </w:p>
    <w:p w:rsidR="0036574C" w:rsidRPr="00122EC3" w:rsidRDefault="0036574C" w:rsidP="0036574C">
      <w:pPr>
        <w:pStyle w:val="Style1"/>
        <w:ind w:left="720" w:right="720"/>
        <w:rPr>
          <w:b w:val="0"/>
          <w:sz w:val="22"/>
        </w:rPr>
      </w:pPr>
      <w:r w:rsidRPr="00744F62">
        <w:rPr>
          <w:b w:val="0"/>
          <w:sz w:val="22"/>
        </w:rPr>
        <w:t xml:space="preserve">The local number you have </w:t>
      </w:r>
      <w:proofErr w:type="spellStart"/>
      <w:r w:rsidRPr="00744F62">
        <w:rPr>
          <w:b w:val="0"/>
          <w:sz w:val="22"/>
        </w:rPr>
        <w:t>dialled</w:t>
      </w:r>
      <w:proofErr w:type="spellEnd"/>
      <w:r w:rsidRPr="00744F62">
        <w:rPr>
          <w:b w:val="0"/>
          <w:sz w:val="22"/>
        </w:rPr>
        <w:t xml:space="preserve"> must be preceded by its area code. This call cannot be completed as </w:t>
      </w:r>
      <w:proofErr w:type="spellStart"/>
      <w:r w:rsidRPr="00744F62">
        <w:rPr>
          <w:b w:val="0"/>
          <w:sz w:val="22"/>
        </w:rPr>
        <w:t>dialled</w:t>
      </w:r>
      <w:proofErr w:type="spellEnd"/>
      <w:r w:rsidRPr="00744F62">
        <w:rPr>
          <w:b w:val="0"/>
          <w:sz w:val="22"/>
        </w:rPr>
        <w:t xml:space="preserve">. Please hang up and redial using the area code. </w:t>
      </w:r>
    </w:p>
    <w:p w:rsidR="0036574C" w:rsidRPr="00122EC3" w:rsidRDefault="0036574C" w:rsidP="0036574C">
      <w:pPr>
        <w:pStyle w:val="Style1"/>
        <w:ind w:left="720" w:right="720"/>
        <w:rPr>
          <w:b w:val="0"/>
          <w:sz w:val="22"/>
        </w:rPr>
      </w:pPr>
    </w:p>
    <w:p w:rsidR="0036574C" w:rsidRPr="00744F62" w:rsidRDefault="0036574C" w:rsidP="0036574C">
      <w:pPr>
        <w:pStyle w:val="PlainText"/>
        <w:jc w:val="both"/>
        <w:rPr>
          <w:rFonts w:ascii="Arial" w:hAnsi="Arial"/>
          <w:sz w:val="18"/>
        </w:rPr>
      </w:pPr>
    </w:p>
    <w:p w:rsidR="0036574C" w:rsidRPr="00744F62" w:rsidRDefault="0036574C" w:rsidP="0036574C">
      <w:pPr>
        <w:pStyle w:val="Style1"/>
        <w:rPr>
          <w:b w:val="0"/>
          <w:sz w:val="22"/>
        </w:rPr>
      </w:pPr>
      <w:r w:rsidRPr="00744F62">
        <w:rPr>
          <w:b w:val="0"/>
          <w:sz w:val="22"/>
        </w:rPr>
        <w:t xml:space="preserve">The mandatory 10-digit </w:t>
      </w:r>
      <w:proofErr w:type="spellStart"/>
      <w:r w:rsidRPr="00744F62">
        <w:rPr>
          <w:b w:val="0"/>
          <w:sz w:val="22"/>
        </w:rPr>
        <w:t>dialling</w:t>
      </w:r>
      <w:proofErr w:type="spellEnd"/>
      <w:r w:rsidRPr="00744F62">
        <w:rPr>
          <w:b w:val="0"/>
          <w:sz w:val="22"/>
        </w:rPr>
        <w:t xml:space="preserve"> announcement should be retained on all networks for a minimum period of 3 months per the Relief Implementation Schedule.</w:t>
      </w:r>
    </w:p>
    <w:p w:rsidR="0036574C" w:rsidRPr="00744F62" w:rsidRDefault="0036574C" w:rsidP="0036574C">
      <w:pPr>
        <w:pStyle w:val="Style1"/>
        <w:rPr>
          <w:b w:val="0"/>
          <w:sz w:val="22"/>
        </w:rPr>
      </w:pPr>
    </w:p>
    <w:p w:rsidR="0036574C" w:rsidRPr="00744F62" w:rsidRDefault="0036574C" w:rsidP="0036574C">
      <w:pPr>
        <w:pStyle w:val="Style1"/>
        <w:rPr>
          <w:b w:val="0"/>
          <w:sz w:val="22"/>
        </w:rPr>
      </w:pPr>
      <w:r w:rsidRPr="00744F62">
        <w:rPr>
          <w:b w:val="0"/>
          <w:sz w:val="22"/>
        </w:rPr>
        <w:t xml:space="preserve">After the mandatory 10-digit </w:t>
      </w:r>
      <w:proofErr w:type="spellStart"/>
      <w:r w:rsidRPr="00744F62">
        <w:rPr>
          <w:b w:val="0"/>
          <w:sz w:val="22"/>
        </w:rPr>
        <w:t>dialling</w:t>
      </w:r>
      <w:proofErr w:type="spellEnd"/>
      <w:r w:rsidRPr="00744F62">
        <w:rPr>
          <w:b w:val="0"/>
          <w:sz w:val="22"/>
        </w:rPr>
        <w:t xml:space="preserve"> announcement period ends, each carrier’s standard announcement should be used for all calls </w:t>
      </w:r>
      <w:proofErr w:type="spellStart"/>
      <w:r w:rsidRPr="00744F62">
        <w:rPr>
          <w:b w:val="0"/>
          <w:sz w:val="22"/>
        </w:rPr>
        <w:t>dialled</w:t>
      </w:r>
      <w:proofErr w:type="spellEnd"/>
      <w:r w:rsidRPr="00744F62">
        <w:rPr>
          <w:b w:val="0"/>
          <w:sz w:val="22"/>
        </w:rPr>
        <w:t xml:space="preserve"> using 7 digits (e.g., "Your call cannot be completed as </w:t>
      </w:r>
      <w:proofErr w:type="spellStart"/>
      <w:r w:rsidRPr="00744F62">
        <w:rPr>
          <w:b w:val="0"/>
          <w:sz w:val="22"/>
        </w:rPr>
        <w:t>dialled</w:t>
      </w:r>
      <w:proofErr w:type="spellEnd"/>
      <w:r w:rsidRPr="00744F62">
        <w:rPr>
          <w:b w:val="0"/>
          <w:sz w:val="22"/>
        </w:rPr>
        <w:t>. Please check the number and try your call again.").</w:t>
      </w:r>
    </w:p>
    <w:p w:rsidR="0036574C" w:rsidRDefault="0036574C" w:rsidP="004D6F95">
      <w:pPr>
        <w:pStyle w:val="Style1"/>
      </w:pPr>
    </w:p>
    <w:p w:rsidR="004D6F95" w:rsidRPr="00744F62" w:rsidRDefault="004D6F95" w:rsidP="004D6F95">
      <w:pPr>
        <w:pStyle w:val="Style1"/>
        <w:keepNext/>
        <w:rPr>
          <w:sz w:val="22"/>
          <w:u w:val="single"/>
        </w:rPr>
      </w:pPr>
      <w:r w:rsidRPr="00744F62">
        <w:rPr>
          <w:sz w:val="22"/>
          <w:u w:val="single"/>
        </w:rPr>
        <w:t>Date for CO Code Activation in the New NPA (Relief Date)</w:t>
      </w:r>
    </w:p>
    <w:p w:rsidR="004D6F95" w:rsidRPr="00E14968" w:rsidRDefault="004D6F95" w:rsidP="004D6F95">
      <w:pPr>
        <w:pStyle w:val="Style1"/>
        <w:keepNext/>
        <w:rPr>
          <w:sz w:val="22"/>
          <w:szCs w:val="22"/>
        </w:rPr>
      </w:pPr>
    </w:p>
    <w:p w:rsidR="004D6F95" w:rsidRPr="00E55DFC" w:rsidRDefault="004D6F95" w:rsidP="004D6F95">
      <w:pPr>
        <w:pStyle w:val="Style1"/>
        <w:keepNext/>
        <w:rPr>
          <w:b w:val="0"/>
          <w:sz w:val="22"/>
          <w:szCs w:val="22"/>
        </w:rPr>
      </w:pPr>
      <w:r w:rsidRPr="00E14968">
        <w:rPr>
          <w:b w:val="0"/>
          <w:sz w:val="22"/>
          <w:szCs w:val="22"/>
        </w:rPr>
        <w:t xml:space="preserve">The </w:t>
      </w:r>
      <w:r w:rsidRPr="00E55DFC">
        <w:rPr>
          <w:b w:val="0"/>
          <w:sz w:val="22"/>
          <w:szCs w:val="22"/>
        </w:rPr>
        <w:t xml:space="preserve">Effective Date for the introduction of </w:t>
      </w:r>
      <w:r w:rsidR="00E55DFC" w:rsidRPr="00E55DFC">
        <w:rPr>
          <w:b w:val="0"/>
          <w:sz w:val="22"/>
          <w:szCs w:val="22"/>
        </w:rPr>
        <w:t>NPA 879</w:t>
      </w:r>
      <w:r w:rsidRPr="00E55DFC">
        <w:rPr>
          <w:b w:val="0"/>
          <w:sz w:val="22"/>
          <w:szCs w:val="22"/>
        </w:rPr>
        <w:t xml:space="preserve"> is </w:t>
      </w:r>
      <w:r w:rsidR="001B7B06" w:rsidRPr="00C56963">
        <w:rPr>
          <w:strike/>
          <w:sz w:val="22"/>
          <w:szCs w:val="22"/>
          <w:rPrChange w:id="1193" w:author="Morrison, Daniel" w:date="2017-10-05T09:39:00Z">
            <w:rPr>
              <w:sz w:val="22"/>
              <w:szCs w:val="22"/>
            </w:rPr>
          </w:rPrChange>
        </w:rPr>
        <w:t>24 November 2018</w:t>
      </w:r>
      <w:ins w:id="1194" w:author="Morrison, Daniel" w:date="2017-10-05T09:42:00Z">
        <w:r w:rsidR="00C56963">
          <w:rPr>
            <w:strike/>
            <w:sz w:val="22"/>
            <w:szCs w:val="22"/>
          </w:rPr>
          <w:t xml:space="preserve"> </w:t>
        </w:r>
        <w:r w:rsidR="00C56963" w:rsidRPr="00C56963">
          <w:rPr>
            <w:sz w:val="22"/>
            <w:szCs w:val="22"/>
            <w:rPrChange w:id="1195" w:author="Morrison, Daniel" w:date="2017-10-05T09:42:00Z">
              <w:rPr>
                <w:strike/>
                <w:sz w:val="22"/>
                <w:szCs w:val="22"/>
              </w:rPr>
            </w:rPrChange>
          </w:rPr>
          <w:t>20 May 2022</w:t>
        </w:r>
      </w:ins>
      <w:r w:rsidRPr="00C56963">
        <w:rPr>
          <w:b w:val="0"/>
          <w:sz w:val="22"/>
          <w:szCs w:val="22"/>
        </w:rPr>
        <w:t xml:space="preserve">, </w:t>
      </w:r>
      <w:r w:rsidRPr="00E55DFC">
        <w:rPr>
          <w:b w:val="0"/>
          <w:sz w:val="22"/>
          <w:szCs w:val="22"/>
        </w:rPr>
        <w:t xml:space="preserve">which is the earliest date that a CO Code from </w:t>
      </w:r>
      <w:r w:rsidR="00E55DFC">
        <w:rPr>
          <w:b w:val="0"/>
          <w:sz w:val="22"/>
          <w:szCs w:val="22"/>
        </w:rPr>
        <w:t>NPA 879</w:t>
      </w:r>
      <w:r w:rsidRPr="00E55DFC">
        <w:rPr>
          <w:b w:val="0"/>
          <w:sz w:val="22"/>
          <w:szCs w:val="22"/>
        </w:rPr>
        <w:t xml:space="preserve"> can be activated in the PSTN. </w:t>
      </w:r>
      <w:r w:rsidR="00E55DFC">
        <w:rPr>
          <w:b w:val="0"/>
          <w:sz w:val="22"/>
          <w:szCs w:val="22"/>
        </w:rPr>
        <w:t xml:space="preserve">The Relief Date is </w:t>
      </w:r>
      <w:r w:rsidR="00E55DFC" w:rsidRPr="00C56963">
        <w:rPr>
          <w:b w:val="0"/>
          <w:strike/>
          <w:sz w:val="22"/>
          <w:szCs w:val="22"/>
          <w:rPrChange w:id="1196" w:author="Morrison, Daniel" w:date="2017-10-05T09:39:00Z">
            <w:rPr>
              <w:b w:val="0"/>
              <w:sz w:val="22"/>
              <w:szCs w:val="22"/>
            </w:rPr>
          </w:rPrChange>
        </w:rPr>
        <w:t>24 November 2018</w:t>
      </w:r>
      <w:r w:rsidRPr="00C56963">
        <w:rPr>
          <w:b w:val="0"/>
          <w:strike/>
          <w:sz w:val="22"/>
          <w:szCs w:val="22"/>
          <w:rPrChange w:id="1197" w:author="Morrison, Daniel" w:date="2017-10-05T09:39:00Z">
            <w:rPr>
              <w:b w:val="0"/>
              <w:sz w:val="22"/>
              <w:szCs w:val="22"/>
            </w:rPr>
          </w:rPrChange>
        </w:rPr>
        <w:t>.</w:t>
      </w:r>
      <w:ins w:id="1198" w:author="Morrison, Daniel" w:date="2017-10-05T09:42:00Z">
        <w:r w:rsidR="00C56963">
          <w:rPr>
            <w:b w:val="0"/>
            <w:strike/>
            <w:sz w:val="22"/>
            <w:szCs w:val="22"/>
          </w:rPr>
          <w:t xml:space="preserve"> </w:t>
        </w:r>
        <w:r w:rsidR="00C56963" w:rsidRPr="00C56963">
          <w:rPr>
            <w:b w:val="0"/>
            <w:sz w:val="22"/>
            <w:szCs w:val="22"/>
            <w:rPrChange w:id="1199" w:author="Morrison, Daniel" w:date="2017-10-05T09:42:00Z">
              <w:rPr>
                <w:b w:val="0"/>
                <w:strike/>
                <w:sz w:val="22"/>
                <w:szCs w:val="22"/>
              </w:rPr>
            </w:rPrChange>
          </w:rPr>
          <w:t>20 May 2022.</w:t>
        </w:r>
      </w:ins>
    </w:p>
    <w:p w:rsidR="004D6F95" w:rsidRPr="00E55DFC" w:rsidRDefault="004D6F95" w:rsidP="004D6F95">
      <w:pPr>
        <w:pStyle w:val="Style1"/>
        <w:rPr>
          <w:b w:val="0"/>
          <w:sz w:val="22"/>
        </w:rPr>
      </w:pPr>
    </w:p>
    <w:p w:rsidR="004D6F95" w:rsidRPr="00744F62" w:rsidRDefault="004D6F95" w:rsidP="004D6F95">
      <w:pPr>
        <w:pStyle w:val="Style1"/>
        <w:rPr>
          <w:b w:val="0"/>
          <w:sz w:val="22"/>
        </w:rPr>
      </w:pPr>
      <w:r w:rsidRPr="00E55DFC">
        <w:rPr>
          <w:b w:val="0"/>
          <w:sz w:val="22"/>
        </w:rPr>
        <w:t>The 7 calendar day delay between the end of the phase-in of the 10</w:t>
      </w:r>
      <w:r w:rsidRPr="00E55DFC">
        <w:rPr>
          <w:b w:val="0"/>
          <w:sz w:val="22"/>
        </w:rPr>
        <w:noBreakHyphen/>
        <w:t xml:space="preserve">digit mandatory </w:t>
      </w:r>
      <w:proofErr w:type="spellStart"/>
      <w:r w:rsidRPr="00E55DFC">
        <w:rPr>
          <w:b w:val="0"/>
          <w:sz w:val="22"/>
        </w:rPr>
        <w:t>dialling</w:t>
      </w:r>
      <w:proofErr w:type="spellEnd"/>
      <w:r w:rsidRPr="00E55DFC">
        <w:rPr>
          <w:b w:val="0"/>
          <w:sz w:val="22"/>
        </w:rPr>
        <w:t xml:space="preserve"> announcement and the Relief Date (i.e., from </w:t>
      </w:r>
      <w:r w:rsidRPr="00C56963">
        <w:rPr>
          <w:b w:val="0"/>
          <w:strike/>
          <w:sz w:val="22"/>
          <w:rPrChange w:id="1200" w:author="Morrison, Daniel" w:date="2017-10-05T09:39:00Z">
            <w:rPr>
              <w:b w:val="0"/>
              <w:sz w:val="22"/>
            </w:rPr>
          </w:rPrChange>
        </w:rPr>
        <w:t>1</w:t>
      </w:r>
      <w:r w:rsidR="001B7B06" w:rsidRPr="00C56963">
        <w:rPr>
          <w:b w:val="0"/>
          <w:strike/>
          <w:sz w:val="22"/>
          <w:rPrChange w:id="1201" w:author="Morrison, Daniel" w:date="2017-10-05T09:39:00Z">
            <w:rPr>
              <w:b w:val="0"/>
              <w:sz w:val="22"/>
            </w:rPr>
          </w:rPrChange>
        </w:rPr>
        <w:t>7</w:t>
      </w:r>
      <w:r w:rsidRPr="00C56963">
        <w:rPr>
          <w:b w:val="0"/>
          <w:strike/>
          <w:sz w:val="22"/>
          <w:rPrChange w:id="1202" w:author="Morrison, Daniel" w:date="2017-10-05T09:39:00Z">
            <w:rPr>
              <w:b w:val="0"/>
              <w:sz w:val="22"/>
            </w:rPr>
          </w:rPrChange>
        </w:rPr>
        <w:t xml:space="preserve"> </w:t>
      </w:r>
      <w:r w:rsidR="001B7B06" w:rsidRPr="00C56963">
        <w:rPr>
          <w:b w:val="0"/>
          <w:strike/>
          <w:sz w:val="22"/>
          <w:rPrChange w:id="1203" w:author="Morrison, Daniel" w:date="2017-10-05T09:39:00Z">
            <w:rPr>
              <w:b w:val="0"/>
              <w:sz w:val="22"/>
            </w:rPr>
          </w:rPrChange>
        </w:rPr>
        <w:t xml:space="preserve">November </w:t>
      </w:r>
      <w:r w:rsidRPr="00C56963">
        <w:rPr>
          <w:b w:val="0"/>
          <w:strike/>
          <w:sz w:val="22"/>
          <w:rPrChange w:id="1204" w:author="Morrison, Daniel" w:date="2017-10-05T09:39:00Z">
            <w:rPr>
              <w:b w:val="0"/>
              <w:sz w:val="22"/>
            </w:rPr>
          </w:rPrChange>
        </w:rPr>
        <w:t xml:space="preserve">to </w:t>
      </w:r>
      <w:r w:rsidR="001B7B06" w:rsidRPr="00C56963">
        <w:rPr>
          <w:b w:val="0"/>
          <w:strike/>
          <w:sz w:val="22"/>
          <w:rPrChange w:id="1205" w:author="Morrison, Daniel" w:date="2017-10-05T09:39:00Z">
            <w:rPr>
              <w:b w:val="0"/>
              <w:sz w:val="22"/>
            </w:rPr>
          </w:rPrChange>
        </w:rPr>
        <w:t>24 November</w:t>
      </w:r>
      <w:ins w:id="1206" w:author="Morrison, Daniel" w:date="2017-10-05T09:43:00Z">
        <w:r w:rsidR="00C56963">
          <w:rPr>
            <w:b w:val="0"/>
            <w:strike/>
            <w:sz w:val="22"/>
          </w:rPr>
          <w:t xml:space="preserve"> </w:t>
        </w:r>
        <w:r w:rsidR="00C56963" w:rsidRPr="00C56963">
          <w:rPr>
            <w:b w:val="0"/>
            <w:sz w:val="22"/>
            <w:rPrChange w:id="1207" w:author="Morrison, Daniel" w:date="2017-10-05T09:43:00Z">
              <w:rPr>
                <w:b w:val="0"/>
                <w:strike/>
                <w:sz w:val="22"/>
              </w:rPr>
            </w:rPrChange>
          </w:rPr>
          <w:t>13 to 20 May 2022</w:t>
        </w:r>
      </w:ins>
      <w:r w:rsidRPr="00C56963">
        <w:rPr>
          <w:b w:val="0"/>
          <w:sz w:val="22"/>
        </w:rPr>
        <w:t xml:space="preserve">) is necessary </w:t>
      </w:r>
      <w:r w:rsidRPr="00E55DFC">
        <w:rPr>
          <w:b w:val="0"/>
          <w:sz w:val="22"/>
        </w:rPr>
        <w:t xml:space="preserve">to address any network routing, </w:t>
      </w:r>
      <w:proofErr w:type="spellStart"/>
      <w:r w:rsidRPr="00E55DFC">
        <w:rPr>
          <w:b w:val="0"/>
          <w:sz w:val="22"/>
        </w:rPr>
        <w:t>dialling</w:t>
      </w:r>
      <w:proofErr w:type="spellEnd"/>
      <w:r w:rsidRPr="00E55DFC">
        <w:rPr>
          <w:b w:val="0"/>
          <w:sz w:val="22"/>
        </w:rPr>
        <w:t xml:space="preserve"> or other issues that may arise</w:t>
      </w:r>
      <w:r w:rsidRPr="00744F62">
        <w:rPr>
          <w:b w:val="0"/>
          <w:sz w:val="22"/>
        </w:rPr>
        <w:t>.</w:t>
      </w:r>
    </w:p>
    <w:p w:rsidR="004D6F95" w:rsidRDefault="004D6F95" w:rsidP="004D6F95">
      <w:pPr>
        <w:pStyle w:val="Style1"/>
        <w:rPr>
          <w:b w:val="0"/>
          <w:sz w:val="22"/>
        </w:rPr>
      </w:pPr>
    </w:p>
    <w:p w:rsidR="00705142" w:rsidRPr="00A14CA3" w:rsidRDefault="00705142" w:rsidP="00705142">
      <w:pPr>
        <w:pStyle w:val="Style1"/>
        <w:keepNext/>
        <w:rPr>
          <w:sz w:val="22"/>
          <w:u w:val="single"/>
        </w:rPr>
      </w:pPr>
      <w:r w:rsidRPr="00A14CA3">
        <w:rPr>
          <w:sz w:val="22"/>
          <w:u w:val="single"/>
        </w:rPr>
        <w:t>TSP Coordination with Special Types of Telecommunications Users</w:t>
      </w:r>
    </w:p>
    <w:p w:rsidR="00705142" w:rsidRPr="00A14CA3" w:rsidRDefault="00705142" w:rsidP="00705142">
      <w:pPr>
        <w:pStyle w:val="Style1"/>
        <w:keepNext/>
        <w:rPr>
          <w:b w:val="0"/>
          <w:sz w:val="18"/>
        </w:rPr>
      </w:pPr>
    </w:p>
    <w:p w:rsidR="00705142" w:rsidRPr="00A14CA3" w:rsidRDefault="00705142" w:rsidP="00705142">
      <w:pPr>
        <w:pStyle w:val="Style1"/>
        <w:keepNext/>
        <w:rPr>
          <w:b w:val="0"/>
          <w:sz w:val="22"/>
        </w:rPr>
      </w:pPr>
      <w:r w:rsidRPr="00A14CA3">
        <w:rPr>
          <w:b w:val="0"/>
          <w:sz w:val="22"/>
        </w:rPr>
        <w:t>All TSPs are requested to co-ordinate their network and service modifications with special types of telecommunications users (e.g., 9</w:t>
      </w:r>
      <w:r w:rsidRPr="00A14CA3">
        <w:rPr>
          <w:b w:val="0"/>
          <w:sz w:val="22"/>
        </w:rPr>
        <w:noBreakHyphen/>
        <w:t>1</w:t>
      </w:r>
      <w:r w:rsidRPr="00A14CA3">
        <w:rPr>
          <w:b w:val="0"/>
          <w:sz w:val="22"/>
        </w:rPr>
        <w:noBreakHyphen/>
        <w:t>1 Public Safety Answering Points (PSAPs), alarm companies, internet service providers, paging companies, owners of Customer Premises Equipment, unified messaging service companies, governments, apartment building owners, hydro meter readers). This is necessary in order to ensure a smooth and timely transition to 10</w:t>
      </w:r>
      <w:r w:rsidRPr="00A14CA3">
        <w:rPr>
          <w:b w:val="0"/>
          <w:sz w:val="22"/>
        </w:rPr>
        <w:noBreakHyphen/>
        <w:t xml:space="preserve">digit local </w:t>
      </w:r>
      <w:proofErr w:type="spellStart"/>
      <w:r w:rsidRPr="00A14CA3">
        <w:rPr>
          <w:b w:val="0"/>
          <w:sz w:val="22"/>
        </w:rPr>
        <w:t>dialling</w:t>
      </w:r>
      <w:proofErr w:type="spellEnd"/>
      <w:r w:rsidRPr="00A14CA3">
        <w:rPr>
          <w:b w:val="0"/>
          <w:sz w:val="22"/>
        </w:rPr>
        <w:t xml:space="preserve"> </w:t>
      </w:r>
      <w:r>
        <w:rPr>
          <w:b w:val="0"/>
          <w:sz w:val="22"/>
        </w:rPr>
        <w:t>for all calls originating in NPA 709 (Newfoundland and Labrador)</w:t>
      </w:r>
      <w:r w:rsidRPr="00A14CA3">
        <w:rPr>
          <w:b w:val="0"/>
          <w:sz w:val="22"/>
        </w:rPr>
        <w:t xml:space="preserve">, and the introduction of </w:t>
      </w:r>
      <w:r>
        <w:rPr>
          <w:b w:val="0"/>
          <w:sz w:val="22"/>
        </w:rPr>
        <w:t>NPA 879</w:t>
      </w:r>
      <w:r w:rsidRPr="00A14CA3">
        <w:rPr>
          <w:b w:val="0"/>
          <w:sz w:val="22"/>
        </w:rPr>
        <w:t>.</w:t>
      </w:r>
    </w:p>
    <w:p w:rsidR="00705142" w:rsidRDefault="00705142" w:rsidP="004D6F95">
      <w:pPr>
        <w:pStyle w:val="Style1"/>
        <w:rPr>
          <w:sz w:val="22"/>
          <w:u w:val="single"/>
        </w:rPr>
      </w:pPr>
    </w:p>
    <w:p w:rsidR="004D6F95" w:rsidRPr="00744F62" w:rsidRDefault="004D6F95" w:rsidP="004D6F95">
      <w:pPr>
        <w:pStyle w:val="Style1"/>
        <w:rPr>
          <w:sz w:val="22"/>
          <w:u w:val="single"/>
        </w:rPr>
      </w:pPr>
      <w:r w:rsidRPr="00744F62">
        <w:rPr>
          <w:sz w:val="22"/>
          <w:u w:val="single"/>
        </w:rPr>
        <w:t>9-1-1 Service</w:t>
      </w:r>
    </w:p>
    <w:p w:rsidR="004D6F95" w:rsidRPr="00744F62" w:rsidRDefault="004D6F95" w:rsidP="004D6F95">
      <w:pPr>
        <w:pStyle w:val="Style1"/>
        <w:rPr>
          <w:b w:val="0"/>
          <w:sz w:val="22"/>
        </w:rPr>
      </w:pPr>
    </w:p>
    <w:p w:rsidR="004D6F95" w:rsidRPr="00744F62" w:rsidRDefault="004D6F95" w:rsidP="004D6F95">
      <w:pPr>
        <w:pStyle w:val="Style1"/>
        <w:rPr>
          <w:b w:val="0"/>
          <w:sz w:val="22"/>
        </w:rPr>
      </w:pPr>
      <w:r w:rsidRPr="00744F62">
        <w:rPr>
          <w:b w:val="0"/>
          <w:sz w:val="22"/>
        </w:rPr>
        <w:t>The introduction of 10</w:t>
      </w:r>
      <w:r w:rsidRPr="00744F62">
        <w:rPr>
          <w:b w:val="0"/>
          <w:sz w:val="22"/>
        </w:rPr>
        <w:noBreakHyphen/>
        <w:t xml:space="preserve">digit local </w:t>
      </w:r>
      <w:proofErr w:type="spellStart"/>
      <w:r w:rsidRPr="00744F62">
        <w:rPr>
          <w:b w:val="0"/>
          <w:sz w:val="22"/>
        </w:rPr>
        <w:t>dialling</w:t>
      </w:r>
      <w:proofErr w:type="spellEnd"/>
      <w:r w:rsidRPr="00744F62">
        <w:rPr>
          <w:b w:val="0"/>
          <w:sz w:val="22"/>
        </w:rPr>
        <w:t xml:space="preserve"> is not expected to have any impact on the </w:t>
      </w:r>
      <w:proofErr w:type="spellStart"/>
      <w:r w:rsidRPr="00744F62">
        <w:rPr>
          <w:b w:val="0"/>
          <w:sz w:val="22"/>
        </w:rPr>
        <w:t>dialling</w:t>
      </w:r>
      <w:proofErr w:type="spellEnd"/>
      <w:r w:rsidRPr="00744F62">
        <w:rPr>
          <w:b w:val="0"/>
          <w:sz w:val="22"/>
        </w:rPr>
        <w:t xml:space="preserve"> of the 9</w:t>
      </w:r>
      <w:r w:rsidRPr="00744F62">
        <w:rPr>
          <w:b w:val="0"/>
          <w:sz w:val="22"/>
        </w:rPr>
        <w:noBreakHyphen/>
        <w:t>1</w:t>
      </w:r>
      <w:r w:rsidRPr="00744F62">
        <w:rPr>
          <w:b w:val="0"/>
          <w:sz w:val="22"/>
        </w:rPr>
        <w:noBreakHyphen/>
        <w:t xml:space="preserve">1 abbreviated </w:t>
      </w:r>
      <w:proofErr w:type="spellStart"/>
      <w:r w:rsidRPr="00744F62">
        <w:rPr>
          <w:b w:val="0"/>
          <w:sz w:val="22"/>
        </w:rPr>
        <w:t>dialling</w:t>
      </w:r>
      <w:proofErr w:type="spellEnd"/>
      <w:r w:rsidRPr="00744F62">
        <w:rPr>
          <w:b w:val="0"/>
          <w:sz w:val="22"/>
        </w:rPr>
        <w:t xml:space="preserve"> number nor the routing of emergency calls to the appropriate Public Service Answering Point (PSAP).</w:t>
      </w:r>
    </w:p>
    <w:p w:rsidR="004D6F95" w:rsidRPr="00744F62" w:rsidRDefault="004D6F95" w:rsidP="004D6F95">
      <w:pPr>
        <w:pStyle w:val="Style1"/>
        <w:rPr>
          <w:b w:val="0"/>
          <w:sz w:val="22"/>
        </w:rPr>
      </w:pPr>
    </w:p>
    <w:p w:rsidR="004D6F95" w:rsidRPr="00744F62" w:rsidRDefault="004D6F95" w:rsidP="004D6F95">
      <w:pPr>
        <w:pStyle w:val="Style1"/>
        <w:rPr>
          <w:b w:val="0"/>
          <w:sz w:val="22"/>
        </w:rPr>
      </w:pPr>
      <w:r w:rsidRPr="00744F62">
        <w:rPr>
          <w:b w:val="0"/>
          <w:sz w:val="22"/>
        </w:rPr>
        <w:t>The introduction of the new NPA may have an impact on 9</w:t>
      </w:r>
      <w:r w:rsidRPr="00744F62">
        <w:rPr>
          <w:b w:val="0"/>
          <w:sz w:val="22"/>
        </w:rPr>
        <w:noBreakHyphen/>
        <w:t>1</w:t>
      </w:r>
      <w:r w:rsidRPr="00744F62">
        <w:rPr>
          <w:b w:val="0"/>
          <w:sz w:val="22"/>
        </w:rPr>
        <w:noBreakHyphen/>
        <w:t xml:space="preserve">1 service, </w:t>
      </w:r>
      <w:proofErr w:type="spellStart"/>
      <w:r w:rsidRPr="00744F62">
        <w:rPr>
          <w:b w:val="0"/>
          <w:sz w:val="22"/>
        </w:rPr>
        <w:t>trunking</w:t>
      </w:r>
      <w:proofErr w:type="spellEnd"/>
      <w:r w:rsidRPr="00744F62">
        <w:rPr>
          <w:b w:val="0"/>
          <w:sz w:val="22"/>
        </w:rPr>
        <w:t xml:space="preserve"> and systems.</w:t>
      </w:r>
    </w:p>
    <w:p w:rsidR="004D6F95" w:rsidRPr="00744F62" w:rsidRDefault="004D6F95" w:rsidP="004D6F95">
      <w:pPr>
        <w:pStyle w:val="Style1"/>
        <w:rPr>
          <w:b w:val="0"/>
          <w:sz w:val="22"/>
        </w:rPr>
      </w:pPr>
    </w:p>
    <w:p w:rsidR="004D6F95" w:rsidRDefault="004D6F95" w:rsidP="004D6F95">
      <w:pPr>
        <w:pStyle w:val="PlainText"/>
        <w:rPr>
          <w:rFonts w:ascii="Arial" w:hAnsi="Arial"/>
        </w:rPr>
      </w:pPr>
      <w:r>
        <w:rPr>
          <w:rFonts w:ascii="Arial" w:hAnsi="Arial"/>
        </w:rPr>
        <w:t>TSPs who intend to provide service using CO Codes in the new NPA or to port numbers into their switch from the new NPA, shall establish 9-1-1 trunking and associated interconnection arrangements as per existing interconnection agreements. TSPs that provide 9-1-1 networking services to any PSAP shall establish 9</w:t>
      </w:r>
      <w:r>
        <w:rPr>
          <w:rFonts w:ascii="Arial" w:hAnsi="Arial"/>
        </w:rPr>
        <w:noBreakHyphen/>
        <w:t>1-1 trunking and associated interconnection arrangements as per existing interconnection agreements. These arrangements shall be made prior to the Relief Date upon request of TSPs, and provided that these arrangements are in accordance with the timelines, terms and conditions set out in existing interconnection agreements.</w:t>
      </w:r>
    </w:p>
    <w:p w:rsidR="004D6F95" w:rsidRDefault="004D6F95" w:rsidP="004D6F95">
      <w:pPr>
        <w:pStyle w:val="Style1"/>
      </w:pPr>
    </w:p>
    <w:p w:rsidR="004D6F95" w:rsidRDefault="004D6F95" w:rsidP="004D6F95">
      <w:pPr>
        <w:pStyle w:val="PlainText"/>
        <w:rPr>
          <w:rFonts w:ascii="Arial" w:hAnsi="Arial"/>
        </w:rPr>
      </w:pPr>
      <w:r>
        <w:rPr>
          <w:rFonts w:ascii="Arial" w:hAnsi="Arial"/>
        </w:rPr>
        <w:t xml:space="preserve">The existing procedure for implementing new TSP trunk groups for 9-1-1 traffic should be used, such as testing with other TSPs' 9-1-1 Control </w:t>
      </w:r>
      <w:r w:rsidR="005C73B3">
        <w:rPr>
          <w:rFonts w:ascii="Arial" w:hAnsi="Arial"/>
        </w:rPr>
        <w:t>Centres</w:t>
      </w:r>
      <w:r>
        <w:rPr>
          <w:rFonts w:ascii="Arial" w:hAnsi="Arial"/>
        </w:rPr>
        <w:t xml:space="preserve">. All TSP related changes that impact 9-1-1 must be completed in accordance with </w:t>
      </w:r>
      <w:r w:rsidRPr="00847D1A">
        <w:rPr>
          <w:rFonts w:ascii="Arial" w:hAnsi="Arial"/>
          <w:lang w:val="en-CA"/>
        </w:rPr>
        <w:t>the</w:t>
      </w:r>
      <w:r>
        <w:rPr>
          <w:rFonts w:ascii="Arial" w:hAnsi="Arial"/>
        </w:rPr>
        <w:t xml:space="preserve"> Relief Implementation Schedule.</w:t>
      </w:r>
    </w:p>
    <w:p w:rsidR="005C73B3" w:rsidRDefault="005C73B3" w:rsidP="004D6F95">
      <w:pPr>
        <w:pStyle w:val="PlainText"/>
        <w:rPr>
          <w:rFonts w:ascii="Arial" w:hAnsi="Arial"/>
        </w:rPr>
      </w:pPr>
    </w:p>
    <w:p w:rsidR="005C73B3" w:rsidRDefault="005C73B3" w:rsidP="004D6F95">
      <w:pPr>
        <w:pStyle w:val="PlainText"/>
        <w:rPr>
          <w:rFonts w:ascii="Arial" w:hAnsi="Arial"/>
          <w:b/>
          <w:u w:val="single"/>
        </w:rPr>
      </w:pPr>
      <w:r w:rsidRPr="00847D1A">
        <w:rPr>
          <w:rFonts w:ascii="Arial" w:hAnsi="Arial"/>
          <w:b/>
          <w:u w:val="single"/>
        </w:rPr>
        <w:t>Other N11 Services</w:t>
      </w:r>
    </w:p>
    <w:p w:rsidR="005C73B3" w:rsidRDefault="005C73B3" w:rsidP="004D6F95">
      <w:pPr>
        <w:pStyle w:val="PlainText"/>
        <w:rPr>
          <w:rFonts w:ascii="Arial" w:hAnsi="Arial"/>
          <w:b/>
          <w:u w:val="single"/>
        </w:rPr>
      </w:pPr>
    </w:p>
    <w:p w:rsidR="005C73B3" w:rsidRPr="006C0E11" w:rsidRDefault="005C73B3" w:rsidP="004D6F95">
      <w:pPr>
        <w:pStyle w:val="PlainText"/>
        <w:rPr>
          <w:rFonts w:ascii="Arial" w:hAnsi="Arial"/>
          <w:szCs w:val="22"/>
        </w:rPr>
      </w:pPr>
      <w:r w:rsidRPr="00847D1A">
        <w:rPr>
          <w:rFonts w:ascii="Arial" w:hAnsi="Arial"/>
        </w:rPr>
        <w:t xml:space="preserve">The introduction of 10 digit local dialling is not expected to have any impact on the dialling of the </w:t>
      </w:r>
      <w:r>
        <w:rPr>
          <w:rFonts w:ascii="Arial" w:hAnsi="Arial"/>
        </w:rPr>
        <w:t>N11</w:t>
      </w:r>
      <w:r w:rsidRPr="00847D1A">
        <w:rPr>
          <w:rFonts w:ascii="Arial" w:hAnsi="Arial"/>
        </w:rPr>
        <w:t xml:space="preserve"> abbreviated dialling number</w:t>
      </w:r>
      <w:r>
        <w:rPr>
          <w:rFonts w:ascii="Arial" w:hAnsi="Arial"/>
        </w:rPr>
        <w:t>s such as 211, 311 and 811.</w:t>
      </w:r>
    </w:p>
    <w:p w:rsidR="004D6F95" w:rsidRPr="00847D1A" w:rsidRDefault="004D6F95" w:rsidP="004D6F95">
      <w:pPr>
        <w:pStyle w:val="Style1"/>
        <w:rPr>
          <w:sz w:val="22"/>
          <w:szCs w:val="22"/>
        </w:rPr>
      </w:pPr>
    </w:p>
    <w:p w:rsidR="004D6F95" w:rsidRDefault="004D6F95" w:rsidP="004D6F95">
      <w:pPr>
        <w:pStyle w:val="PlainText"/>
        <w:rPr>
          <w:rFonts w:ascii="Arial" w:hAnsi="Arial"/>
          <w:b/>
          <w:u w:val="single"/>
        </w:rPr>
      </w:pPr>
      <w:r>
        <w:rPr>
          <w:rFonts w:ascii="Arial" w:hAnsi="Arial"/>
          <w:b/>
          <w:u w:val="single"/>
        </w:rPr>
        <w:lastRenderedPageBreak/>
        <w:t>Payphone Service Providers</w:t>
      </w:r>
    </w:p>
    <w:p w:rsidR="004D6F95" w:rsidRDefault="004D6F95" w:rsidP="004D6F95">
      <w:pPr>
        <w:pStyle w:val="PlainText"/>
        <w:rPr>
          <w:rFonts w:ascii="Arial" w:hAnsi="Arial"/>
        </w:rPr>
      </w:pPr>
    </w:p>
    <w:p w:rsidR="004D6F95" w:rsidRDefault="004D6F95" w:rsidP="004D6F95">
      <w:pPr>
        <w:pStyle w:val="PlainText"/>
        <w:rPr>
          <w:rFonts w:ascii="Arial" w:hAnsi="Arial"/>
        </w:rPr>
      </w:pPr>
      <w:r>
        <w:rPr>
          <w:rFonts w:ascii="Arial" w:hAnsi="Arial"/>
        </w:rPr>
        <w:t>It is the responsibility of each Payphone Service Provider to update any system associated with the operation of their payphones in order to accommodate the new NPA and mandatory local 10-digit dialling. As well, each Payphone Service Provider must update any written instructions affixed to their payphones to advise customers that 10</w:t>
      </w:r>
      <w:r>
        <w:rPr>
          <w:rFonts w:ascii="Arial" w:hAnsi="Arial"/>
        </w:rPr>
        <w:noBreakHyphen/>
        <w:t>digit dialling is required for local calls.</w:t>
      </w:r>
    </w:p>
    <w:p w:rsidR="004D6F95" w:rsidRDefault="004D6F95" w:rsidP="004D6F95">
      <w:pPr>
        <w:pStyle w:val="PlainText"/>
        <w:rPr>
          <w:rFonts w:ascii="Arial" w:hAnsi="Arial"/>
        </w:rPr>
      </w:pPr>
    </w:p>
    <w:p w:rsidR="004D6F95" w:rsidRPr="003C21D6" w:rsidRDefault="004D6F95" w:rsidP="004D6F95">
      <w:pPr>
        <w:pStyle w:val="PlainText"/>
        <w:rPr>
          <w:rFonts w:ascii="Arial" w:hAnsi="Arial"/>
        </w:rPr>
      </w:pPr>
      <w:r w:rsidRPr="003C21D6">
        <w:rPr>
          <w:rFonts w:ascii="Arial" w:hAnsi="Arial"/>
        </w:rPr>
        <w:t xml:space="preserve">The RPC </w:t>
      </w:r>
      <w:r w:rsidR="003C21D6" w:rsidRPr="003C21D6">
        <w:rPr>
          <w:rFonts w:ascii="Arial" w:hAnsi="Arial"/>
        </w:rPr>
        <w:t>recommend</w:t>
      </w:r>
      <w:r w:rsidR="003C21D6" w:rsidRPr="00847D1A">
        <w:rPr>
          <w:rFonts w:ascii="Arial" w:hAnsi="Arial"/>
        </w:rPr>
        <w:t>s</w:t>
      </w:r>
      <w:r w:rsidR="003C21D6" w:rsidRPr="003C21D6">
        <w:rPr>
          <w:rFonts w:ascii="Arial" w:hAnsi="Arial"/>
        </w:rPr>
        <w:t xml:space="preserve"> </w:t>
      </w:r>
      <w:r w:rsidRPr="003C21D6">
        <w:rPr>
          <w:rFonts w:ascii="Arial" w:hAnsi="Arial"/>
        </w:rPr>
        <w:t xml:space="preserve">that </w:t>
      </w:r>
      <w:r w:rsidR="005C73B3" w:rsidRPr="003C21D6">
        <w:rPr>
          <w:rFonts w:ascii="Arial" w:hAnsi="Arial"/>
        </w:rPr>
        <w:t xml:space="preserve">CRTC </w:t>
      </w:r>
      <w:r w:rsidRPr="003C21D6">
        <w:rPr>
          <w:rFonts w:ascii="Arial" w:hAnsi="Arial"/>
        </w:rPr>
        <w:t xml:space="preserve">staff notify Payphone Service Providers of the implementation of </w:t>
      </w:r>
      <w:r w:rsidR="005C73B3" w:rsidRPr="00847D1A">
        <w:rPr>
          <w:rFonts w:ascii="Arial" w:hAnsi="Arial"/>
        </w:rPr>
        <w:t>NPA 879</w:t>
      </w:r>
      <w:r w:rsidRPr="003C21D6">
        <w:rPr>
          <w:rFonts w:ascii="Arial" w:hAnsi="Arial"/>
        </w:rPr>
        <w:t xml:space="preserve"> and 10</w:t>
      </w:r>
      <w:r w:rsidRPr="003C21D6">
        <w:rPr>
          <w:rFonts w:ascii="Arial" w:hAnsi="Arial"/>
        </w:rPr>
        <w:noBreakHyphen/>
        <w:t>digit local dialling.</w:t>
      </w:r>
    </w:p>
    <w:p w:rsidR="004D6F95" w:rsidRPr="003C21D6" w:rsidRDefault="004D6F95" w:rsidP="004D6F95">
      <w:pPr>
        <w:pStyle w:val="PlainText"/>
        <w:rPr>
          <w:rFonts w:ascii="Arial" w:hAnsi="Arial"/>
        </w:rPr>
      </w:pPr>
    </w:p>
    <w:p w:rsidR="004D6F95" w:rsidRPr="003C21D6" w:rsidRDefault="004D6F95" w:rsidP="004D6F95">
      <w:pPr>
        <w:pStyle w:val="PlainText"/>
        <w:keepNext/>
        <w:rPr>
          <w:rFonts w:ascii="Arial" w:hAnsi="Arial"/>
        </w:rPr>
      </w:pPr>
      <w:r w:rsidRPr="003C21D6">
        <w:rPr>
          <w:rFonts w:ascii="Arial" w:hAnsi="Arial"/>
          <w:b/>
          <w:u w:val="single"/>
        </w:rPr>
        <w:t>International Gateway Service Providers</w:t>
      </w:r>
    </w:p>
    <w:p w:rsidR="004D6F95" w:rsidRPr="003C21D6" w:rsidRDefault="004D6F95" w:rsidP="004D6F95">
      <w:pPr>
        <w:pStyle w:val="PlainText"/>
        <w:keepNext/>
        <w:rPr>
          <w:rFonts w:ascii="Arial" w:hAnsi="Arial"/>
        </w:rPr>
      </w:pPr>
    </w:p>
    <w:p w:rsidR="004D6F95" w:rsidRPr="003C21D6" w:rsidRDefault="004D6F95" w:rsidP="004D6F95">
      <w:pPr>
        <w:pStyle w:val="PlainText"/>
        <w:keepNext/>
        <w:rPr>
          <w:rFonts w:ascii="Arial" w:hAnsi="Arial"/>
        </w:rPr>
      </w:pPr>
      <w:r w:rsidRPr="003C21D6">
        <w:rPr>
          <w:rFonts w:ascii="Arial" w:hAnsi="Arial"/>
        </w:rPr>
        <w:t xml:space="preserve">International Gateway Service Providers are responsible to implement changes to their network in order to accommodate </w:t>
      </w:r>
      <w:r w:rsidR="005C73B3" w:rsidRPr="003C21D6">
        <w:rPr>
          <w:rFonts w:ascii="Arial" w:hAnsi="Arial"/>
        </w:rPr>
        <w:t>NPA 879</w:t>
      </w:r>
      <w:r w:rsidRPr="003C21D6">
        <w:rPr>
          <w:rFonts w:ascii="Arial" w:hAnsi="Arial"/>
        </w:rPr>
        <w:t>.</w:t>
      </w:r>
    </w:p>
    <w:p w:rsidR="004D6F95" w:rsidRPr="003C21D6" w:rsidRDefault="004D6F95" w:rsidP="004D6F95">
      <w:pPr>
        <w:pStyle w:val="PlainText"/>
        <w:rPr>
          <w:rFonts w:ascii="Arial" w:hAnsi="Arial"/>
        </w:rPr>
      </w:pPr>
    </w:p>
    <w:p w:rsidR="004D6F95" w:rsidRPr="00744F62" w:rsidRDefault="004D6F95" w:rsidP="004D6F95">
      <w:pPr>
        <w:pStyle w:val="PlainText"/>
        <w:rPr>
          <w:rFonts w:ascii="Arial" w:hAnsi="Arial"/>
          <w:szCs w:val="22"/>
        </w:rPr>
      </w:pPr>
      <w:r w:rsidRPr="003C21D6">
        <w:rPr>
          <w:rFonts w:ascii="Arial" w:hAnsi="Arial"/>
        </w:rPr>
        <w:t xml:space="preserve">The RPC </w:t>
      </w:r>
      <w:r w:rsidR="003C21D6" w:rsidRPr="003C21D6">
        <w:rPr>
          <w:rFonts w:ascii="Arial" w:hAnsi="Arial"/>
        </w:rPr>
        <w:t>recommend</w:t>
      </w:r>
      <w:r w:rsidR="003C21D6" w:rsidRPr="00847D1A">
        <w:rPr>
          <w:rFonts w:ascii="Arial" w:hAnsi="Arial"/>
        </w:rPr>
        <w:t>s</w:t>
      </w:r>
      <w:r w:rsidR="003C21D6" w:rsidRPr="003C21D6">
        <w:rPr>
          <w:rFonts w:ascii="Arial" w:hAnsi="Arial"/>
        </w:rPr>
        <w:t xml:space="preserve"> </w:t>
      </w:r>
      <w:r w:rsidRPr="003C21D6">
        <w:rPr>
          <w:rFonts w:ascii="Arial" w:hAnsi="Arial"/>
        </w:rPr>
        <w:t xml:space="preserve">that </w:t>
      </w:r>
      <w:r w:rsidR="005C73B3" w:rsidRPr="003C21D6">
        <w:rPr>
          <w:rFonts w:ascii="Arial" w:hAnsi="Arial"/>
        </w:rPr>
        <w:t xml:space="preserve">CRTC </w:t>
      </w:r>
      <w:r w:rsidRPr="003C21D6">
        <w:rPr>
          <w:rFonts w:ascii="Arial" w:hAnsi="Arial"/>
        </w:rPr>
        <w:t xml:space="preserve">staff notify Canadian International Gateway </w:t>
      </w:r>
      <w:r w:rsidRPr="003C21D6">
        <w:rPr>
          <w:rFonts w:ascii="Arial" w:hAnsi="Arial"/>
          <w:szCs w:val="22"/>
        </w:rPr>
        <w:t xml:space="preserve">Service Providers of the implementation of </w:t>
      </w:r>
      <w:r w:rsidR="005C73B3" w:rsidRPr="00847D1A">
        <w:rPr>
          <w:rFonts w:ascii="Arial" w:hAnsi="Arial"/>
          <w:szCs w:val="22"/>
        </w:rPr>
        <w:t>NPA 879</w:t>
      </w:r>
      <w:r w:rsidRPr="003C21D6">
        <w:rPr>
          <w:rFonts w:ascii="Arial" w:hAnsi="Arial"/>
          <w:szCs w:val="22"/>
        </w:rPr>
        <w:t>.</w:t>
      </w:r>
    </w:p>
    <w:p w:rsidR="004D6F95" w:rsidRPr="00744F62" w:rsidRDefault="004D6F95" w:rsidP="004D6F95">
      <w:pPr>
        <w:pStyle w:val="Style1"/>
        <w:rPr>
          <w:sz w:val="22"/>
          <w:szCs w:val="22"/>
        </w:rPr>
      </w:pPr>
    </w:p>
    <w:p w:rsidR="004D6F95" w:rsidRPr="00744F62" w:rsidRDefault="004D6F95" w:rsidP="004D6F95">
      <w:pPr>
        <w:pStyle w:val="Style1"/>
        <w:rPr>
          <w:sz w:val="22"/>
          <w:szCs w:val="22"/>
          <w:u w:val="single"/>
        </w:rPr>
      </w:pPr>
      <w:r w:rsidRPr="00744F62">
        <w:rPr>
          <w:sz w:val="22"/>
          <w:szCs w:val="22"/>
          <w:u w:val="single"/>
        </w:rPr>
        <w:t>Intra Carrier Network and Customer Interface</w:t>
      </w:r>
    </w:p>
    <w:p w:rsidR="004D6F95" w:rsidRPr="00744F62" w:rsidRDefault="004D6F95" w:rsidP="004D6F95">
      <w:pPr>
        <w:pStyle w:val="Style1"/>
        <w:rPr>
          <w:sz w:val="22"/>
          <w:szCs w:val="22"/>
        </w:rPr>
      </w:pPr>
    </w:p>
    <w:p w:rsidR="004D6F95" w:rsidRPr="00744F62" w:rsidRDefault="004D6F95" w:rsidP="004D6F95">
      <w:pPr>
        <w:pStyle w:val="Style1"/>
        <w:rPr>
          <w:b w:val="0"/>
          <w:sz w:val="22"/>
          <w:szCs w:val="22"/>
        </w:rPr>
      </w:pPr>
      <w:r w:rsidRPr="00744F62">
        <w:rPr>
          <w:b w:val="0"/>
          <w:sz w:val="22"/>
          <w:szCs w:val="22"/>
        </w:rPr>
        <w:t xml:space="preserve">All TSPs must make and test the necessary internal system, network and customer interface changes as per the Relief Implementation Schedule in order to accommodate 10-digit local </w:t>
      </w:r>
      <w:proofErr w:type="spellStart"/>
      <w:r w:rsidRPr="00744F62">
        <w:rPr>
          <w:b w:val="0"/>
          <w:sz w:val="22"/>
          <w:szCs w:val="22"/>
        </w:rPr>
        <w:t>dialling</w:t>
      </w:r>
      <w:proofErr w:type="spellEnd"/>
      <w:r w:rsidRPr="00744F62">
        <w:rPr>
          <w:b w:val="0"/>
          <w:sz w:val="22"/>
          <w:szCs w:val="22"/>
        </w:rPr>
        <w:t xml:space="preserve"> and the introduction of </w:t>
      </w:r>
      <w:r w:rsidR="003C21D6">
        <w:rPr>
          <w:b w:val="0"/>
          <w:sz w:val="22"/>
          <w:szCs w:val="22"/>
        </w:rPr>
        <w:t>NPA 879</w:t>
      </w:r>
      <w:r w:rsidRPr="00744F62">
        <w:rPr>
          <w:b w:val="0"/>
          <w:sz w:val="22"/>
          <w:szCs w:val="22"/>
        </w:rPr>
        <w:t>.</w:t>
      </w:r>
    </w:p>
    <w:p w:rsidR="004D6F95" w:rsidRPr="00744F62" w:rsidRDefault="004D6F95" w:rsidP="004D6F95">
      <w:pPr>
        <w:pStyle w:val="Style1"/>
        <w:rPr>
          <w:b w:val="0"/>
          <w:sz w:val="22"/>
          <w:szCs w:val="22"/>
        </w:rPr>
      </w:pPr>
    </w:p>
    <w:p w:rsidR="004D6F95" w:rsidRDefault="004D6F95" w:rsidP="004D6F95">
      <w:pPr>
        <w:pStyle w:val="PlainText"/>
        <w:rPr>
          <w:rFonts w:ascii="Arial" w:hAnsi="Arial"/>
        </w:rPr>
      </w:pPr>
      <w:r>
        <w:rPr>
          <w:rFonts w:ascii="Arial" w:hAnsi="Arial"/>
        </w:rPr>
        <w:t xml:space="preserve">All TSPs are required to implement the necessary network changes to route traffic to/from the new NPA. Switch translations must be updated and modified in all TSPs’ networks in order to process calls to/from </w:t>
      </w:r>
      <w:r w:rsidR="003C21D6" w:rsidRPr="003C21D6">
        <w:rPr>
          <w:rFonts w:ascii="Arial" w:hAnsi="Arial"/>
        </w:rPr>
        <w:t>NPA 879</w:t>
      </w:r>
      <w:r>
        <w:rPr>
          <w:rFonts w:ascii="Arial" w:hAnsi="Arial"/>
        </w:rPr>
        <w:t>.</w:t>
      </w:r>
    </w:p>
    <w:p w:rsidR="004D6F95" w:rsidRPr="00744F62" w:rsidRDefault="004D6F95" w:rsidP="004D6F95">
      <w:pPr>
        <w:pStyle w:val="Style1"/>
        <w:rPr>
          <w:b w:val="0"/>
          <w:sz w:val="22"/>
        </w:rPr>
      </w:pPr>
    </w:p>
    <w:p w:rsidR="004D6F95" w:rsidRDefault="004D6F95" w:rsidP="004D6F95">
      <w:pPr>
        <w:pStyle w:val="PlainText"/>
        <w:rPr>
          <w:rFonts w:ascii="Arial" w:hAnsi="Arial"/>
        </w:rPr>
      </w:pPr>
      <w:r>
        <w:rPr>
          <w:rFonts w:ascii="Arial" w:hAnsi="Arial"/>
        </w:rPr>
        <w:t>By the start of the inter-carrier testing period, Carriers must use 10-digit signalling for all local traffic they send to other Carriers, and must be able to receive 10-digit signalling on local traffic they receive from other carriers. In the event that Carriers have network equipment limitations that cannot accommodate 10</w:t>
      </w:r>
      <w:r>
        <w:rPr>
          <w:rFonts w:ascii="Arial" w:hAnsi="Arial"/>
        </w:rPr>
        <w:noBreakHyphen/>
        <w:t>digit signalling, alternative arrangements may be negotiated with interconnecting carriers to route calls using only 7-digit signalling, where feasible.</w:t>
      </w:r>
    </w:p>
    <w:p w:rsidR="004D6F95" w:rsidRPr="00744F62" w:rsidRDefault="004D6F95" w:rsidP="004D6F95">
      <w:pPr>
        <w:pStyle w:val="PlainText"/>
        <w:rPr>
          <w:rFonts w:ascii="Arial" w:hAnsi="Arial"/>
          <w:sz w:val="18"/>
        </w:rPr>
      </w:pPr>
    </w:p>
    <w:p w:rsidR="004D6F95" w:rsidRPr="00744F62" w:rsidRDefault="004D6F95" w:rsidP="004D6F95">
      <w:pPr>
        <w:pStyle w:val="Style1"/>
        <w:rPr>
          <w:b w:val="0"/>
          <w:sz w:val="22"/>
        </w:rPr>
      </w:pPr>
      <w:r w:rsidRPr="00744F62">
        <w:rPr>
          <w:b w:val="0"/>
          <w:sz w:val="22"/>
        </w:rPr>
        <w:t>Each TSP is responsible for determining the impact of 10</w:t>
      </w:r>
      <w:r w:rsidRPr="00744F62">
        <w:rPr>
          <w:b w:val="0"/>
          <w:sz w:val="22"/>
        </w:rPr>
        <w:noBreakHyphen/>
        <w:t xml:space="preserve">digit local </w:t>
      </w:r>
      <w:proofErr w:type="spellStart"/>
      <w:r w:rsidRPr="00744F62">
        <w:rPr>
          <w:b w:val="0"/>
          <w:sz w:val="22"/>
        </w:rPr>
        <w:t>dialling</w:t>
      </w:r>
      <w:proofErr w:type="spellEnd"/>
      <w:r w:rsidRPr="00744F62">
        <w:rPr>
          <w:b w:val="0"/>
          <w:sz w:val="22"/>
        </w:rPr>
        <w:t xml:space="preserve"> and </w:t>
      </w:r>
      <w:r w:rsidR="003C21D6">
        <w:rPr>
          <w:b w:val="0"/>
          <w:sz w:val="22"/>
          <w:szCs w:val="22"/>
        </w:rPr>
        <w:t>NPA 879</w:t>
      </w:r>
      <w:r w:rsidRPr="00744F62">
        <w:rPr>
          <w:b w:val="0"/>
          <w:sz w:val="22"/>
        </w:rPr>
        <w:t xml:space="preserve">on its network, systems and operations including the products and services it provides to its own customers. Each TSP is responsible for making all necessary modifications to ensure service will be maintained during and after the relief implementation period for its own customers. Furthermore, TSPs shall notify all of their customers of the introduction of </w:t>
      </w:r>
      <w:r w:rsidR="003C21D6">
        <w:rPr>
          <w:b w:val="0"/>
          <w:sz w:val="22"/>
          <w:szCs w:val="22"/>
        </w:rPr>
        <w:t>NPA 879</w:t>
      </w:r>
      <w:r w:rsidRPr="00744F62">
        <w:rPr>
          <w:b w:val="0"/>
          <w:sz w:val="22"/>
        </w:rPr>
        <w:t>and 10</w:t>
      </w:r>
      <w:r w:rsidRPr="00744F62">
        <w:rPr>
          <w:b w:val="0"/>
          <w:sz w:val="22"/>
        </w:rPr>
        <w:noBreakHyphen/>
        <w:t xml:space="preserve">digit local </w:t>
      </w:r>
      <w:proofErr w:type="spellStart"/>
      <w:r w:rsidRPr="00744F62">
        <w:rPr>
          <w:b w:val="0"/>
          <w:sz w:val="22"/>
        </w:rPr>
        <w:t>dialling</w:t>
      </w:r>
      <w:proofErr w:type="spellEnd"/>
      <w:r w:rsidRPr="00744F62">
        <w:rPr>
          <w:b w:val="0"/>
          <w:sz w:val="22"/>
        </w:rPr>
        <w:t xml:space="preserve"> in accordance with the Consumer Awareness Program (CAP) (see Attachment 1 to the Relief Implementation Plan).</w:t>
      </w:r>
    </w:p>
    <w:p w:rsidR="004D6F95" w:rsidRPr="00744F62" w:rsidRDefault="004D6F95" w:rsidP="004D6F95">
      <w:pPr>
        <w:pStyle w:val="Style1"/>
        <w:rPr>
          <w:b w:val="0"/>
          <w:sz w:val="22"/>
        </w:rPr>
      </w:pPr>
    </w:p>
    <w:p w:rsidR="004D6F95" w:rsidRPr="00744F62" w:rsidRDefault="004D6F95" w:rsidP="004D6F95">
      <w:pPr>
        <w:pStyle w:val="Style1"/>
        <w:rPr>
          <w:b w:val="0"/>
          <w:sz w:val="22"/>
        </w:rPr>
      </w:pPr>
    </w:p>
    <w:p w:rsidR="004D6F95" w:rsidRPr="00744F62" w:rsidRDefault="004D6F95" w:rsidP="004D6F95">
      <w:pPr>
        <w:pStyle w:val="Style1"/>
        <w:rPr>
          <w:sz w:val="22"/>
          <w:u w:val="single"/>
        </w:rPr>
      </w:pPr>
      <w:r w:rsidRPr="00744F62">
        <w:rPr>
          <w:sz w:val="22"/>
          <w:u w:val="single"/>
        </w:rPr>
        <w:t>Network Implementation Plan Timeline &amp; Progress Reports</w:t>
      </w:r>
    </w:p>
    <w:p w:rsidR="004D6F95" w:rsidRPr="00744F62" w:rsidRDefault="004D6F95" w:rsidP="004D6F95">
      <w:pPr>
        <w:pStyle w:val="Style1"/>
        <w:rPr>
          <w:sz w:val="22"/>
        </w:rPr>
      </w:pPr>
    </w:p>
    <w:p w:rsidR="004D6F95" w:rsidRPr="00744F62" w:rsidRDefault="004D6F95" w:rsidP="004D6F95">
      <w:pPr>
        <w:pStyle w:val="Style1"/>
        <w:rPr>
          <w:b w:val="0"/>
          <w:sz w:val="22"/>
        </w:rPr>
      </w:pPr>
      <w:r w:rsidRPr="00744F62">
        <w:rPr>
          <w:b w:val="0"/>
          <w:sz w:val="22"/>
        </w:rPr>
        <w:t>All TSPs who have or plan to have customers in the affected NPAs must implement their own network implementation plan activities in accordance with this NIP and associated dates contained in the Relief Implementation Schedule.</w:t>
      </w:r>
    </w:p>
    <w:p w:rsidR="004D6F95" w:rsidRPr="00744F62" w:rsidRDefault="004D6F95" w:rsidP="004D6F95">
      <w:pPr>
        <w:pStyle w:val="Style1"/>
        <w:rPr>
          <w:b w:val="0"/>
          <w:sz w:val="22"/>
        </w:rPr>
      </w:pPr>
    </w:p>
    <w:p w:rsidR="004D6F95" w:rsidRPr="00744F62" w:rsidRDefault="004D6F95" w:rsidP="004D6F95">
      <w:pPr>
        <w:pStyle w:val="Style1"/>
        <w:rPr>
          <w:b w:val="0"/>
          <w:sz w:val="22"/>
        </w:rPr>
      </w:pPr>
      <w:r w:rsidRPr="00744F62">
        <w:rPr>
          <w:b w:val="0"/>
          <w:sz w:val="22"/>
        </w:rPr>
        <w:lastRenderedPageBreak/>
        <w:t>It is the responsibility of each TSP to provide progress reports to the NITF on its own network implementation plan activities so that the NITF can submit its required Progress Reports to the RPC. In the event that a TSP does not submit its individual progress report to the NITF, the NITF will note this discrepancy in its Progress Report. If a TSP does not submit its Progress Report to the NITF, it must submit it directly to CRTC</w:t>
      </w:r>
      <w:r w:rsidR="003C21D6">
        <w:rPr>
          <w:b w:val="0"/>
          <w:sz w:val="22"/>
        </w:rPr>
        <w:t xml:space="preserve"> staff</w:t>
      </w:r>
      <w:r w:rsidRPr="00744F62">
        <w:rPr>
          <w:b w:val="0"/>
          <w:sz w:val="22"/>
        </w:rPr>
        <w:t>.</w:t>
      </w:r>
    </w:p>
    <w:p w:rsidR="004D6F95" w:rsidRDefault="004D6F95" w:rsidP="004D6F95">
      <w:pPr>
        <w:pStyle w:val="Style1"/>
      </w:pPr>
    </w:p>
    <w:p w:rsidR="004D6F95" w:rsidRDefault="004D6F95" w:rsidP="004D6F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2"/>
          <w:highlight w:val="yellow"/>
        </w:rPr>
      </w:pPr>
    </w:p>
    <w:p w:rsidR="004D6F95" w:rsidRDefault="004D6F95" w:rsidP="004D6F95">
      <w:pPr>
        <w:pStyle w:val="PlainText"/>
        <w:jc w:val="center"/>
        <w:rPr>
          <w:rFonts w:ascii="Arial" w:hAnsi="Arial"/>
          <w:b/>
        </w:rPr>
        <w:sectPr w:rsidR="004D6F95" w:rsidSect="00C2269C">
          <w:headerReference w:type="default" r:id="rId17"/>
          <w:pgSz w:w="12240" w:h="15840"/>
          <w:pgMar w:top="1440" w:right="1800" w:bottom="1440" w:left="1800" w:header="720" w:footer="720" w:gutter="0"/>
          <w:pgNumType w:start="1"/>
          <w:cols w:space="720"/>
        </w:sectPr>
      </w:pPr>
    </w:p>
    <w:p w:rsidR="004D6F95" w:rsidRPr="00084564" w:rsidRDefault="004D6F95" w:rsidP="004D6F95">
      <w:pPr>
        <w:pStyle w:val="PlainText"/>
        <w:jc w:val="center"/>
        <w:rPr>
          <w:rFonts w:ascii="Arial" w:hAnsi="Arial"/>
          <w:b/>
        </w:rPr>
      </w:pPr>
    </w:p>
    <w:p w:rsidR="004D6F95" w:rsidRDefault="004D6F95" w:rsidP="004D6F95">
      <w:pPr>
        <w:pStyle w:val="PlainText"/>
        <w:jc w:val="center"/>
        <w:rPr>
          <w:rFonts w:ascii="Arial" w:hAnsi="Arial"/>
          <w:b/>
        </w:rPr>
      </w:pPr>
      <w:r>
        <w:rPr>
          <w:rFonts w:ascii="Arial" w:hAnsi="Arial"/>
          <w:b/>
        </w:rPr>
        <w:t>ATTACHMENT 3</w:t>
      </w:r>
    </w:p>
    <w:p w:rsidR="004D6F95" w:rsidRDefault="004D6F95" w:rsidP="004D6F95">
      <w:pPr>
        <w:pStyle w:val="PlainText"/>
        <w:jc w:val="center"/>
        <w:rPr>
          <w:rFonts w:ascii="Arial" w:hAnsi="Arial"/>
          <w:b/>
        </w:rPr>
      </w:pPr>
    </w:p>
    <w:p w:rsidR="004D6F95" w:rsidRDefault="004D6F95" w:rsidP="004D6F95">
      <w:pPr>
        <w:pStyle w:val="PlainText"/>
        <w:jc w:val="center"/>
        <w:rPr>
          <w:rFonts w:ascii="Arial" w:hAnsi="Arial"/>
          <w:b/>
        </w:rPr>
      </w:pPr>
      <w:r>
        <w:rPr>
          <w:rFonts w:ascii="Arial" w:hAnsi="Arial"/>
          <w:b/>
        </w:rPr>
        <w:t>Individual Telecommunications Service Provider Responsibilities</w:t>
      </w:r>
    </w:p>
    <w:p w:rsidR="004D6F95" w:rsidRPr="00084564" w:rsidRDefault="004D6F95" w:rsidP="004D6F95">
      <w:pPr>
        <w:pStyle w:val="PlainText"/>
        <w:jc w:val="center"/>
        <w:rPr>
          <w:rFonts w:ascii="Arial" w:hAnsi="Arial"/>
          <w:b/>
        </w:rPr>
      </w:pPr>
    </w:p>
    <w:p w:rsidR="004D6F95" w:rsidRDefault="004D6F95" w:rsidP="004D6F95">
      <w:pPr>
        <w:pStyle w:val="PlainText"/>
        <w:rPr>
          <w:rFonts w:ascii="Arial" w:hAnsi="Arial"/>
        </w:rPr>
      </w:pPr>
      <w:r>
        <w:rPr>
          <w:rFonts w:ascii="Arial" w:hAnsi="Arial"/>
        </w:rPr>
        <w:t xml:space="preserve">Each Telecommunications Service Provider (TSP) is responsible to make the necessary changes in their information and operation support systems as well as for the operation, maintenance, control, and administration of its network and to serve its customers. Accordingly, no activities have been identified in the Relief Implementation Plan (RIP) for the coordination of these functions between different </w:t>
      </w:r>
      <w:proofErr w:type="spellStart"/>
      <w:r>
        <w:rPr>
          <w:rFonts w:ascii="Arial" w:hAnsi="Arial"/>
        </w:rPr>
        <w:t>TSPs.</w:t>
      </w:r>
      <w:proofErr w:type="spellEnd"/>
      <w:r>
        <w:rPr>
          <w:rFonts w:ascii="Arial" w:hAnsi="Arial"/>
        </w:rPr>
        <w:t xml:space="preserve"> Such “internal” systems include, but are not limited to, the following functions:</w:t>
      </w:r>
    </w:p>
    <w:p w:rsidR="004D6F95" w:rsidRDefault="004D6F95" w:rsidP="004D6F95">
      <w:pPr>
        <w:pStyle w:val="PlainText"/>
        <w:rPr>
          <w:rFonts w:ascii="Arial" w:hAnsi="Arial"/>
        </w:rPr>
      </w:pPr>
    </w:p>
    <w:p w:rsidR="00C2269C" w:rsidRDefault="004D6F95" w:rsidP="00D338A0">
      <w:pPr>
        <w:pStyle w:val="Informal1"/>
        <w:numPr>
          <w:ilvl w:val="0"/>
          <w:numId w:val="15"/>
        </w:numPr>
        <w:tabs>
          <w:tab w:val="left" w:pos="360"/>
        </w:tabs>
        <w:rPr>
          <w:rFonts w:ascii="Arial" w:hAnsi="Arial"/>
          <w:sz w:val="22"/>
        </w:rPr>
      </w:pPr>
      <w:r>
        <w:rPr>
          <w:rFonts w:ascii="Arial" w:hAnsi="Arial"/>
          <w:sz w:val="22"/>
        </w:rPr>
        <w:t>Operations Support</w:t>
      </w:r>
    </w:p>
    <w:p w:rsidR="00C2269C" w:rsidRDefault="004D6F95" w:rsidP="00D338A0">
      <w:pPr>
        <w:pStyle w:val="Informal1"/>
        <w:numPr>
          <w:ilvl w:val="0"/>
          <w:numId w:val="15"/>
        </w:numPr>
        <w:tabs>
          <w:tab w:val="left" w:pos="360"/>
        </w:tabs>
        <w:rPr>
          <w:rFonts w:ascii="Arial" w:hAnsi="Arial"/>
          <w:sz w:val="22"/>
        </w:rPr>
      </w:pPr>
      <w:r>
        <w:rPr>
          <w:rFonts w:ascii="Arial" w:hAnsi="Arial"/>
          <w:sz w:val="22"/>
        </w:rPr>
        <w:t>Products &amp; Services</w:t>
      </w:r>
    </w:p>
    <w:p w:rsidR="00C2269C" w:rsidRDefault="004D6F95" w:rsidP="00D338A0">
      <w:pPr>
        <w:pStyle w:val="Informal1"/>
        <w:numPr>
          <w:ilvl w:val="0"/>
          <w:numId w:val="15"/>
        </w:numPr>
        <w:tabs>
          <w:tab w:val="left" w:pos="360"/>
        </w:tabs>
        <w:rPr>
          <w:rFonts w:ascii="Arial" w:hAnsi="Arial"/>
          <w:sz w:val="22"/>
        </w:rPr>
      </w:pPr>
      <w:r>
        <w:rPr>
          <w:rFonts w:ascii="Arial" w:hAnsi="Arial"/>
          <w:sz w:val="22"/>
        </w:rPr>
        <w:t>Marketing &amp; Sales</w:t>
      </w:r>
    </w:p>
    <w:p w:rsidR="00C2269C" w:rsidRDefault="004D6F95" w:rsidP="00D338A0">
      <w:pPr>
        <w:pStyle w:val="Informal1"/>
        <w:numPr>
          <w:ilvl w:val="0"/>
          <w:numId w:val="15"/>
        </w:numPr>
        <w:tabs>
          <w:tab w:val="left" w:pos="360"/>
        </w:tabs>
        <w:rPr>
          <w:rFonts w:ascii="Arial" w:hAnsi="Arial"/>
          <w:sz w:val="22"/>
        </w:rPr>
      </w:pPr>
      <w:r>
        <w:rPr>
          <w:rFonts w:ascii="Arial" w:hAnsi="Arial"/>
          <w:sz w:val="22"/>
        </w:rPr>
        <w:t>Carrier Services</w:t>
      </w:r>
    </w:p>
    <w:p w:rsidR="00C2269C" w:rsidRDefault="004D6F95" w:rsidP="00D338A0">
      <w:pPr>
        <w:pStyle w:val="Informal1"/>
        <w:numPr>
          <w:ilvl w:val="0"/>
          <w:numId w:val="15"/>
        </w:numPr>
        <w:tabs>
          <w:tab w:val="left" w:pos="360"/>
        </w:tabs>
        <w:rPr>
          <w:rFonts w:ascii="Arial" w:hAnsi="Arial"/>
          <w:sz w:val="22"/>
        </w:rPr>
      </w:pPr>
      <w:r>
        <w:rPr>
          <w:rFonts w:ascii="Arial" w:hAnsi="Arial"/>
          <w:sz w:val="22"/>
        </w:rPr>
        <w:t>Network Planning &amp; Provisioning</w:t>
      </w:r>
    </w:p>
    <w:p w:rsidR="00C2269C" w:rsidRDefault="004D6F95" w:rsidP="00D338A0">
      <w:pPr>
        <w:pStyle w:val="Informal1"/>
        <w:numPr>
          <w:ilvl w:val="0"/>
          <w:numId w:val="15"/>
        </w:numPr>
        <w:tabs>
          <w:tab w:val="left" w:pos="360"/>
        </w:tabs>
        <w:rPr>
          <w:rFonts w:ascii="Arial" w:hAnsi="Arial"/>
          <w:sz w:val="22"/>
        </w:rPr>
      </w:pPr>
      <w:r>
        <w:rPr>
          <w:rFonts w:ascii="Arial" w:hAnsi="Arial"/>
          <w:sz w:val="22"/>
        </w:rPr>
        <w:t>Network Operations</w:t>
      </w:r>
    </w:p>
    <w:p w:rsidR="00C2269C" w:rsidRDefault="004D6F95" w:rsidP="00D338A0">
      <w:pPr>
        <w:pStyle w:val="Informal1"/>
        <w:numPr>
          <w:ilvl w:val="0"/>
          <w:numId w:val="15"/>
        </w:numPr>
        <w:tabs>
          <w:tab w:val="left" w:pos="360"/>
        </w:tabs>
        <w:rPr>
          <w:rFonts w:ascii="Arial" w:hAnsi="Arial"/>
          <w:sz w:val="22"/>
        </w:rPr>
      </w:pPr>
      <w:r>
        <w:rPr>
          <w:rFonts w:ascii="Arial" w:hAnsi="Arial"/>
          <w:sz w:val="22"/>
        </w:rPr>
        <w:t>Service Assurance</w:t>
      </w:r>
    </w:p>
    <w:p w:rsidR="00C2269C" w:rsidRDefault="004D6F95" w:rsidP="00D338A0">
      <w:pPr>
        <w:pStyle w:val="Informal1"/>
        <w:numPr>
          <w:ilvl w:val="0"/>
          <w:numId w:val="15"/>
        </w:numPr>
        <w:tabs>
          <w:tab w:val="left" w:pos="360"/>
        </w:tabs>
        <w:rPr>
          <w:rFonts w:ascii="Arial" w:hAnsi="Arial"/>
          <w:sz w:val="22"/>
        </w:rPr>
      </w:pPr>
      <w:smartTag w:uri="urn:schemas-microsoft-com:office:smarttags" w:element="PersonName">
        <w:r>
          <w:rPr>
            <w:rFonts w:ascii="Arial" w:hAnsi="Arial"/>
            <w:sz w:val="22"/>
          </w:rPr>
          <w:t>Bill</w:t>
        </w:r>
      </w:smartTag>
      <w:r>
        <w:rPr>
          <w:rFonts w:ascii="Arial" w:hAnsi="Arial"/>
          <w:sz w:val="22"/>
        </w:rPr>
        <w:t>ing</w:t>
      </w:r>
    </w:p>
    <w:p w:rsidR="00C2269C" w:rsidRDefault="004D6F95" w:rsidP="00D338A0">
      <w:pPr>
        <w:pStyle w:val="Informal1"/>
        <w:numPr>
          <w:ilvl w:val="0"/>
          <w:numId w:val="15"/>
        </w:numPr>
        <w:tabs>
          <w:tab w:val="left" w:pos="360"/>
        </w:tabs>
        <w:rPr>
          <w:rFonts w:ascii="Arial" w:hAnsi="Arial"/>
          <w:sz w:val="22"/>
        </w:rPr>
      </w:pPr>
      <w:r>
        <w:rPr>
          <w:rFonts w:ascii="Arial" w:hAnsi="Arial"/>
          <w:sz w:val="22"/>
        </w:rPr>
        <w:t>Financial Systems</w:t>
      </w:r>
    </w:p>
    <w:p w:rsidR="00C2269C" w:rsidRDefault="004D6F95" w:rsidP="00D338A0">
      <w:pPr>
        <w:pStyle w:val="Informal1"/>
        <w:numPr>
          <w:ilvl w:val="0"/>
          <w:numId w:val="15"/>
        </w:numPr>
        <w:tabs>
          <w:tab w:val="left" w:pos="360"/>
        </w:tabs>
        <w:rPr>
          <w:rFonts w:ascii="Arial" w:hAnsi="Arial"/>
          <w:sz w:val="22"/>
        </w:rPr>
      </w:pPr>
      <w:r>
        <w:rPr>
          <w:rFonts w:ascii="Arial" w:hAnsi="Arial"/>
          <w:sz w:val="22"/>
        </w:rPr>
        <w:t>Customer Care &amp; Customer Services (e.g., Business Offices)</w:t>
      </w:r>
    </w:p>
    <w:p w:rsidR="00C2269C" w:rsidRDefault="004D6F95" w:rsidP="00D338A0">
      <w:pPr>
        <w:pStyle w:val="Informal1"/>
        <w:numPr>
          <w:ilvl w:val="0"/>
          <w:numId w:val="15"/>
        </w:numPr>
        <w:tabs>
          <w:tab w:val="left" w:pos="360"/>
        </w:tabs>
        <w:rPr>
          <w:rFonts w:ascii="Arial" w:hAnsi="Arial"/>
          <w:sz w:val="22"/>
        </w:rPr>
      </w:pPr>
      <w:r>
        <w:rPr>
          <w:rFonts w:ascii="Arial" w:hAnsi="Arial"/>
          <w:sz w:val="22"/>
        </w:rPr>
        <w:t>Operator Services</w:t>
      </w:r>
    </w:p>
    <w:p w:rsidR="00C2269C" w:rsidRDefault="004D6F95" w:rsidP="00D338A0">
      <w:pPr>
        <w:pStyle w:val="Informal1"/>
        <w:numPr>
          <w:ilvl w:val="0"/>
          <w:numId w:val="15"/>
        </w:numPr>
        <w:tabs>
          <w:tab w:val="left" w:pos="360"/>
        </w:tabs>
        <w:rPr>
          <w:rFonts w:ascii="Arial" w:hAnsi="Arial"/>
          <w:sz w:val="22"/>
        </w:rPr>
      </w:pPr>
      <w:r>
        <w:rPr>
          <w:rFonts w:ascii="Arial" w:hAnsi="Arial"/>
          <w:sz w:val="22"/>
        </w:rPr>
        <w:t>Directories</w:t>
      </w:r>
    </w:p>
    <w:p w:rsidR="00C2269C" w:rsidRDefault="004D6F95" w:rsidP="00D338A0">
      <w:pPr>
        <w:pStyle w:val="Informal1"/>
        <w:numPr>
          <w:ilvl w:val="0"/>
          <w:numId w:val="15"/>
        </w:numPr>
        <w:tabs>
          <w:tab w:val="left" w:pos="360"/>
        </w:tabs>
        <w:rPr>
          <w:rFonts w:ascii="Arial" w:hAnsi="Arial"/>
          <w:sz w:val="22"/>
        </w:rPr>
      </w:pPr>
      <w:r>
        <w:rPr>
          <w:rFonts w:ascii="Arial" w:hAnsi="Arial"/>
          <w:sz w:val="22"/>
        </w:rPr>
        <w:t>Direct Marketing Centers</w:t>
      </w:r>
    </w:p>
    <w:p w:rsidR="00C2269C" w:rsidRDefault="004D6F95" w:rsidP="00D338A0">
      <w:pPr>
        <w:pStyle w:val="Informal1"/>
        <w:numPr>
          <w:ilvl w:val="0"/>
          <w:numId w:val="15"/>
        </w:numPr>
        <w:tabs>
          <w:tab w:val="left" w:pos="360"/>
        </w:tabs>
        <w:rPr>
          <w:rFonts w:ascii="Arial" w:hAnsi="Arial"/>
          <w:sz w:val="22"/>
        </w:rPr>
      </w:pPr>
      <w:r>
        <w:rPr>
          <w:rFonts w:ascii="Arial" w:hAnsi="Arial"/>
          <w:sz w:val="22"/>
        </w:rPr>
        <w:t>Quality Control</w:t>
      </w:r>
    </w:p>
    <w:p w:rsidR="00C2269C" w:rsidRDefault="004D6F95" w:rsidP="00D338A0">
      <w:pPr>
        <w:pStyle w:val="Informal1"/>
        <w:numPr>
          <w:ilvl w:val="0"/>
          <w:numId w:val="15"/>
        </w:numPr>
        <w:tabs>
          <w:tab w:val="left" w:pos="360"/>
        </w:tabs>
        <w:rPr>
          <w:rFonts w:ascii="Arial" w:hAnsi="Arial"/>
          <w:sz w:val="22"/>
        </w:rPr>
      </w:pPr>
      <w:r>
        <w:rPr>
          <w:rFonts w:ascii="Arial" w:hAnsi="Arial"/>
          <w:sz w:val="22"/>
        </w:rPr>
        <w:t>Service Provisioning &amp; Activation</w:t>
      </w:r>
    </w:p>
    <w:p w:rsidR="00C2269C" w:rsidRDefault="004D6F95" w:rsidP="00D338A0">
      <w:pPr>
        <w:pStyle w:val="Informal1"/>
        <w:numPr>
          <w:ilvl w:val="0"/>
          <w:numId w:val="15"/>
        </w:numPr>
        <w:tabs>
          <w:tab w:val="left" w:pos="360"/>
        </w:tabs>
        <w:rPr>
          <w:rFonts w:ascii="Arial" w:hAnsi="Arial"/>
          <w:sz w:val="22"/>
        </w:rPr>
      </w:pPr>
      <w:r>
        <w:rPr>
          <w:rFonts w:ascii="Arial" w:hAnsi="Arial"/>
          <w:sz w:val="22"/>
        </w:rPr>
        <w:t>Repair Services</w:t>
      </w:r>
    </w:p>
    <w:p w:rsidR="00C2269C" w:rsidRDefault="004D6F95" w:rsidP="00D338A0">
      <w:pPr>
        <w:numPr>
          <w:ilvl w:val="0"/>
          <w:numId w:val="15"/>
        </w:numPr>
        <w:tabs>
          <w:tab w:val="left" w:pos="360"/>
        </w:tabs>
        <w:spacing w:before="60" w:after="60"/>
      </w:pPr>
      <w:r>
        <w:t>Human Resources/Logistics</w:t>
      </w:r>
    </w:p>
    <w:p w:rsidR="00C2269C" w:rsidRDefault="004D6F95" w:rsidP="00D338A0">
      <w:pPr>
        <w:numPr>
          <w:ilvl w:val="0"/>
          <w:numId w:val="15"/>
        </w:numPr>
        <w:tabs>
          <w:tab w:val="left" w:pos="360"/>
        </w:tabs>
        <w:spacing w:before="60" w:after="60"/>
      </w:pPr>
      <w:r>
        <w:t>Corporate Information Databases</w:t>
      </w:r>
    </w:p>
    <w:p w:rsidR="00C2269C" w:rsidRDefault="004D6F95" w:rsidP="00D338A0">
      <w:pPr>
        <w:numPr>
          <w:ilvl w:val="0"/>
          <w:numId w:val="15"/>
        </w:numPr>
        <w:tabs>
          <w:tab w:val="left" w:pos="360"/>
        </w:tabs>
        <w:spacing w:before="60" w:after="60"/>
      </w:pPr>
      <w:r w:rsidRPr="00084564">
        <w:t>Customer Provided Equipment Reprogramming, Upgrades and Testing</w:t>
      </w:r>
    </w:p>
    <w:bookmarkEnd w:id="950"/>
    <w:p w:rsidR="00291FF7" w:rsidRDefault="00291FF7" w:rsidP="00291FF7">
      <w:pPr>
        <w:rPr>
          <w:lang w:val="en-CA"/>
        </w:rPr>
      </w:pPr>
    </w:p>
    <w:p w:rsidR="008445AB" w:rsidRDefault="008445AB" w:rsidP="00291FF7">
      <w:pPr>
        <w:rPr>
          <w:rFonts w:cs="Arial"/>
          <w:color w:val="000000"/>
          <w:szCs w:val="22"/>
          <w:lang w:val="en-CA" w:eastAsia="en-CA"/>
        </w:rPr>
      </w:pPr>
    </w:p>
    <w:p w:rsidR="00470A45" w:rsidRDefault="00470A45" w:rsidP="00291FF7">
      <w:pPr>
        <w:rPr>
          <w:rFonts w:cs="Arial"/>
          <w:color w:val="000000"/>
          <w:szCs w:val="22"/>
          <w:lang w:val="en-CA" w:eastAsia="en-CA"/>
        </w:rPr>
      </w:pPr>
    </w:p>
    <w:p w:rsidR="0095671C" w:rsidRDefault="0095671C" w:rsidP="00291FF7">
      <w:pPr>
        <w:rPr>
          <w:rFonts w:cs="Arial"/>
          <w:color w:val="000000"/>
          <w:szCs w:val="22"/>
          <w:lang w:val="en-CA" w:eastAsia="en-CA"/>
        </w:rPr>
      </w:pPr>
    </w:p>
    <w:p w:rsidR="000C014D" w:rsidRDefault="000C014D">
      <w:pPr>
        <w:rPr>
          <w:rFonts w:cs="Arial"/>
          <w:b/>
          <w:caps/>
          <w:sz w:val="24"/>
          <w:szCs w:val="32"/>
        </w:rPr>
      </w:pPr>
    </w:p>
    <w:p w:rsidR="00363E08" w:rsidRPr="00363E08" w:rsidRDefault="00363E08" w:rsidP="004A7093">
      <w:bookmarkStart w:id="1208" w:name="_Maps_and_Figures"/>
      <w:bookmarkEnd w:id="1208"/>
    </w:p>
    <w:sectPr w:rsidR="00363E08" w:rsidRPr="00363E08" w:rsidSect="001732BE">
      <w:pgSz w:w="12240" w:h="15840" w:code="1"/>
      <w:pgMar w:top="1440" w:right="1440" w:bottom="1440" w:left="1440" w:header="720" w:footer="720" w:gutter="0"/>
      <w:pgNumType w:start="1" w:chapStyle="9"/>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0E7" w:rsidRDefault="00DB40E7">
      <w:r>
        <w:separator/>
      </w:r>
    </w:p>
  </w:endnote>
  <w:endnote w:type="continuationSeparator" w:id="0">
    <w:p w:rsidR="00DB40E7" w:rsidRDefault="00DB4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086560"/>
      <w:docPartObj>
        <w:docPartGallery w:val="Page Numbers (Bottom of Page)"/>
        <w:docPartUnique/>
      </w:docPartObj>
    </w:sdtPr>
    <w:sdtEndPr>
      <w:rPr>
        <w:noProof/>
      </w:rPr>
    </w:sdtEndPr>
    <w:sdtContent>
      <w:p w:rsidR="008716EB" w:rsidRDefault="008716EB">
        <w:pPr>
          <w:pStyle w:val="Footer"/>
          <w:jc w:val="center"/>
        </w:pPr>
        <w:r>
          <w:fldChar w:fldCharType="begin"/>
        </w:r>
        <w:r>
          <w:instrText xml:space="preserve"> PAGE   \* MERGEFORMAT </w:instrText>
        </w:r>
        <w:r>
          <w:fldChar w:fldCharType="separate"/>
        </w:r>
        <w:r w:rsidR="00BC790B">
          <w:rPr>
            <w:noProof/>
          </w:rPr>
          <w:t>6</w:t>
        </w:r>
        <w:r>
          <w:rPr>
            <w:noProof/>
          </w:rPr>
          <w:fldChar w:fldCharType="end"/>
        </w:r>
      </w:p>
    </w:sdtContent>
  </w:sdt>
  <w:p w:rsidR="008716EB" w:rsidRPr="0005569D" w:rsidRDefault="008716EB" w:rsidP="0005569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6EB" w:rsidRPr="0064684E" w:rsidRDefault="008716EB">
    <w:pPr>
      <w:pStyle w:val="Footer"/>
      <w:rPr>
        <w:rFonts w:cs="Arial"/>
        <w:szCs w:val="22"/>
        <w:lang w:val="fr-CA"/>
      </w:rPr>
    </w:pPr>
    <w:r w:rsidRPr="0064684E">
      <w:rPr>
        <w:rFonts w:cs="Arial"/>
        <w:szCs w:val="22"/>
        <w:lang w:val="fr-CA"/>
      </w:rPr>
      <w:tab/>
      <w:t xml:space="preserve">- </w:t>
    </w:r>
    <w:r w:rsidRPr="0064684E">
      <w:rPr>
        <w:rStyle w:val="PageNumber"/>
        <w:rFonts w:cs="Arial"/>
        <w:szCs w:val="22"/>
      </w:rPr>
      <w:fldChar w:fldCharType="begin"/>
    </w:r>
    <w:r w:rsidRPr="0064684E">
      <w:rPr>
        <w:rStyle w:val="PageNumber"/>
        <w:rFonts w:cs="Arial"/>
        <w:szCs w:val="22"/>
      </w:rPr>
      <w:instrText xml:space="preserve"> PAGE </w:instrText>
    </w:r>
    <w:r w:rsidRPr="0064684E">
      <w:rPr>
        <w:rStyle w:val="PageNumber"/>
        <w:rFonts w:cs="Arial"/>
        <w:szCs w:val="22"/>
      </w:rPr>
      <w:fldChar w:fldCharType="separate"/>
    </w:r>
    <w:r w:rsidR="00BC790B">
      <w:rPr>
        <w:rStyle w:val="PageNumber"/>
        <w:rFonts w:cs="Arial"/>
        <w:noProof/>
        <w:szCs w:val="22"/>
      </w:rPr>
      <w:t>18</w:t>
    </w:r>
    <w:r w:rsidRPr="0064684E">
      <w:rPr>
        <w:rStyle w:val="PageNumber"/>
        <w:rFonts w:cs="Arial"/>
        <w:szCs w:val="22"/>
      </w:rPr>
      <w:fldChar w:fldCharType="end"/>
    </w:r>
    <w:r w:rsidRPr="0064684E">
      <w:rPr>
        <w:rStyle w:val="PageNumber"/>
        <w:rFonts w:cs="Arial"/>
        <w:szCs w:val="22"/>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6EB" w:rsidRDefault="008716EB">
    <w:pPr>
      <w:pStyle w:val="Footer"/>
      <w:rPr>
        <w:lang w:val="fr-CA"/>
      </w:rPr>
    </w:pPr>
    <w:r>
      <w:rPr>
        <w:lang w:val="fr-CA"/>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0E7" w:rsidRDefault="00DB40E7">
      <w:r>
        <w:separator/>
      </w:r>
    </w:p>
  </w:footnote>
  <w:footnote w:type="continuationSeparator" w:id="0">
    <w:p w:rsidR="00DB40E7" w:rsidRDefault="00DB40E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6EB" w:rsidRPr="008D3438" w:rsidRDefault="008716EB" w:rsidP="002F3DB2">
    <w:pPr>
      <w:widowControl w:val="0"/>
      <w:tabs>
        <w:tab w:val="right" w:pos="8730"/>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6EB" w:rsidRDefault="008716EB">
    <w:pPr>
      <w:pStyle w:val="Header"/>
    </w:pPr>
  </w:p>
  <w:p w:rsidR="008716EB" w:rsidRDefault="008716EB">
    <w:pPr>
      <w:pStyle w:val="Header"/>
    </w:pPr>
  </w:p>
  <w:p w:rsidR="008716EB" w:rsidRDefault="008716EB">
    <w:pPr>
      <w:pStyle w:val="Header"/>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6EB" w:rsidRDefault="008716EB">
    <w:pPr>
      <w:pStyle w:val="Header"/>
      <w:jc w:val="center"/>
    </w:pPr>
    <w:r>
      <w:t xml:space="preserve">A1 - </w:t>
    </w:r>
    <w:r w:rsidRPr="007E7E9E">
      <w:rPr>
        <w:rStyle w:val="PageNumber"/>
        <w:sz w:val="22"/>
        <w:szCs w:val="22"/>
      </w:rPr>
      <w:fldChar w:fldCharType="begin"/>
    </w:r>
    <w:r w:rsidRPr="007E7E9E">
      <w:rPr>
        <w:rStyle w:val="PageNumber"/>
        <w:sz w:val="22"/>
        <w:szCs w:val="22"/>
      </w:rPr>
      <w:instrText xml:space="preserve"> PAGE </w:instrText>
    </w:r>
    <w:r w:rsidRPr="007E7E9E">
      <w:rPr>
        <w:rStyle w:val="PageNumber"/>
        <w:sz w:val="22"/>
        <w:szCs w:val="22"/>
      </w:rPr>
      <w:fldChar w:fldCharType="separate"/>
    </w:r>
    <w:r w:rsidR="00BC790B">
      <w:rPr>
        <w:rStyle w:val="PageNumber"/>
        <w:noProof/>
        <w:sz w:val="22"/>
        <w:szCs w:val="22"/>
      </w:rPr>
      <w:t>6</w:t>
    </w:r>
    <w:r w:rsidRPr="007E7E9E">
      <w:rPr>
        <w:rStyle w:val="PageNumber"/>
        <w:sz w:val="22"/>
        <w:szCs w:val="22"/>
      </w:rPr>
      <w:fldChar w:fldCharType="end"/>
    </w:r>
  </w:p>
  <w:p w:rsidR="008716EB" w:rsidRDefault="008716EB">
    <w:pPr>
      <w:pStyle w:val="Header"/>
    </w:pPr>
  </w:p>
  <w:p w:rsidR="008716EB" w:rsidRDefault="008716EB">
    <w:pPr>
      <w:pStyle w:val="Header"/>
      <w:jc w:val="righ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6EB" w:rsidRDefault="008716EB" w:rsidP="00C2269C">
    <w:pPr>
      <w:pStyle w:val="Header"/>
      <w:jc w:val="center"/>
    </w:pPr>
    <w:r>
      <w:t xml:space="preserve">A2 - </w:t>
    </w:r>
    <w:r w:rsidRPr="007E7E9E">
      <w:rPr>
        <w:rStyle w:val="PageNumber"/>
        <w:sz w:val="22"/>
        <w:szCs w:val="22"/>
      </w:rPr>
      <w:fldChar w:fldCharType="begin"/>
    </w:r>
    <w:r w:rsidRPr="007E7E9E">
      <w:rPr>
        <w:rStyle w:val="PageNumber"/>
        <w:sz w:val="22"/>
        <w:szCs w:val="22"/>
      </w:rPr>
      <w:instrText xml:space="preserve"> PAGE </w:instrText>
    </w:r>
    <w:r w:rsidRPr="007E7E9E">
      <w:rPr>
        <w:rStyle w:val="PageNumber"/>
        <w:sz w:val="22"/>
        <w:szCs w:val="22"/>
      </w:rPr>
      <w:fldChar w:fldCharType="separate"/>
    </w:r>
    <w:r w:rsidR="00BC790B">
      <w:rPr>
        <w:rStyle w:val="PageNumber"/>
        <w:noProof/>
        <w:sz w:val="22"/>
        <w:szCs w:val="22"/>
      </w:rPr>
      <w:t>4</w:t>
    </w:r>
    <w:r w:rsidRPr="007E7E9E">
      <w:rPr>
        <w:rStyle w:val="PageNumber"/>
        <w:sz w:val="22"/>
        <w:szCs w:val="22"/>
      </w:rPr>
      <w:fldChar w:fldCharType="end"/>
    </w:r>
  </w:p>
  <w:p w:rsidR="008716EB" w:rsidRDefault="008716EB">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B02830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53C41A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5F4256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EB8BA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C86C90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C4A71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B6F22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73EE82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908BF0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A22987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475AB482"/>
    <w:lvl w:ilvl="0">
      <w:start w:val="1"/>
      <w:numFmt w:val="decimal"/>
      <w:pStyle w:val="Heading1"/>
      <w:lvlText w:val="%1."/>
      <w:legacy w:legacy="1" w:legacySpace="0" w:legacyIndent="720"/>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egacy w:legacy="1" w:legacySpace="0" w:legacyIndent="720"/>
      <w:lvlJc w:val="left"/>
      <w:pPr>
        <w:ind w:left="720" w:hanging="720"/>
      </w:pPr>
    </w:lvl>
    <w:lvl w:ilvl="2">
      <w:start w:val="1"/>
      <w:numFmt w:val="decimal"/>
      <w:pStyle w:val="Heading3"/>
      <w:lvlText w:val="%1.%2.%3."/>
      <w:legacy w:legacy="1" w:legacySpace="0" w:legacyIndent="720"/>
      <w:lvlJc w:val="left"/>
      <w:pPr>
        <w:ind w:left="720" w:hanging="720"/>
      </w:pPr>
    </w:lvl>
    <w:lvl w:ilvl="3">
      <w:start w:val="1"/>
      <w:numFmt w:val="decimal"/>
      <w:pStyle w:val="Heading4"/>
      <w:lvlText w:val="%1.%2.%3.%4."/>
      <w:legacy w:legacy="1" w:legacySpace="0" w:legacyIndent="720"/>
      <w:lvlJc w:val="left"/>
      <w:pPr>
        <w:ind w:left="720" w:hanging="720"/>
      </w:pPr>
    </w:lvl>
    <w:lvl w:ilvl="4">
      <w:start w:val="1"/>
      <w:numFmt w:val="decimal"/>
      <w:pStyle w:val="Heading5"/>
      <w:lvlText w:val="%1.%2.%3.%4.%5."/>
      <w:legacy w:legacy="1" w:legacySpace="0" w:legacyIndent="720"/>
      <w:lvlJc w:val="left"/>
      <w:pPr>
        <w:ind w:left="720" w:hanging="720"/>
      </w:pPr>
    </w:lvl>
    <w:lvl w:ilvl="5">
      <w:start w:val="1"/>
      <w:numFmt w:val="decimal"/>
      <w:pStyle w:val="Heading6"/>
      <w:lvlText w:val="%1.%2.%3.%4.%5.%6."/>
      <w:legacy w:legacy="1" w:legacySpace="0" w:legacyIndent="720"/>
      <w:lvlJc w:val="left"/>
      <w:pPr>
        <w:ind w:left="720" w:hanging="720"/>
      </w:pPr>
    </w:lvl>
    <w:lvl w:ilvl="6">
      <w:start w:val="1"/>
      <w:numFmt w:val="decimal"/>
      <w:pStyle w:val="Heading7"/>
      <w:lvlText w:val="%1.%2.%3.%4.%5.%6.%7."/>
      <w:legacy w:legacy="1" w:legacySpace="0" w:legacyIndent="720"/>
      <w:lvlJc w:val="left"/>
      <w:pPr>
        <w:ind w:left="720" w:hanging="720"/>
      </w:pPr>
    </w:lvl>
    <w:lvl w:ilvl="7">
      <w:start w:val="1"/>
      <w:numFmt w:val="decimal"/>
      <w:pStyle w:val="Heading8"/>
      <w:lvlText w:val="%1.%2.%3.%4.%5.%6.%7.%8."/>
      <w:legacy w:legacy="1" w:legacySpace="0" w:legacyIndent="720"/>
      <w:lvlJc w:val="left"/>
      <w:pPr>
        <w:ind w:left="720" w:hanging="720"/>
      </w:pPr>
    </w:lvl>
    <w:lvl w:ilvl="8">
      <w:start w:val="1"/>
      <w:numFmt w:val="decimal"/>
      <w:lvlText w:val="%1.%2.%3.%4.%5.%6.%7.%8.%9."/>
      <w:legacy w:legacy="1" w:legacySpace="0" w:legacyIndent="720"/>
      <w:lvlJc w:val="left"/>
      <w:pPr>
        <w:ind w:left="720" w:hanging="720"/>
      </w:pPr>
    </w:lvl>
  </w:abstractNum>
  <w:abstractNum w:abstractNumId="11" w15:restartNumberingAfterBreak="0">
    <w:nsid w:val="FFFFFFFE"/>
    <w:multiLevelType w:val="singleLevel"/>
    <w:tmpl w:val="FFFFFFFF"/>
    <w:lvl w:ilvl="0">
      <w:numFmt w:val="decimal"/>
      <w:lvlText w:val="*"/>
      <w:lvlJc w:val="left"/>
    </w:lvl>
  </w:abstractNum>
  <w:abstractNum w:abstractNumId="12" w15:restartNumberingAfterBreak="0">
    <w:nsid w:val="01F37306"/>
    <w:multiLevelType w:val="hybridMultilevel"/>
    <w:tmpl w:val="BC00EDE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0FC10838"/>
    <w:multiLevelType w:val="hybridMultilevel"/>
    <w:tmpl w:val="E14CBB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0C7220"/>
    <w:multiLevelType w:val="multilevel"/>
    <w:tmpl w:val="5F06D956"/>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 w15:restartNumberingAfterBreak="0">
    <w:nsid w:val="2C1A0B27"/>
    <w:multiLevelType w:val="multilevel"/>
    <w:tmpl w:val="1FA2EDB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1CA4BBA"/>
    <w:multiLevelType w:val="hybridMultilevel"/>
    <w:tmpl w:val="E2EE77B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31FB24E9"/>
    <w:multiLevelType w:val="hybridMultilevel"/>
    <w:tmpl w:val="7104201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33520B04"/>
    <w:multiLevelType w:val="hybridMultilevel"/>
    <w:tmpl w:val="A99897B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381E2114"/>
    <w:multiLevelType w:val="hybridMultilevel"/>
    <w:tmpl w:val="6FB2708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39CB62A1"/>
    <w:multiLevelType w:val="hybridMultilevel"/>
    <w:tmpl w:val="5F9670BA"/>
    <w:lvl w:ilvl="0" w:tplc="420C1B58">
      <w:start w:val="1"/>
      <w:numFmt w:val="upperLetter"/>
      <w:pStyle w:val="Heading9"/>
      <w:lvlText w:val="Annex %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3C3450E3"/>
    <w:multiLevelType w:val="hybridMultilevel"/>
    <w:tmpl w:val="93EC6B1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3E1273E1"/>
    <w:multiLevelType w:val="multilevel"/>
    <w:tmpl w:val="FB4C5676"/>
    <w:lvl w:ilvl="0">
      <w:start w:val="1"/>
      <w:numFmt w:val="upperLetter"/>
      <w:lvlText w:val="APPENDIX %1"/>
      <w:lvlJc w:val="left"/>
      <w:pPr>
        <w:tabs>
          <w:tab w:val="num" w:pos="432"/>
        </w:tabs>
        <w:ind w:left="432" w:hanging="432"/>
      </w:pPr>
      <w:rPr>
        <w:rFonts w:cs="Times New Roman" w:hint="default"/>
        <w:bCs w:val="0"/>
        <w:iCs w:val="0"/>
        <w:caps w:val="0"/>
        <w:smallCaps w:val="0"/>
        <w:strike w:val="0"/>
        <w:dstrike w:val="0"/>
        <w:vanish w:val="0"/>
        <w:color w:val="000000"/>
        <w:spacing w:val="0"/>
        <w:kern w:val="0"/>
        <w:position w:val="0"/>
        <w:u w:val="none"/>
        <w:effect w:val="none"/>
        <w:vertAlign w:val="baseline"/>
        <w:em w:val="none"/>
      </w:rPr>
    </w:lvl>
    <w:lvl w:ilvl="1">
      <w:start w:val="1"/>
      <w:numFmt w:val="decimal"/>
      <w:lvlText w:val="%1.%2"/>
      <w:lvlJc w:val="left"/>
      <w:pPr>
        <w:tabs>
          <w:tab w:val="num" w:pos="576"/>
        </w:tabs>
        <w:ind w:left="576" w:hanging="576"/>
      </w:pPr>
      <w:rPr>
        <w:rFonts w:hint="default"/>
      </w:rPr>
    </w:lvl>
    <w:lvl w:ilvl="2">
      <w:start w:val="1"/>
      <w:numFmt w:val="decimal"/>
      <w:lvlRestart w:val="0"/>
      <w:pStyle w:val="Appendix3"/>
      <w:lvlText w:val="B.%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E492706"/>
    <w:multiLevelType w:val="hybridMultilevel"/>
    <w:tmpl w:val="A09E690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45D12146"/>
    <w:multiLevelType w:val="hybridMultilevel"/>
    <w:tmpl w:val="5EE6F82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490B77C0"/>
    <w:multiLevelType w:val="hybridMultilevel"/>
    <w:tmpl w:val="82C6842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4E76584A"/>
    <w:multiLevelType w:val="hybridMultilevel"/>
    <w:tmpl w:val="B68E12E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580E6627"/>
    <w:multiLevelType w:val="hybridMultilevel"/>
    <w:tmpl w:val="4A168924"/>
    <w:lvl w:ilvl="0" w:tplc="10090001">
      <w:start w:val="1"/>
      <w:numFmt w:val="bullet"/>
      <w:lvlText w:val=""/>
      <w:lvlJc w:val="left"/>
      <w:pPr>
        <w:ind w:left="1440" w:hanging="360"/>
      </w:pPr>
      <w:rPr>
        <w:rFonts w:ascii="Symbol" w:hAnsi="Symbol" w:hint="default"/>
      </w:rPr>
    </w:lvl>
    <w:lvl w:ilvl="1" w:tplc="A67A3E78">
      <w:numFmt w:val="bullet"/>
      <w:lvlText w:val="–"/>
      <w:lvlJc w:val="left"/>
      <w:pPr>
        <w:ind w:left="3240" w:hanging="1440"/>
      </w:pPr>
      <w:rPr>
        <w:rFonts w:ascii="Arial" w:eastAsia="Times New Roman" w:hAnsi="Arial" w:cs="Arial"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8" w15:restartNumberingAfterBreak="0">
    <w:nsid w:val="5A652685"/>
    <w:multiLevelType w:val="hybridMultilevel"/>
    <w:tmpl w:val="0E3EA68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6797664C"/>
    <w:multiLevelType w:val="hybridMultilevel"/>
    <w:tmpl w:val="887A529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6A0466BA"/>
    <w:multiLevelType w:val="hybridMultilevel"/>
    <w:tmpl w:val="91969C0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15:restartNumberingAfterBreak="0">
    <w:nsid w:val="6A5B66D3"/>
    <w:multiLevelType w:val="hybridMultilevel"/>
    <w:tmpl w:val="EEA0235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0"/>
  </w:num>
  <w:num w:numId="13">
    <w:abstractNumId w:val="27"/>
  </w:num>
  <w:num w:numId="14">
    <w:abstractNumId w:val="20"/>
  </w:num>
  <w:num w:numId="15">
    <w:abstractNumId w:val="11"/>
    <w:lvlOverride w:ilvl="0">
      <w:lvl w:ilvl="0">
        <w:start w:val="1"/>
        <w:numFmt w:val="bullet"/>
        <w:lvlText w:val=""/>
        <w:legacy w:legacy="1" w:legacySpace="0" w:legacyIndent="360"/>
        <w:lvlJc w:val="left"/>
        <w:pPr>
          <w:ind w:left="360" w:hanging="360"/>
        </w:pPr>
        <w:rPr>
          <w:rFonts w:ascii="Wingdings" w:hAnsi="Wingdings" w:hint="default"/>
        </w:rPr>
      </w:lvl>
    </w:lvlOverride>
  </w:num>
  <w:num w:numId="16">
    <w:abstractNumId w:val="13"/>
  </w:num>
  <w:num w:numId="17">
    <w:abstractNumId w:val="15"/>
  </w:num>
  <w:num w:numId="18">
    <w:abstractNumId w:val="12"/>
  </w:num>
  <w:num w:numId="19">
    <w:abstractNumId w:val="14"/>
  </w:num>
  <w:num w:numId="20">
    <w:abstractNumId w:val="28"/>
  </w:num>
  <w:num w:numId="21">
    <w:abstractNumId w:val="26"/>
  </w:num>
  <w:num w:numId="22">
    <w:abstractNumId w:val="30"/>
  </w:num>
  <w:num w:numId="23">
    <w:abstractNumId w:val="19"/>
  </w:num>
  <w:num w:numId="24">
    <w:abstractNumId w:val="25"/>
  </w:num>
  <w:num w:numId="25">
    <w:abstractNumId w:val="29"/>
  </w:num>
  <w:num w:numId="26">
    <w:abstractNumId w:val="21"/>
  </w:num>
  <w:num w:numId="27">
    <w:abstractNumId w:val="31"/>
  </w:num>
  <w:num w:numId="28">
    <w:abstractNumId w:val="18"/>
  </w:num>
  <w:num w:numId="29">
    <w:abstractNumId w:val="16"/>
  </w:num>
  <w:num w:numId="30">
    <w:abstractNumId w:val="24"/>
  </w:num>
  <w:num w:numId="31">
    <w:abstractNumId w:val="23"/>
  </w:num>
  <w:num w:numId="32">
    <w:abstractNumId w:val="17"/>
  </w:num>
  <w:numIdMacAtCleanup w:val="3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orrison, Daniel">
    <w15:presenceInfo w15:providerId="AD" w15:userId="S-1-5-21-2129867641-1448237841-168566570-10835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en-GB" w:vendorID="8" w:dllVersion="513" w:checkStyle="1"/>
  <w:activeWritingStyle w:appName="MSWord" w:lang="en-US" w:vendorID="8" w:dllVersion="513" w:checkStyle="1"/>
  <w:activeWritingStyle w:appName="MSWord" w:lang="en-CA"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isplayHorizontalDrawingGridEvery w:val="0"/>
  <w:displayVerticalDrawingGridEvery w:val="0"/>
  <w:doNotShadeFormData/>
  <w:noPunctuationKerning/>
  <w:characterSpacingControl w:val="doNotCompress"/>
  <w:hdrShapeDefaults>
    <o:shapedefaults v:ext="edit" spidmax="2049" fill="f" fillcolor="white">
      <v:fill color="white" on="f"/>
      <v:stroke dashstyle="dash" weight="2.5pt"/>
      <o:colormru v:ext="edit" colors="#6f9,#9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D02"/>
    <w:rsid w:val="00000AF8"/>
    <w:rsid w:val="00001A13"/>
    <w:rsid w:val="00003097"/>
    <w:rsid w:val="00003D86"/>
    <w:rsid w:val="00004E88"/>
    <w:rsid w:val="000070FA"/>
    <w:rsid w:val="0001108A"/>
    <w:rsid w:val="000118D3"/>
    <w:rsid w:val="0001440D"/>
    <w:rsid w:val="00014D7F"/>
    <w:rsid w:val="000156E4"/>
    <w:rsid w:val="0001624B"/>
    <w:rsid w:val="00016723"/>
    <w:rsid w:val="000207BC"/>
    <w:rsid w:val="00021E44"/>
    <w:rsid w:val="00021EA3"/>
    <w:rsid w:val="00021FE7"/>
    <w:rsid w:val="000236D4"/>
    <w:rsid w:val="000238D8"/>
    <w:rsid w:val="0002454F"/>
    <w:rsid w:val="0002480B"/>
    <w:rsid w:val="00024BF9"/>
    <w:rsid w:val="00024C87"/>
    <w:rsid w:val="00027000"/>
    <w:rsid w:val="00027763"/>
    <w:rsid w:val="00030575"/>
    <w:rsid w:val="00030B9D"/>
    <w:rsid w:val="000312F3"/>
    <w:rsid w:val="00032129"/>
    <w:rsid w:val="0003264D"/>
    <w:rsid w:val="000342A0"/>
    <w:rsid w:val="00035A2C"/>
    <w:rsid w:val="0003679F"/>
    <w:rsid w:val="00044BD0"/>
    <w:rsid w:val="00045FAF"/>
    <w:rsid w:val="00046BE4"/>
    <w:rsid w:val="000477D7"/>
    <w:rsid w:val="00047CEE"/>
    <w:rsid w:val="00051634"/>
    <w:rsid w:val="00052F69"/>
    <w:rsid w:val="0005569D"/>
    <w:rsid w:val="00055BB4"/>
    <w:rsid w:val="00057030"/>
    <w:rsid w:val="00057565"/>
    <w:rsid w:val="00057C69"/>
    <w:rsid w:val="000600FA"/>
    <w:rsid w:val="000614A8"/>
    <w:rsid w:val="00061CB8"/>
    <w:rsid w:val="00062123"/>
    <w:rsid w:val="000665DA"/>
    <w:rsid w:val="0006722B"/>
    <w:rsid w:val="00071167"/>
    <w:rsid w:val="000713E1"/>
    <w:rsid w:val="00072715"/>
    <w:rsid w:val="0007304B"/>
    <w:rsid w:val="00073542"/>
    <w:rsid w:val="000751DF"/>
    <w:rsid w:val="00075FC1"/>
    <w:rsid w:val="00076B0B"/>
    <w:rsid w:val="00077603"/>
    <w:rsid w:val="00077EB1"/>
    <w:rsid w:val="00080C1B"/>
    <w:rsid w:val="00080F97"/>
    <w:rsid w:val="00081043"/>
    <w:rsid w:val="000810D8"/>
    <w:rsid w:val="00082084"/>
    <w:rsid w:val="00083530"/>
    <w:rsid w:val="000855E6"/>
    <w:rsid w:val="00086D7C"/>
    <w:rsid w:val="00087F7D"/>
    <w:rsid w:val="000908C5"/>
    <w:rsid w:val="00094E5E"/>
    <w:rsid w:val="000957BE"/>
    <w:rsid w:val="00096670"/>
    <w:rsid w:val="00096913"/>
    <w:rsid w:val="00096A1C"/>
    <w:rsid w:val="000A04C6"/>
    <w:rsid w:val="000A38FB"/>
    <w:rsid w:val="000A3F11"/>
    <w:rsid w:val="000A3FAB"/>
    <w:rsid w:val="000A4380"/>
    <w:rsid w:val="000A6A4D"/>
    <w:rsid w:val="000A71E1"/>
    <w:rsid w:val="000A78EE"/>
    <w:rsid w:val="000B0836"/>
    <w:rsid w:val="000B1C42"/>
    <w:rsid w:val="000B4565"/>
    <w:rsid w:val="000B74E3"/>
    <w:rsid w:val="000B7513"/>
    <w:rsid w:val="000B778B"/>
    <w:rsid w:val="000B7E03"/>
    <w:rsid w:val="000B7E2A"/>
    <w:rsid w:val="000C014D"/>
    <w:rsid w:val="000C0612"/>
    <w:rsid w:val="000C18D4"/>
    <w:rsid w:val="000C229A"/>
    <w:rsid w:val="000C256E"/>
    <w:rsid w:val="000C2E75"/>
    <w:rsid w:val="000C36E4"/>
    <w:rsid w:val="000C3E76"/>
    <w:rsid w:val="000C4DDF"/>
    <w:rsid w:val="000C5115"/>
    <w:rsid w:val="000C5553"/>
    <w:rsid w:val="000C582F"/>
    <w:rsid w:val="000C6E23"/>
    <w:rsid w:val="000C7121"/>
    <w:rsid w:val="000D1B91"/>
    <w:rsid w:val="000D2928"/>
    <w:rsid w:val="000D2955"/>
    <w:rsid w:val="000D3FEE"/>
    <w:rsid w:val="000D5D2A"/>
    <w:rsid w:val="000D705D"/>
    <w:rsid w:val="000D75A9"/>
    <w:rsid w:val="000D7FE9"/>
    <w:rsid w:val="000E0E71"/>
    <w:rsid w:val="000E1E15"/>
    <w:rsid w:val="000E2984"/>
    <w:rsid w:val="000E3AAF"/>
    <w:rsid w:val="000E541A"/>
    <w:rsid w:val="000F12AE"/>
    <w:rsid w:val="000F1405"/>
    <w:rsid w:val="000F20CA"/>
    <w:rsid w:val="000F3E4C"/>
    <w:rsid w:val="000F44F4"/>
    <w:rsid w:val="000F4E4B"/>
    <w:rsid w:val="000F504F"/>
    <w:rsid w:val="000F6333"/>
    <w:rsid w:val="000F77A8"/>
    <w:rsid w:val="000F7AC8"/>
    <w:rsid w:val="000F7CB1"/>
    <w:rsid w:val="00101FC0"/>
    <w:rsid w:val="0010401F"/>
    <w:rsid w:val="00104BF6"/>
    <w:rsid w:val="0010580C"/>
    <w:rsid w:val="00106823"/>
    <w:rsid w:val="00106C0A"/>
    <w:rsid w:val="001106E6"/>
    <w:rsid w:val="001106FC"/>
    <w:rsid w:val="00110BF8"/>
    <w:rsid w:val="00112F99"/>
    <w:rsid w:val="00113B90"/>
    <w:rsid w:val="00113F1A"/>
    <w:rsid w:val="00114825"/>
    <w:rsid w:val="0011774A"/>
    <w:rsid w:val="001223F2"/>
    <w:rsid w:val="001225DE"/>
    <w:rsid w:val="00122B8D"/>
    <w:rsid w:val="00122EC3"/>
    <w:rsid w:val="0012422D"/>
    <w:rsid w:val="00124D74"/>
    <w:rsid w:val="00125549"/>
    <w:rsid w:val="0012561B"/>
    <w:rsid w:val="00125F03"/>
    <w:rsid w:val="00125F4D"/>
    <w:rsid w:val="00127968"/>
    <w:rsid w:val="00130D90"/>
    <w:rsid w:val="00132257"/>
    <w:rsid w:val="00132503"/>
    <w:rsid w:val="00132A2C"/>
    <w:rsid w:val="00133DAC"/>
    <w:rsid w:val="00133DE6"/>
    <w:rsid w:val="00134A93"/>
    <w:rsid w:val="00136CAD"/>
    <w:rsid w:val="001377B0"/>
    <w:rsid w:val="0014027E"/>
    <w:rsid w:val="001421D7"/>
    <w:rsid w:val="001425E7"/>
    <w:rsid w:val="001432E8"/>
    <w:rsid w:val="001434C9"/>
    <w:rsid w:val="00144995"/>
    <w:rsid w:val="00144D68"/>
    <w:rsid w:val="00144FFC"/>
    <w:rsid w:val="00146193"/>
    <w:rsid w:val="001473EC"/>
    <w:rsid w:val="00147A79"/>
    <w:rsid w:val="00150389"/>
    <w:rsid w:val="00150502"/>
    <w:rsid w:val="0015137F"/>
    <w:rsid w:val="00151AD0"/>
    <w:rsid w:val="00154821"/>
    <w:rsid w:val="00154966"/>
    <w:rsid w:val="00156FAC"/>
    <w:rsid w:val="00160921"/>
    <w:rsid w:val="00161669"/>
    <w:rsid w:val="00161B7E"/>
    <w:rsid w:val="00161CF7"/>
    <w:rsid w:val="0016343E"/>
    <w:rsid w:val="0016406E"/>
    <w:rsid w:val="00165201"/>
    <w:rsid w:val="00165BEB"/>
    <w:rsid w:val="001710C2"/>
    <w:rsid w:val="0017195C"/>
    <w:rsid w:val="001732BE"/>
    <w:rsid w:val="00173F50"/>
    <w:rsid w:val="00173F67"/>
    <w:rsid w:val="00176074"/>
    <w:rsid w:val="001763F4"/>
    <w:rsid w:val="0017690D"/>
    <w:rsid w:val="00176F1F"/>
    <w:rsid w:val="00177F5C"/>
    <w:rsid w:val="0018116D"/>
    <w:rsid w:val="00181499"/>
    <w:rsid w:val="0018228F"/>
    <w:rsid w:val="00183C1D"/>
    <w:rsid w:val="00186408"/>
    <w:rsid w:val="00187044"/>
    <w:rsid w:val="00190667"/>
    <w:rsid w:val="0019095B"/>
    <w:rsid w:val="001914E3"/>
    <w:rsid w:val="0019255C"/>
    <w:rsid w:val="0019374A"/>
    <w:rsid w:val="00197A34"/>
    <w:rsid w:val="001A04F2"/>
    <w:rsid w:val="001A1739"/>
    <w:rsid w:val="001A330B"/>
    <w:rsid w:val="001A70CC"/>
    <w:rsid w:val="001B0B07"/>
    <w:rsid w:val="001B21A8"/>
    <w:rsid w:val="001B3D9A"/>
    <w:rsid w:val="001B4A24"/>
    <w:rsid w:val="001B4A96"/>
    <w:rsid w:val="001B682C"/>
    <w:rsid w:val="001B7321"/>
    <w:rsid w:val="001B7B06"/>
    <w:rsid w:val="001C26E1"/>
    <w:rsid w:val="001C40AD"/>
    <w:rsid w:val="001D0660"/>
    <w:rsid w:val="001D2B81"/>
    <w:rsid w:val="001D5EAC"/>
    <w:rsid w:val="001D7569"/>
    <w:rsid w:val="001E1619"/>
    <w:rsid w:val="001E17DB"/>
    <w:rsid w:val="001E32CF"/>
    <w:rsid w:val="001E38E7"/>
    <w:rsid w:val="001E620F"/>
    <w:rsid w:val="001E6BA8"/>
    <w:rsid w:val="001F36DC"/>
    <w:rsid w:val="001F3A16"/>
    <w:rsid w:val="001F4A5A"/>
    <w:rsid w:val="001F5FFE"/>
    <w:rsid w:val="001F6079"/>
    <w:rsid w:val="00200213"/>
    <w:rsid w:val="00201189"/>
    <w:rsid w:val="0020380B"/>
    <w:rsid w:val="00203BC6"/>
    <w:rsid w:val="00206976"/>
    <w:rsid w:val="0021340A"/>
    <w:rsid w:val="0022046E"/>
    <w:rsid w:val="00220C24"/>
    <w:rsid w:val="00221355"/>
    <w:rsid w:val="0022562F"/>
    <w:rsid w:val="0022675B"/>
    <w:rsid w:val="00227B78"/>
    <w:rsid w:val="00227D05"/>
    <w:rsid w:val="002308E4"/>
    <w:rsid w:val="0023287D"/>
    <w:rsid w:val="00233C05"/>
    <w:rsid w:val="00234FEE"/>
    <w:rsid w:val="00235887"/>
    <w:rsid w:val="0023683D"/>
    <w:rsid w:val="00236C27"/>
    <w:rsid w:val="00242E44"/>
    <w:rsid w:val="00243566"/>
    <w:rsid w:val="0024439C"/>
    <w:rsid w:val="00244C91"/>
    <w:rsid w:val="002453F2"/>
    <w:rsid w:val="00245C58"/>
    <w:rsid w:val="00246CA0"/>
    <w:rsid w:val="00252B2D"/>
    <w:rsid w:val="00252CED"/>
    <w:rsid w:val="00256E4E"/>
    <w:rsid w:val="00260BC6"/>
    <w:rsid w:val="002635D0"/>
    <w:rsid w:val="00265BB8"/>
    <w:rsid w:val="00266899"/>
    <w:rsid w:val="00266B4B"/>
    <w:rsid w:val="00271B11"/>
    <w:rsid w:val="002761DD"/>
    <w:rsid w:val="00276EC3"/>
    <w:rsid w:val="00277349"/>
    <w:rsid w:val="00277D90"/>
    <w:rsid w:val="002804B6"/>
    <w:rsid w:val="002824B6"/>
    <w:rsid w:val="002875A8"/>
    <w:rsid w:val="00290034"/>
    <w:rsid w:val="00290370"/>
    <w:rsid w:val="00291EA3"/>
    <w:rsid w:val="00291FF7"/>
    <w:rsid w:val="002A106E"/>
    <w:rsid w:val="002A1AC2"/>
    <w:rsid w:val="002A45C3"/>
    <w:rsid w:val="002A4729"/>
    <w:rsid w:val="002A58C6"/>
    <w:rsid w:val="002A5CEF"/>
    <w:rsid w:val="002A76F0"/>
    <w:rsid w:val="002B1161"/>
    <w:rsid w:val="002B5141"/>
    <w:rsid w:val="002B57BC"/>
    <w:rsid w:val="002B5C4C"/>
    <w:rsid w:val="002C14F7"/>
    <w:rsid w:val="002C4968"/>
    <w:rsid w:val="002D1352"/>
    <w:rsid w:val="002D2882"/>
    <w:rsid w:val="002D3EE6"/>
    <w:rsid w:val="002D5D4E"/>
    <w:rsid w:val="002D6922"/>
    <w:rsid w:val="002E0952"/>
    <w:rsid w:val="002E4170"/>
    <w:rsid w:val="002E4480"/>
    <w:rsid w:val="002E7A8C"/>
    <w:rsid w:val="002F04E7"/>
    <w:rsid w:val="002F099B"/>
    <w:rsid w:val="002F0DBD"/>
    <w:rsid w:val="002F1B12"/>
    <w:rsid w:val="002F1DB8"/>
    <w:rsid w:val="002F297F"/>
    <w:rsid w:val="002F2E37"/>
    <w:rsid w:val="002F2EA8"/>
    <w:rsid w:val="002F3DB2"/>
    <w:rsid w:val="002F47B7"/>
    <w:rsid w:val="002F514A"/>
    <w:rsid w:val="002F6265"/>
    <w:rsid w:val="002F703F"/>
    <w:rsid w:val="002F7D8F"/>
    <w:rsid w:val="00300D59"/>
    <w:rsid w:val="0030212E"/>
    <w:rsid w:val="0030319C"/>
    <w:rsid w:val="003033B3"/>
    <w:rsid w:val="00305FC6"/>
    <w:rsid w:val="0030750D"/>
    <w:rsid w:val="003075CA"/>
    <w:rsid w:val="0031081F"/>
    <w:rsid w:val="003203B3"/>
    <w:rsid w:val="00320808"/>
    <w:rsid w:val="00321083"/>
    <w:rsid w:val="003226F3"/>
    <w:rsid w:val="00322747"/>
    <w:rsid w:val="00323FC9"/>
    <w:rsid w:val="00324AD5"/>
    <w:rsid w:val="00324D5E"/>
    <w:rsid w:val="00325D04"/>
    <w:rsid w:val="0032619D"/>
    <w:rsid w:val="003276F1"/>
    <w:rsid w:val="00327D3D"/>
    <w:rsid w:val="0033014F"/>
    <w:rsid w:val="00330D0C"/>
    <w:rsid w:val="003321F3"/>
    <w:rsid w:val="003326FF"/>
    <w:rsid w:val="00332F6E"/>
    <w:rsid w:val="00333F9C"/>
    <w:rsid w:val="003347D7"/>
    <w:rsid w:val="003355C2"/>
    <w:rsid w:val="00336D46"/>
    <w:rsid w:val="00342F09"/>
    <w:rsid w:val="00346BF0"/>
    <w:rsid w:val="00347DDD"/>
    <w:rsid w:val="003502E9"/>
    <w:rsid w:val="00351120"/>
    <w:rsid w:val="003523C2"/>
    <w:rsid w:val="003547AF"/>
    <w:rsid w:val="00356089"/>
    <w:rsid w:val="00363E08"/>
    <w:rsid w:val="0036574C"/>
    <w:rsid w:val="003658A9"/>
    <w:rsid w:val="003662AE"/>
    <w:rsid w:val="00367092"/>
    <w:rsid w:val="00370D12"/>
    <w:rsid w:val="003773D3"/>
    <w:rsid w:val="0037741F"/>
    <w:rsid w:val="0037743C"/>
    <w:rsid w:val="00381EA2"/>
    <w:rsid w:val="00382DB2"/>
    <w:rsid w:val="00383B58"/>
    <w:rsid w:val="00384264"/>
    <w:rsid w:val="00384860"/>
    <w:rsid w:val="003866C8"/>
    <w:rsid w:val="00386F63"/>
    <w:rsid w:val="003876C5"/>
    <w:rsid w:val="0039065B"/>
    <w:rsid w:val="00391B88"/>
    <w:rsid w:val="0039343D"/>
    <w:rsid w:val="00394F15"/>
    <w:rsid w:val="00396BFA"/>
    <w:rsid w:val="00397DEA"/>
    <w:rsid w:val="00397EEE"/>
    <w:rsid w:val="003A056C"/>
    <w:rsid w:val="003A0B60"/>
    <w:rsid w:val="003A3F21"/>
    <w:rsid w:val="003A4533"/>
    <w:rsid w:val="003A4727"/>
    <w:rsid w:val="003A4B2F"/>
    <w:rsid w:val="003A5BA8"/>
    <w:rsid w:val="003B0526"/>
    <w:rsid w:val="003B0CF2"/>
    <w:rsid w:val="003B1E39"/>
    <w:rsid w:val="003B2B16"/>
    <w:rsid w:val="003C0F43"/>
    <w:rsid w:val="003C21D6"/>
    <w:rsid w:val="003C71C7"/>
    <w:rsid w:val="003D0296"/>
    <w:rsid w:val="003D0F9E"/>
    <w:rsid w:val="003D1007"/>
    <w:rsid w:val="003D30D2"/>
    <w:rsid w:val="003D4446"/>
    <w:rsid w:val="003D51FE"/>
    <w:rsid w:val="003D6CEF"/>
    <w:rsid w:val="003D6EF2"/>
    <w:rsid w:val="003E5132"/>
    <w:rsid w:val="003E5C8D"/>
    <w:rsid w:val="003E5E5E"/>
    <w:rsid w:val="003E6F1E"/>
    <w:rsid w:val="003F18A3"/>
    <w:rsid w:val="003F1AE8"/>
    <w:rsid w:val="003F1EF1"/>
    <w:rsid w:val="003F368A"/>
    <w:rsid w:val="003F45E7"/>
    <w:rsid w:val="003F4BB7"/>
    <w:rsid w:val="00400150"/>
    <w:rsid w:val="00404570"/>
    <w:rsid w:val="00404DE3"/>
    <w:rsid w:val="00404F06"/>
    <w:rsid w:val="00404FB2"/>
    <w:rsid w:val="004062AF"/>
    <w:rsid w:val="00406422"/>
    <w:rsid w:val="00406866"/>
    <w:rsid w:val="00407C43"/>
    <w:rsid w:val="00407CC9"/>
    <w:rsid w:val="004104FF"/>
    <w:rsid w:val="0041530F"/>
    <w:rsid w:val="00415ECC"/>
    <w:rsid w:val="00416BBF"/>
    <w:rsid w:val="00417405"/>
    <w:rsid w:val="0041786E"/>
    <w:rsid w:val="00420B28"/>
    <w:rsid w:val="00420E58"/>
    <w:rsid w:val="00420FC2"/>
    <w:rsid w:val="004214E1"/>
    <w:rsid w:val="00421F93"/>
    <w:rsid w:val="00423D70"/>
    <w:rsid w:val="004262E4"/>
    <w:rsid w:val="00430578"/>
    <w:rsid w:val="00430719"/>
    <w:rsid w:val="00431972"/>
    <w:rsid w:val="00432BBE"/>
    <w:rsid w:val="00432ED3"/>
    <w:rsid w:val="00433306"/>
    <w:rsid w:val="0043371B"/>
    <w:rsid w:val="004348D8"/>
    <w:rsid w:val="004358BE"/>
    <w:rsid w:val="00435A33"/>
    <w:rsid w:val="00436103"/>
    <w:rsid w:val="00437924"/>
    <w:rsid w:val="00440B57"/>
    <w:rsid w:val="00441C17"/>
    <w:rsid w:val="00444759"/>
    <w:rsid w:val="0044583B"/>
    <w:rsid w:val="00446288"/>
    <w:rsid w:val="0044717D"/>
    <w:rsid w:val="004475D5"/>
    <w:rsid w:val="00450000"/>
    <w:rsid w:val="0045225F"/>
    <w:rsid w:val="004526F0"/>
    <w:rsid w:val="004541B4"/>
    <w:rsid w:val="00455CCD"/>
    <w:rsid w:val="00456074"/>
    <w:rsid w:val="00461991"/>
    <w:rsid w:val="00461C04"/>
    <w:rsid w:val="00462169"/>
    <w:rsid w:val="004628ED"/>
    <w:rsid w:val="00462996"/>
    <w:rsid w:val="004639B9"/>
    <w:rsid w:val="00464A78"/>
    <w:rsid w:val="00464D28"/>
    <w:rsid w:val="00465D18"/>
    <w:rsid w:val="0046703C"/>
    <w:rsid w:val="004676CC"/>
    <w:rsid w:val="0047065D"/>
    <w:rsid w:val="00470A45"/>
    <w:rsid w:val="004716D4"/>
    <w:rsid w:val="00472A67"/>
    <w:rsid w:val="00473492"/>
    <w:rsid w:val="0047447B"/>
    <w:rsid w:val="00475983"/>
    <w:rsid w:val="004767A7"/>
    <w:rsid w:val="00476B56"/>
    <w:rsid w:val="00476D6B"/>
    <w:rsid w:val="004810A4"/>
    <w:rsid w:val="00481E63"/>
    <w:rsid w:val="00482CF7"/>
    <w:rsid w:val="00483F0B"/>
    <w:rsid w:val="004873A4"/>
    <w:rsid w:val="00487A77"/>
    <w:rsid w:val="004902F8"/>
    <w:rsid w:val="004911F0"/>
    <w:rsid w:val="00491844"/>
    <w:rsid w:val="00491BD9"/>
    <w:rsid w:val="00492CF6"/>
    <w:rsid w:val="0049389B"/>
    <w:rsid w:val="00495E1B"/>
    <w:rsid w:val="0049631D"/>
    <w:rsid w:val="004964D8"/>
    <w:rsid w:val="004A1734"/>
    <w:rsid w:val="004A2B26"/>
    <w:rsid w:val="004A303D"/>
    <w:rsid w:val="004A3153"/>
    <w:rsid w:val="004A34C6"/>
    <w:rsid w:val="004A53F4"/>
    <w:rsid w:val="004A54C1"/>
    <w:rsid w:val="004A5E90"/>
    <w:rsid w:val="004A669A"/>
    <w:rsid w:val="004A7093"/>
    <w:rsid w:val="004B34FB"/>
    <w:rsid w:val="004B463B"/>
    <w:rsid w:val="004B4EF3"/>
    <w:rsid w:val="004B5BF5"/>
    <w:rsid w:val="004B6ADD"/>
    <w:rsid w:val="004B6C6B"/>
    <w:rsid w:val="004B7E2A"/>
    <w:rsid w:val="004B7E51"/>
    <w:rsid w:val="004C1635"/>
    <w:rsid w:val="004C1D8C"/>
    <w:rsid w:val="004C3416"/>
    <w:rsid w:val="004C3AF8"/>
    <w:rsid w:val="004C4B93"/>
    <w:rsid w:val="004D1739"/>
    <w:rsid w:val="004D1B8D"/>
    <w:rsid w:val="004D2CE7"/>
    <w:rsid w:val="004D5CF7"/>
    <w:rsid w:val="004D6F95"/>
    <w:rsid w:val="004E09D2"/>
    <w:rsid w:val="004E18A1"/>
    <w:rsid w:val="004E1DD1"/>
    <w:rsid w:val="004E1F90"/>
    <w:rsid w:val="004E68FA"/>
    <w:rsid w:val="004F1CDC"/>
    <w:rsid w:val="004F2BB4"/>
    <w:rsid w:val="004F3783"/>
    <w:rsid w:val="004F3CEE"/>
    <w:rsid w:val="004F4B5B"/>
    <w:rsid w:val="004F50BB"/>
    <w:rsid w:val="004F5C17"/>
    <w:rsid w:val="004F637E"/>
    <w:rsid w:val="00502A79"/>
    <w:rsid w:val="00503212"/>
    <w:rsid w:val="005044EC"/>
    <w:rsid w:val="00504B5C"/>
    <w:rsid w:val="00504BD4"/>
    <w:rsid w:val="00505612"/>
    <w:rsid w:val="00507FE4"/>
    <w:rsid w:val="0051264A"/>
    <w:rsid w:val="005128DF"/>
    <w:rsid w:val="00512900"/>
    <w:rsid w:val="005150CC"/>
    <w:rsid w:val="00516B5A"/>
    <w:rsid w:val="005177E1"/>
    <w:rsid w:val="005221D9"/>
    <w:rsid w:val="00523891"/>
    <w:rsid w:val="00523C42"/>
    <w:rsid w:val="00523E15"/>
    <w:rsid w:val="00524BE1"/>
    <w:rsid w:val="00527AD5"/>
    <w:rsid w:val="00530812"/>
    <w:rsid w:val="00530D63"/>
    <w:rsid w:val="005323C4"/>
    <w:rsid w:val="00533D00"/>
    <w:rsid w:val="005346F1"/>
    <w:rsid w:val="00534886"/>
    <w:rsid w:val="005352EF"/>
    <w:rsid w:val="0053553F"/>
    <w:rsid w:val="00535CF4"/>
    <w:rsid w:val="0053760F"/>
    <w:rsid w:val="00537D02"/>
    <w:rsid w:val="005430E3"/>
    <w:rsid w:val="0054492E"/>
    <w:rsid w:val="0054648E"/>
    <w:rsid w:val="00546E5C"/>
    <w:rsid w:val="00547F54"/>
    <w:rsid w:val="00550D88"/>
    <w:rsid w:val="00551A9D"/>
    <w:rsid w:val="00551C9E"/>
    <w:rsid w:val="00555A0E"/>
    <w:rsid w:val="00556754"/>
    <w:rsid w:val="00560108"/>
    <w:rsid w:val="00560972"/>
    <w:rsid w:val="005610B5"/>
    <w:rsid w:val="005637F6"/>
    <w:rsid w:val="00563D96"/>
    <w:rsid w:val="00566345"/>
    <w:rsid w:val="00570005"/>
    <w:rsid w:val="005709D6"/>
    <w:rsid w:val="005717B1"/>
    <w:rsid w:val="005728C2"/>
    <w:rsid w:val="005735E3"/>
    <w:rsid w:val="00576129"/>
    <w:rsid w:val="00576E57"/>
    <w:rsid w:val="00577CF2"/>
    <w:rsid w:val="005800FB"/>
    <w:rsid w:val="0058096A"/>
    <w:rsid w:val="00580D4C"/>
    <w:rsid w:val="00582D99"/>
    <w:rsid w:val="00583543"/>
    <w:rsid w:val="005910A4"/>
    <w:rsid w:val="00594D67"/>
    <w:rsid w:val="005953DF"/>
    <w:rsid w:val="005A0F8C"/>
    <w:rsid w:val="005A2192"/>
    <w:rsid w:val="005A2643"/>
    <w:rsid w:val="005A294E"/>
    <w:rsid w:val="005A36DD"/>
    <w:rsid w:val="005A3B79"/>
    <w:rsid w:val="005A4040"/>
    <w:rsid w:val="005A4DBE"/>
    <w:rsid w:val="005A50B6"/>
    <w:rsid w:val="005A57E1"/>
    <w:rsid w:val="005A57FB"/>
    <w:rsid w:val="005A61A7"/>
    <w:rsid w:val="005A6E46"/>
    <w:rsid w:val="005B0F25"/>
    <w:rsid w:val="005B2D4E"/>
    <w:rsid w:val="005B4280"/>
    <w:rsid w:val="005B6726"/>
    <w:rsid w:val="005B6903"/>
    <w:rsid w:val="005B7582"/>
    <w:rsid w:val="005C0420"/>
    <w:rsid w:val="005C0F4A"/>
    <w:rsid w:val="005C2036"/>
    <w:rsid w:val="005C21BE"/>
    <w:rsid w:val="005C31C7"/>
    <w:rsid w:val="005C3867"/>
    <w:rsid w:val="005C38DC"/>
    <w:rsid w:val="005C3CB3"/>
    <w:rsid w:val="005C49B8"/>
    <w:rsid w:val="005C5EBC"/>
    <w:rsid w:val="005C6254"/>
    <w:rsid w:val="005C6275"/>
    <w:rsid w:val="005C68E2"/>
    <w:rsid w:val="005C73B3"/>
    <w:rsid w:val="005D0134"/>
    <w:rsid w:val="005D0A0C"/>
    <w:rsid w:val="005D0D0F"/>
    <w:rsid w:val="005D52EA"/>
    <w:rsid w:val="005D7478"/>
    <w:rsid w:val="005D7CC8"/>
    <w:rsid w:val="005E0C2F"/>
    <w:rsid w:val="005E36FB"/>
    <w:rsid w:val="005E5120"/>
    <w:rsid w:val="005E7E54"/>
    <w:rsid w:val="005F059D"/>
    <w:rsid w:val="005F10EF"/>
    <w:rsid w:val="005F1277"/>
    <w:rsid w:val="005F28BD"/>
    <w:rsid w:val="005F339A"/>
    <w:rsid w:val="005F44F4"/>
    <w:rsid w:val="005F49C1"/>
    <w:rsid w:val="005F515C"/>
    <w:rsid w:val="005F7260"/>
    <w:rsid w:val="005F7E18"/>
    <w:rsid w:val="00600266"/>
    <w:rsid w:val="006008F7"/>
    <w:rsid w:val="006010B8"/>
    <w:rsid w:val="00604D2A"/>
    <w:rsid w:val="00606367"/>
    <w:rsid w:val="00607A94"/>
    <w:rsid w:val="006120A2"/>
    <w:rsid w:val="006120D6"/>
    <w:rsid w:val="006151F7"/>
    <w:rsid w:val="00615F0C"/>
    <w:rsid w:val="006170DB"/>
    <w:rsid w:val="00620ABF"/>
    <w:rsid w:val="006214AB"/>
    <w:rsid w:val="0062379C"/>
    <w:rsid w:val="00623D42"/>
    <w:rsid w:val="0062497A"/>
    <w:rsid w:val="006252B8"/>
    <w:rsid w:val="00627664"/>
    <w:rsid w:val="00627EF8"/>
    <w:rsid w:val="00630029"/>
    <w:rsid w:val="00631CC5"/>
    <w:rsid w:val="00631E85"/>
    <w:rsid w:val="00632876"/>
    <w:rsid w:val="00632AA6"/>
    <w:rsid w:val="006333D5"/>
    <w:rsid w:val="0063343B"/>
    <w:rsid w:val="00634FC6"/>
    <w:rsid w:val="00634FFB"/>
    <w:rsid w:val="0063627C"/>
    <w:rsid w:val="00637307"/>
    <w:rsid w:val="00637750"/>
    <w:rsid w:val="00637DFD"/>
    <w:rsid w:val="006411CE"/>
    <w:rsid w:val="00642964"/>
    <w:rsid w:val="00643AFB"/>
    <w:rsid w:val="00646CDA"/>
    <w:rsid w:val="0064754D"/>
    <w:rsid w:val="00647F26"/>
    <w:rsid w:val="00650334"/>
    <w:rsid w:val="00650928"/>
    <w:rsid w:val="00653071"/>
    <w:rsid w:val="006536B8"/>
    <w:rsid w:val="006538A0"/>
    <w:rsid w:val="00654761"/>
    <w:rsid w:val="00654C07"/>
    <w:rsid w:val="0066080A"/>
    <w:rsid w:val="00661213"/>
    <w:rsid w:val="0066238F"/>
    <w:rsid w:val="00662813"/>
    <w:rsid w:val="00663343"/>
    <w:rsid w:val="006640C8"/>
    <w:rsid w:val="0066410A"/>
    <w:rsid w:val="00664DA0"/>
    <w:rsid w:val="00664FE4"/>
    <w:rsid w:val="006650BB"/>
    <w:rsid w:val="00665164"/>
    <w:rsid w:val="006659C0"/>
    <w:rsid w:val="00665F71"/>
    <w:rsid w:val="006706A9"/>
    <w:rsid w:val="006707A0"/>
    <w:rsid w:val="006733D4"/>
    <w:rsid w:val="006745C7"/>
    <w:rsid w:val="0067629A"/>
    <w:rsid w:val="00680867"/>
    <w:rsid w:val="00681073"/>
    <w:rsid w:val="00681314"/>
    <w:rsid w:val="00681820"/>
    <w:rsid w:val="00682690"/>
    <w:rsid w:val="0068430D"/>
    <w:rsid w:val="006853D2"/>
    <w:rsid w:val="00686DCA"/>
    <w:rsid w:val="00687648"/>
    <w:rsid w:val="00690219"/>
    <w:rsid w:val="00691CF1"/>
    <w:rsid w:val="00691DA6"/>
    <w:rsid w:val="00693A93"/>
    <w:rsid w:val="00694C19"/>
    <w:rsid w:val="00695C20"/>
    <w:rsid w:val="00696396"/>
    <w:rsid w:val="0069690D"/>
    <w:rsid w:val="00696E87"/>
    <w:rsid w:val="00697E4B"/>
    <w:rsid w:val="006A01A7"/>
    <w:rsid w:val="006A0646"/>
    <w:rsid w:val="006A0D7C"/>
    <w:rsid w:val="006A1460"/>
    <w:rsid w:val="006A29B0"/>
    <w:rsid w:val="006A2F8F"/>
    <w:rsid w:val="006A4C48"/>
    <w:rsid w:val="006A5193"/>
    <w:rsid w:val="006A6C50"/>
    <w:rsid w:val="006A7254"/>
    <w:rsid w:val="006A79F4"/>
    <w:rsid w:val="006A7BE3"/>
    <w:rsid w:val="006B257C"/>
    <w:rsid w:val="006B5DD5"/>
    <w:rsid w:val="006B5E27"/>
    <w:rsid w:val="006B75D5"/>
    <w:rsid w:val="006C0C37"/>
    <w:rsid w:val="006C0E11"/>
    <w:rsid w:val="006C10DB"/>
    <w:rsid w:val="006C11A2"/>
    <w:rsid w:val="006C2EAB"/>
    <w:rsid w:val="006C3501"/>
    <w:rsid w:val="006C3921"/>
    <w:rsid w:val="006C522F"/>
    <w:rsid w:val="006C5586"/>
    <w:rsid w:val="006C58E0"/>
    <w:rsid w:val="006C6071"/>
    <w:rsid w:val="006C72B9"/>
    <w:rsid w:val="006D14C7"/>
    <w:rsid w:val="006D1F5C"/>
    <w:rsid w:val="006D2EB9"/>
    <w:rsid w:val="006D3980"/>
    <w:rsid w:val="006D4430"/>
    <w:rsid w:val="006D6449"/>
    <w:rsid w:val="006D69B7"/>
    <w:rsid w:val="006E018F"/>
    <w:rsid w:val="006E17F5"/>
    <w:rsid w:val="006E545E"/>
    <w:rsid w:val="006E54A5"/>
    <w:rsid w:val="006E5CAF"/>
    <w:rsid w:val="006E6087"/>
    <w:rsid w:val="006E6818"/>
    <w:rsid w:val="006F0156"/>
    <w:rsid w:val="006F0B6D"/>
    <w:rsid w:val="006F20E3"/>
    <w:rsid w:val="006F2231"/>
    <w:rsid w:val="006F3804"/>
    <w:rsid w:val="006F517E"/>
    <w:rsid w:val="006F5F4E"/>
    <w:rsid w:val="006F6BEE"/>
    <w:rsid w:val="006F72A6"/>
    <w:rsid w:val="006F7CB6"/>
    <w:rsid w:val="00700249"/>
    <w:rsid w:val="00700C6D"/>
    <w:rsid w:val="00705142"/>
    <w:rsid w:val="00706303"/>
    <w:rsid w:val="00707A41"/>
    <w:rsid w:val="00721330"/>
    <w:rsid w:val="007221DD"/>
    <w:rsid w:val="00722A8F"/>
    <w:rsid w:val="007309D5"/>
    <w:rsid w:val="00730F85"/>
    <w:rsid w:val="0073136C"/>
    <w:rsid w:val="00731BE4"/>
    <w:rsid w:val="00735D9E"/>
    <w:rsid w:val="00740E67"/>
    <w:rsid w:val="0074185D"/>
    <w:rsid w:val="00741C3A"/>
    <w:rsid w:val="00741D7A"/>
    <w:rsid w:val="00744F62"/>
    <w:rsid w:val="007457B5"/>
    <w:rsid w:val="00745D51"/>
    <w:rsid w:val="00745F6F"/>
    <w:rsid w:val="007467A2"/>
    <w:rsid w:val="00747010"/>
    <w:rsid w:val="007475C1"/>
    <w:rsid w:val="00752CAA"/>
    <w:rsid w:val="0075428E"/>
    <w:rsid w:val="00756200"/>
    <w:rsid w:val="00756C60"/>
    <w:rsid w:val="007572BD"/>
    <w:rsid w:val="007608EC"/>
    <w:rsid w:val="00763892"/>
    <w:rsid w:val="0076495D"/>
    <w:rsid w:val="00765B6F"/>
    <w:rsid w:val="00767554"/>
    <w:rsid w:val="0077098E"/>
    <w:rsid w:val="00771111"/>
    <w:rsid w:val="00771642"/>
    <w:rsid w:val="00772C70"/>
    <w:rsid w:val="00773010"/>
    <w:rsid w:val="007747F4"/>
    <w:rsid w:val="00774CAB"/>
    <w:rsid w:val="007764F0"/>
    <w:rsid w:val="00777AED"/>
    <w:rsid w:val="0078090A"/>
    <w:rsid w:val="007817BD"/>
    <w:rsid w:val="0078254F"/>
    <w:rsid w:val="00782EC3"/>
    <w:rsid w:val="0078502C"/>
    <w:rsid w:val="007855E0"/>
    <w:rsid w:val="0078617B"/>
    <w:rsid w:val="00786CA4"/>
    <w:rsid w:val="007877FC"/>
    <w:rsid w:val="00791E55"/>
    <w:rsid w:val="00793A56"/>
    <w:rsid w:val="0079497F"/>
    <w:rsid w:val="00795E19"/>
    <w:rsid w:val="007A0694"/>
    <w:rsid w:val="007A0EE4"/>
    <w:rsid w:val="007A1376"/>
    <w:rsid w:val="007A1E5B"/>
    <w:rsid w:val="007A2433"/>
    <w:rsid w:val="007A3955"/>
    <w:rsid w:val="007A49D0"/>
    <w:rsid w:val="007A502D"/>
    <w:rsid w:val="007A62DB"/>
    <w:rsid w:val="007A6B44"/>
    <w:rsid w:val="007A7BBF"/>
    <w:rsid w:val="007B078C"/>
    <w:rsid w:val="007B23BB"/>
    <w:rsid w:val="007B4C6F"/>
    <w:rsid w:val="007B4D04"/>
    <w:rsid w:val="007B5604"/>
    <w:rsid w:val="007B723F"/>
    <w:rsid w:val="007C14C7"/>
    <w:rsid w:val="007C2889"/>
    <w:rsid w:val="007C592D"/>
    <w:rsid w:val="007D0CC2"/>
    <w:rsid w:val="007D0D74"/>
    <w:rsid w:val="007D0E85"/>
    <w:rsid w:val="007D0FA6"/>
    <w:rsid w:val="007D16CA"/>
    <w:rsid w:val="007D2BBC"/>
    <w:rsid w:val="007D3810"/>
    <w:rsid w:val="007D3EEE"/>
    <w:rsid w:val="007D438F"/>
    <w:rsid w:val="007D49FA"/>
    <w:rsid w:val="007D5BE5"/>
    <w:rsid w:val="007D6342"/>
    <w:rsid w:val="007D67D4"/>
    <w:rsid w:val="007D72F6"/>
    <w:rsid w:val="007D7A02"/>
    <w:rsid w:val="007E433C"/>
    <w:rsid w:val="007E4B5F"/>
    <w:rsid w:val="007E573B"/>
    <w:rsid w:val="007E7448"/>
    <w:rsid w:val="007E7E9E"/>
    <w:rsid w:val="007F02B3"/>
    <w:rsid w:val="007F1E3F"/>
    <w:rsid w:val="007F314E"/>
    <w:rsid w:val="007F4E7B"/>
    <w:rsid w:val="007F4F44"/>
    <w:rsid w:val="007F5158"/>
    <w:rsid w:val="007F5A4C"/>
    <w:rsid w:val="007F5D80"/>
    <w:rsid w:val="00801B3B"/>
    <w:rsid w:val="00801B8F"/>
    <w:rsid w:val="00802CED"/>
    <w:rsid w:val="00806B0A"/>
    <w:rsid w:val="00806D11"/>
    <w:rsid w:val="0080786D"/>
    <w:rsid w:val="00810739"/>
    <w:rsid w:val="008130EB"/>
    <w:rsid w:val="0081361E"/>
    <w:rsid w:val="00813B0A"/>
    <w:rsid w:val="008209BD"/>
    <w:rsid w:val="00820DCF"/>
    <w:rsid w:val="008215E7"/>
    <w:rsid w:val="00821BFB"/>
    <w:rsid w:val="00822907"/>
    <w:rsid w:val="00824051"/>
    <w:rsid w:val="0082576A"/>
    <w:rsid w:val="00826FD5"/>
    <w:rsid w:val="0082735C"/>
    <w:rsid w:val="00827CCF"/>
    <w:rsid w:val="0083003F"/>
    <w:rsid w:val="00830550"/>
    <w:rsid w:val="008306A9"/>
    <w:rsid w:val="00830ABD"/>
    <w:rsid w:val="00832640"/>
    <w:rsid w:val="008351C3"/>
    <w:rsid w:val="0083571B"/>
    <w:rsid w:val="0083597A"/>
    <w:rsid w:val="00836EF6"/>
    <w:rsid w:val="00837434"/>
    <w:rsid w:val="008376B8"/>
    <w:rsid w:val="00841000"/>
    <w:rsid w:val="00842692"/>
    <w:rsid w:val="008427FE"/>
    <w:rsid w:val="008445AB"/>
    <w:rsid w:val="00845D53"/>
    <w:rsid w:val="00845FFD"/>
    <w:rsid w:val="0084640A"/>
    <w:rsid w:val="008476EA"/>
    <w:rsid w:val="00847D1A"/>
    <w:rsid w:val="00851DD2"/>
    <w:rsid w:val="0085230E"/>
    <w:rsid w:val="008551EC"/>
    <w:rsid w:val="00855FE3"/>
    <w:rsid w:val="00856CFB"/>
    <w:rsid w:val="00857151"/>
    <w:rsid w:val="008605A2"/>
    <w:rsid w:val="0086078A"/>
    <w:rsid w:val="00860CAA"/>
    <w:rsid w:val="008614BB"/>
    <w:rsid w:val="00862BC1"/>
    <w:rsid w:val="00863ED8"/>
    <w:rsid w:val="00864501"/>
    <w:rsid w:val="008645B0"/>
    <w:rsid w:val="00864D44"/>
    <w:rsid w:val="008674F1"/>
    <w:rsid w:val="008714AB"/>
    <w:rsid w:val="008716EB"/>
    <w:rsid w:val="008730AA"/>
    <w:rsid w:val="008753A2"/>
    <w:rsid w:val="00877C28"/>
    <w:rsid w:val="008818D7"/>
    <w:rsid w:val="00881E66"/>
    <w:rsid w:val="0088203A"/>
    <w:rsid w:val="008840C8"/>
    <w:rsid w:val="008851A4"/>
    <w:rsid w:val="008857C3"/>
    <w:rsid w:val="00885DD0"/>
    <w:rsid w:val="00886E59"/>
    <w:rsid w:val="008878F7"/>
    <w:rsid w:val="00890035"/>
    <w:rsid w:val="008906B3"/>
    <w:rsid w:val="0089329D"/>
    <w:rsid w:val="008A085A"/>
    <w:rsid w:val="008A226A"/>
    <w:rsid w:val="008A3867"/>
    <w:rsid w:val="008A3AE7"/>
    <w:rsid w:val="008A3CA4"/>
    <w:rsid w:val="008A6385"/>
    <w:rsid w:val="008A6721"/>
    <w:rsid w:val="008B0E70"/>
    <w:rsid w:val="008B113F"/>
    <w:rsid w:val="008B15AB"/>
    <w:rsid w:val="008B244D"/>
    <w:rsid w:val="008B272C"/>
    <w:rsid w:val="008B33FB"/>
    <w:rsid w:val="008B4762"/>
    <w:rsid w:val="008B6BE9"/>
    <w:rsid w:val="008B6C37"/>
    <w:rsid w:val="008C0A08"/>
    <w:rsid w:val="008C1AB5"/>
    <w:rsid w:val="008C1AEC"/>
    <w:rsid w:val="008C1B11"/>
    <w:rsid w:val="008C2AF8"/>
    <w:rsid w:val="008C587B"/>
    <w:rsid w:val="008D017B"/>
    <w:rsid w:val="008D0589"/>
    <w:rsid w:val="008D06AF"/>
    <w:rsid w:val="008D0843"/>
    <w:rsid w:val="008D12E7"/>
    <w:rsid w:val="008D2180"/>
    <w:rsid w:val="008D425C"/>
    <w:rsid w:val="008D451B"/>
    <w:rsid w:val="008D492F"/>
    <w:rsid w:val="008D51C1"/>
    <w:rsid w:val="008D5EEB"/>
    <w:rsid w:val="008D5FE4"/>
    <w:rsid w:val="008D6B13"/>
    <w:rsid w:val="008D6F49"/>
    <w:rsid w:val="008D6FB0"/>
    <w:rsid w:val="008D6FD9"/>
    <w:rsid w:val="008D709B"/>
    <w:rsid w:val="008D7127"/>
    <w:rsid w:val="008D7886"/>
    <w:rsid w:val="008E031D"/>
    <w:rsid w:val="008E09F8"/>
    <w:rsid w:val="008E0B2D"/>
    <w:rsid w:val="008E1415"/>
    <w:rsid w:val="008E147D"/>
    <w:rsid w:val="008E1A49"/>
    <w:rsid w:val="008E1E81"/>
    <w:rsid w:val="008E210C"/>
    <w:rsid w:val="008E2EFC"/>
    <w:rsid w:val="008E3DF8"/>
    <w:rsid w:val="008E4263"/>
    <w:rsid w:val="008E45F3"/>
    <w:rsid w:val="008E75A1"/>
    <w:rsid w:val="008E78F0"/>
    <w:rsid w:val="008E7B9B"/>
    <w:rsid w:val="008F0F80"/>
    <w:rsid w:val="008F3051"/>
    <w:rsid w:val="008F3A1D"/>
    <w:rsid w:val="008F4116"/>
    <w:rsid w:val="008F73AB"/>
    <w:rsid w:val="009019F2"/>
    <w:rsid w:val="009058E0"/>
    <w:rsid w:val="0090629D"/>
    <w:rsid w:val="009078A8"/>
    <w:rsid w:val="00910644"/>
    <w:rsid w:val="009119DE"/>
    <w:rsid w:val="00911ADD"/>
    <w:rsid w:val="00915BE5"/>
    <w:rsid w:val="009160F1"/>
    <w:rsid w:val="00916109"/>
    <w:rsid w:val="00921588"/>
    <w:rsid w:val="0092246B"/>
    <w:rsid w:val="00924150"/>
    <w:rsid w:val="00924B40"/>
    <w:rsid w:val="009254B0"/>
    <w:rsid w:val="009265C4"/>
    <w:rsid w:val="00930DD7"/>
    <w:rsid w:val="0093142D"/>
    <w:rsid w:val="00932048"/>
    <w:rsid w:val="009328A8"/>
    <w:rsid w:val="00933535"/>
    <w:rsid w:val="00933628"/>
    <w:rsid w:val="00940228"/>
    <w:rsid w:val="00940F65"/>
    <w:rsid w:val="00941E48"/>
    <w:rsid w:val="00944994"/>
    <w:rsid w:val="009472BC"/>
    <w:rsid w:val="00952306"/>
    <w:rsid w:val="009528A9"/>
    <w:rsid w:val="00954A41"/>
    <w:rsid w:val="009552B3"/>
    <w:rsid w:val="009562C5"/>
    <w:rsid w:val="0095671C"/>
    <w:rsid w:val="009605EE"/>
    <w:rsid w:val="009619DF"/>
    <w:rsid w:val="00961C7C"/>
    <w:rsid w:val="00963CB3"/>
    <w:rsid w:val="00966275"/>
    <w:rsid w:val="0096657E"/>
    <w:rsid w:val="0096691F"/>
    <w:rsid w:val="0096747D"/>
    <w:rsid w:val="00970370"/>
    <w:rsid w:val="00970485"/>
    <w:rsid w:val="0097123F"/>
    <w:rsid w:val="00971EFB"/>
    <w:rsid w:val="009740F1"/>
    <w:rsid w:val="0097450D"/>
    <w:rsid w:val="00975280"/>
    <w:rsid w:val="009770A8"/>
    <w:rsid w:val="00977B98"/>
    <w:rsid w:val="009802E6"/>
    <w:rsid w:val="00980534"/>
    <w:rsid w:val="00980567"/>
    <w:rsid w:val="00980B08"/>
    <w:rsid w:val="00982203"/>
    <w:rsid w:val="00982342"/>
    <w:rsid w:val="0098410B"/>
    <w:rsid w:val="009846B3"/>
    <w:rsid w:val="0098470C"/>
    <w:rsid w:val="009859D5"/>
    <w:rsid w:val="009861E4"/>
    <w:rsid w:val="009874BE"/>
    <w:rsid w:val="00987B32"/>
    <w:rsid w:val="0099127E"/>
    <w:rsid w:val="00993847"/>
    <w:rsid w:val="00994970"/>
    <w:rsid w:val="00994C12"/>
    <w:rsid w:val="00995E76"/>
    <w:rsid w:val="00996BB8"/>
    <w:rsid w:val="009A1013"/>
    <w:rsid w:val="009A1B20"/>
    <w:rsid w:val="009A352C"/>
    <w:rsid w:val="009A4454"/>
    <w:rsid w:val="009A6696"/>
    <w:rsid w:val="009A7054"/>
    <w:rsid w:val="009A7254"/>
    <w:rsid w:val="009A740B"/>
    <w:rsid w:val="009B25AC"/>
    <w:rsid w:val="009B48A7"/>
    <w:rsid w:val="009B6057"/>
    <w:rsid w:val="009B60CF"/>
    <w:rsid w:val="009C0028"/>
    <w:rsid w:val="009C1E6C"/>
    <w:rsid w:val="009C2097"/>
    <w:rsid w:val="009C2F29"/>
    <w:rsid w:val="009C41C5"/>
    <w:rsid w:val="009C7EDE"/>
    <w:rsid w:val="009D370E"/>
    <w:rsid w:val="009D3FDE"/>
    <w:rsid w:val="009D46C1"/>
    <w:rsid w:val="009E0F9A"/>
    <w:rsid w:val="009E2427"/>
    <w:rsid w:val="009E3696"/>
    <w:rsid w:val="009E4278"/>
    <w:rsid w:val="009E56CA"/>
    <w:rsid w:val="009E5F31"/>
    <w:rsid w:val="009E6917"/>
    <w:rsid w:val="009E7AC9"/>
    <w:rsid w:val="009F000B"/>
    <w:rsid w:val="009F0700"/>
    <w:rsid w:val="009F1C20"/>
    <w:rsid w:val="009F2ADA"/>
    <w:rsid w:val="009F2F56"/>
    <w:rsid w:val="009F5E54"/>
    <w:rsid w:val="00A00AC8"/>
    <w:rsid w:val="00A00F0D"/>
    <w:rsid w:val="00A01250"/>
    <w:rsid w:val="00A04671"/>
    <w:rsid w:val="00A06547"/>
    <w:rsid w:val="00A07C50"/>
    <w:rsid w:val="00A1002E"/>
    <w:rsid w:val="00A1121C"/>
    <w:rsid w:val="00A119B2"/>
    <w:rsid w:val="00A121FF"/>
    <w:rsid w:val="00A1236A"/>
    <w:rsid w:val="00A14CA3"/>
    <w:rsid w:val="00A1506F"/>
    <w:rsid w:val="00A1663D"/>
    <w:rsid w:val="00A166B4"/>
    <w:rsid w:val="00A17A2C"/>
    <w:rsid w:val="00A20F5A"/>
    <w:rsid w:val="00A21F10"/>
    <w:rsid w:val="00A234F3"/>
    <w:rsid w:val="00A23996"/>
    <w:rsid w:val="00A23F24"/>
    <w:rsid w:val="00A245DD"/>
    <w:rsid w:val="00A24E23"/>
    <w:rsid w:val="00A253C7"/>
    <w:rsid w:val="00A2721B"/>
    <w:rsid w:val="00A30F66"/>
    <w:rsid w:val="00A31A87"/>
    <w:rsid w:val="00A32281"/>
    <w:rsid w:val="00A32CF9"/>
    <w:rsid w:val="00A33113"/>
    <w:rsid w:val="00A34E98"/>
    <w:rsid w:val="00A358A4"/>
    <w:rsid w:val="00A35D19"/>
    <w:rsid w:val="00A360B1"/>
    <w:rsid w:val="00A4025E"/>
    <w:rsid w:val="00A41047"/>
    <w:rsid w:val="00A41613"/>
    <w:rsid w:val="00A435C6"/>
    <w:rsid w:val="00A45372"/>
    <w:rsid w:val="00A45CC2"/>
    <w:rsid w:val="00A47BB2"/>
    <w:rsid w:val="00A50700"/>
    <w:rsid w:val="00A5245C"/>
    <w:rsid w:val="00A539DA"/>
    <w:rsid w:val="00A53E16"/>
    <w:rsid w:val="00A56D1E"/>
    <w:rsid w:val="00A60959"/>
    <w:rsid w:val="00A61BB5"/>
    <w:rsid w:val="00A61BED"/>
    <w:rsid w:val="00A62BAE"/>
    <w:rsid w:val="00A633EB"/>
    <w:rsid w:val="00A63A42"/>
    <w:rsid w:val="00A64C6C"/>
    <w:rsid w:val="00A651BF"/>
    <w:rsid w:val="00A65D1B"/>
    <w:rsid w:val="00A66487"/>
    <w:rsid w:val="00A665BD"/>
    <w:rsid w:val="00A67565"/>
    <w:rsid w:val="00A72DE3"/>
    <w:rsid w:val="00A7324A"/>
    <w:rsid w:val="00A73DD6"/>
    <w:rsid w:val="00A756E9"/>
    <w:rsid w:val="00A75E26"/>
    <w:rsid w:val="00A83CFB"/>
    <w:rsid w:val="00A84B79"/>
    <w:rsid w:val="00A861F6"/>
    <w:rsid w:val="00A867DF"/>
    <w:rsid w:val="00A86DBD"/>
    <w:rsid w:val="00A955E8"/>
    <w:rsid w:val="00A96BEA"/>
    <w:rsid w:val="00A97484"/>
    <w:rsid w:val="00AA1FE7"/>
    <w:rsid w:val="00AA26E1"/>
    <w:rsid w:val="00AA409B"/>
    <w:rsid w:val="00AA43FF"/>
    <w:rsid w:val="00AA4521"/>
    <w:rsid w:val="00AA46BC"/>
    <w:rsid w:val="00AA491F"/>
    <w:rsid w:val="00AA5BC2"/>
    <w:rsid w:val="00AB054C"/>
    <w:rsid w:val="00AB137C"/>
    <w:rsid w:val="00AB179F"/>
    <w:rsid w:val="00AB1D25"/>
    <w:rsid w:val="00AB2B52"/>
    <w:rsid w:val="00AB79C3"/>
    <w:rsid w:val="00AC086B"/>
    <w:rsid w:val="00AC26DE"/>
    <w:rsid w:val="00AC2A73"/>
    <w:rsid w:val="00AC2BC0"/>
    <w:rsid w:val="00AC3011"/>
    <w:rsid w:val="00AC3CEF"/>
    <w:rsid w:val="00AC5466"/>
    <w:rsid w:val="00AC5B07"/>
    <w:rsid w:val="00AC7208"/>
    <w:rsid w:val="00AC76BC"/>
    <w:rsid w:val="00AC7CDF"/>
    <w:rsid w:val="00AD0DEA"/>
    <w:rsid w:val="00AD0ED7"/>
    <w:rsid w:val="00AD14D6"/>
    <w:rsid w:val="00AD4FE7"/>
    <w:rsid w:val="00AD52D3"/>
    <w:rsid w:val="00AD5390"/>
    <w:rsid w:val="00AD798A"/>
    <w:rsid w:val="00AE0559"/>
    <w:rsid w:val="00AE181A"/>
    <w:rsid w:val="00AE24B8"/>
    <w:rsid w:val="00AE3ECC"/>
    <w:rsid w:val="00AE48AD"/>
    <w:rsid w:val="00AE4965"/>
    <w:rsid w:val="00AE6F36"/>
    <w:rsid w:val="00AE7693"/>
    <w:rsid w:val="00AF4A78"/>
    <w:rsid w:val="00AF4FD8"/>
    <w:rsid w:val="00AF581C"/>
    <w:rsid w:val="00AF606D"/>
    <w:rsid w:val="00AF6C02"/>
    <w:rsid w:val="00B004FE"/>
    <w:rsid w:val="00B023E0"/>
    <w:rsid w:val="00B04490"/>
    <w:rsid w:val="00B04DE9"/>
    <w:rsid w:val="00B058F6"/>
    <w:rsid w:val="00B05A4F"/>
    <w:rsid w:val="00B06116"/>
    <w:rsid w:val="00B069ED"/>
    <w:rsid w:val="00B1087A"/>
    <w:rsid w:val="00B10C32"/>
    <w:rsid w:val="00B10DD3"/>
    <w:rsid w:val="00B12302"/>
    <w:rsid w:val="00B128E3"/>
    <w:rsid w:val="00B12A8D"/>
    <w:rsid w:val="00B157A0"/>
    <w:rsid w:val="00B160D2"/>
    <w:rsid w:val="00B16C47"/>
    <w:rsid w:val="00B2088E"/>
    <w:rsid w:val="00B20A42"/>
    <w:rsid w:val="00B2139D"/>
    <w:rsid w:val="00B23D4A"/>
    <w:rsid w:val="00B24390"/>
    <w:rsid w:val="00B244BB"/>
    <w:rsid w:val="00B2573B"/>
    <w:rsid w:val="00B257C9"/>
    <w:rsid w:val="00B3021F"/>
    <w:rsid w:val="00B3069B"/>
    <w:rsid w:val="00B30715"/>
    <w:rsid w:val="00B312CB"/>
    <w:rsid w:val="00B33156"/>
    <w:rsid w:val="00B348FE"/>
    <w:rsid w:val="00B350E5"/>
    <w:rsid w:val="00B4026D"/>
    <w:rsid w:val="00B40EBE"/>
    <w:rsid w:val="00B44A13"/>
    <w:rsid w:val="00B44B6A"/>
    <w:rsid w:val="00B450EF"/>
    <w:rsid w:val="00B46ECB"/>
    <w:rsid w:val="00B46F48"/>
    <w:rsid w:val="00B47A6F"/>
    <w:rsid w:val="00B47C25"/>
    <w:rsid w:val="00B47D6C"/>
    <w:rsid w:val="00B47DF3"/>
    <w:rsid w:val="00B514CF"/>
    <w:rsid w:val="00B52A2E"/>
    <w:rsid w:val="00B53519"/>
    <w:rsid w:val="00B53B2D"/>
    <w:rsid w:val="00B55FEE"/>
    <w:rsid w:val="00B56479"/>
    <w:rsid w:val="00B60856"/>
    <w:rsid w:val="00B60891"/>
    <w:rsid w:val="00B6286C"/>
    <w:rsid w:val="00B630C1"/>
    <w:rsid w:val="00B64019"/>
    <w:rsid w:val="00B65BA4"/>
    <w:rsid w:val="00B70002"/>
    <w:rsid w:val="00B70A10"/>
    <w:rsid w:val="00B721D8"/>
    <w:rsid w:val="00B73791"/>
    <w:rsid w:val="00B73BDA"/>
    <w:rsid w:val="00B74795"/>
    <w:rsid w:val="00B76E69"/>
    <w:rsid w:val="00B77D31"/>
    <w:rsid w:val="00B80446"/>
    <w:rsid w:val="00B80EEE"/>
    <w:rsid w:val="00B81191"/>
    <w:rsid w:val="00B83DBB"/>
    <w:rsid w:val="00B83F23"/>
    <w:rsid w:val="00B85026"/>
    <w:rsid w:val="00B8721E"/>
    <w:rsid w:val="00B875F4"/>
    <w:rsid w:val="00B923CC"/>
    <w:rsid w:val="00B92A4C"/>
    <w:rsid w:val="00B92C50"/>
    <w:rsid w:val="00B937DB"/>
    <w:rsid w:val="00B94150"/>
    <w:rsid w:val="00B95E2E"/>
    <w:rsid w:val="00B95FD2"/>
    <w:rsid w:val="00B96E32"/>
    <w:rsid w:val="00BA0939"/>
    <w:rsid w:val="00BA0CAC"/>
    <w:rsid w:val="00BA0CCC"/>
    <w:rsid w:val="00BA23A3"/>
    <w:rsid w:val="00BA23D8"/>
    <w:rsid w:val="00BA3E3A"/>
    <w:rsid w:val="00BA5AB2"/>
    <w:rsid w:val="00BA683E"/>
    <w:rsid w:val="00BB0AD0"/>
    <w:rsid w:val="00BB31B2"/>
    <w:rsid w:val="00BB3A77"/>
    <w:rsid w:val="00BB42BF"/>
    <w:rsid w:val="00BB4AD4"/>
    <w:rsid w:val="00BB4D45"/>
    <w:rsid w:val="00BB4D46"/>
    <w:rsid w:val="00BB53F7"/>
    <w:rsid w:val="00BB57F9"/>
    <w:rsid w:val="00BB683D"/>
    <w:rsid w:val="00BB72E5"/>
    <w:rsid w:val="00BC09CD"/>
    <w:rsid w:val="00BC245B"/>
    <w:rsid w:val="00BC3854"/>
    <w:rsid w:val="00BC45B7"/>
    <w:rsid w:val="00BC790B"/>
    <w:rsid w:val="00BD0821"/>
    <w:rsid w:val="00BD0C2C"/>
    <w:rsid w:val="00BD24B8"/>
    <w:rsid w:val="00BD33D9"/>
    <w:rsid w:val="00BD4657"/>
    <w:rsid w:val="00BE2455"/>
    <w:rsid w:val="00BE3D79"/>
    <w:rsid w:val="00BE499B"/>
    <w:rsid w:val="00BE4A86"/>
    <w:rsid w:val="00BE4C2A"/>
    <w:rsid w:val="00BE6970"/>
    <w:rsid w:val="00BE6EF8"/>
    <w:rsid w:val="00BF005D"/>
    <w:rsid w:val="00BF0C01"/>
    <w:rsid w:val="00BF2099"/>
    <w:rsid w:val="00BF58E9"/>
    <w:rsid w:val="00C007F2"/>
    <w:rsid w:val="00C00B94"/>
    <w:rsid w:val="00C01574"/>
    <w:rsid w:val="00C029FC"/>
    <w:rsid w:val="00C02C2A"/>
    <w:rsid w:val="00C04540"/>
    <w:rsid w:val="00C05850"/>
    <w:rsid w:val="00C07654"/>
    <w:rsid w:val="00C07AD4"/>
    <w:rsid w:val="00C07FD0"/>
    <w:rsid w:val="00C1055D"/>
    <w:rsid w:val="00C10C57"/>
    <w:rsid w:val="00C112C1"/>
    <w:rsid w:val="00C11CD6"/>
    <w:rsid w:val="00C12E41"/>
    <w:rsid w:val="00C133A6"/>
    <w:rsid w:val="00C13970"/>
    <w:rsid w:val="00C20CAB"/>
    <w:rsid w:val="00C21444"/>
    <w:rsid w:val="00C21AA0"/>
    <w:rsid w:val="00C2269C"/>
    <w:rsid w:val="00C22C13"/>
    <w:rsid w:val="00C275FC"/>
    <w:rsid w:val="00C31CDF"/>
    <w:rsid w:val="00C31DCF"/>
    <w:rsid w:val="00C32D3A"/>
    <w:rsid w:val="00C34F0C"/>
    <w:rsid w:val="00C362AD"/>
    <w:rsid w:val="00C364AA"/>
    <w:rsid w:val="00C4242D"/>
    <w:rsid w:val="00C42A5B"/>
    <w:rsid w:val="00C43E83"/>
    <w:rsid w:val="00C442E0"/>
    <w:rsid w:val="00C4614E"/>
    <w:rsid w:val="00C4749A"/>
    <w:rsid w:val="00C47E2A"/>
    <w:rsid w:val="00C51A0B"/>
    <w:rsid w:val="00C54570"/>
    <w:rsid w:val="00C55E2F"/>
    <w:rsid w:val="00C56963"/>
    <w:rsid w:val="00C57423"/>
    <w:rsid w:val="00C60893"/>
    <w:rsid w:val="00C60E0A"/>
    <w:rsid w:val="00C60F98"/>
    <w:rsid w:val="00C61255"/>
    <w:rsid w:val="00C63970"/>
    <w:rsid w:val="00C63F7A"/>
    <w:rsid w:val="00C657E3"/>
    <w:rsid w:val="00C6589E"/>
    <w:rsid w:val="00C6606A"/>
    <w:rsid w:val="00C662F5"/>
    <w:rsid w:val="00C6769A"/>
    <w:rsid w:val="00C6790F"/>
    <w:rsid w:val="00C7087A"/>
    <w:rsid w:val="00C70AC0"/>
    <w:rsid w:val="00C71956"/>
    <w:rsid w:val="00C724A3"/>
    <w:rsid w:val="00C73EE2"/>
    <w:rsid w:val="00C74B2A"/>
    <w:rsid w:val="00C74E69"/>
    <w:rsid w:val="00C76D98"/>
    <w:rsid w:val="00C7724B"/>
    <w:rsid w:val="00C80343"/>
    <w:rsid w:val="00C81B98"/>
    <w:rsid w:val="00C827E6"/>
    <w:rsid w:val="00C82BF5"/>
    <w:rsid w:val="00C82F31"/>
    <w:rsid w:val="00C8541F"/>
    <w:rsid w:val="00C86B77"/>
    <w:rsid w:val="00C86DDF"/>
    <w:rsid w:val="00C86E2D"/>
    <w:rsid w:val="00C87923"/>
    <w:rsid w:val="00C87BB3"/>
    <w:rsid w:val="00C90FFD"/>
    <w:rsid w:val="00C9130E"/>
    <w:rsid w:val="00C93066"/>
    <w:rsid w:val="00C936F4"/>
    <w:rsid w:val="00C94D9B"/>
    <w:rsid w:val="00C95B85"/>
    <w:rsid w:val="00C965DF"/>
    <w:rsid w:val="00C967A8"/>
    <w:rsid w:val="00C971C2"/>
    <w:rsid w:val="00C97BA1"/>
    <w:rsid w:val="00CA32DF"/>
    <w:rsid w:val="00CA5AD2"/>
    <w:rsid w:val="00CA6B66"/>
    <w:rsid w:val="00CB0317"/>
    <w:rsid w:val="00CB05F5"/>
    <w:rsid w:val="00CB4170"/>
    <w:rsid w:val="00CB42AA"/>
    <w:rsid w:val="00CB441E"/>
    <w:rsid w:val="00CB5A15"/>
    <w:rsid w:val="00CB5E64"/>
    <w:rsid w:val="00CB6EC2"/>
    <w:rsid w:val="00CC1EBB"/>
    <w:rsid w:val="00CC2B78"/>
    <w:rsid w:val="00CC3E11"/>
    <w:rsid w:val="00CC5C3E"/>
    <w:rsid w:val="00CC5F6B"/>
    <w:rsid w:val="00CC734B"/>
    <w:rsid w:val="00CD0839"/>
    <w:rsid w:val="00CD0D67"/>
    <w:rsid w:val="00CD1805"/>
    <w:rsid w:val="00CD20A0"/>
    <w:rsid w:val="00CD22ED"/>
    <w:rsid w:val="00CD2CD2"/>
    <w:rsid w:val="00CD4AC0"/>
    <w:rsid w:val="00CD5BA0"/>
    <w:rsid w:val="00CE1ABB"/>
    <w:rsid w:val="00CE5FB4"/>
    <w:rsid w:val="00CE65C3"/>
    <w:rsid w:val="00CE6D4A"/>
    <w:rsid w:val="00CE7F3E"/>
    <w:rsid w:val="00CF00D8"/>
    <w:rsid w:val="00CF111D"/>
    <w:rsid w:val="00CF3203"/>
    <w:rsid w:val="00CF3253"/>
    <w:rsid w:val="00CF3506"/>
    <w:rsid w:val="00CF362F"/>
    <w:rsid w:val="00CF408A"/>
    <w:rsid w:val="00CF53D7"/>
    <w:rsid w:val="00CF5ACA"/>
    <w:rsid w:val="00CF5E90"/>
    <w:rsid w:val="00CF7527"/>
    <w:rsid w:val="00CF77BD"/>
    <w:rsid w:val="00D0152B"/>
    <w:rsid w:val="00D01642"/>
    <w:rsid w:val="00D016E8"/>
    <w:rsid w:val="00D01738"/>
    <w:rsid w:val="00D01744"/>
    <w:rsid w:val="00D021FD"/>
    <w:rsid w:val="00D02612"/>
    <w:rsid w:val="00D03B3C"/>
    <w:rsid w:val="00D07DE9"/>
    <w:rsid w:val="00D112C4"/>
    <w:rsid w:val="00D118DC"/>
    <w:rsid w:val="00D125BE"/>
    <w:rsid w:val="00D14EEB"/>
    <w:rsid w:val="00D15165"/>
    <w:rsid w:val="00D15630"/>
    <w:rsid w:val="00D15FF4"/>
    <w:rsid w:val="00D16E39"/>
    <w:rsid w:val="00D205CC"/>
    <w:rsid w:val="00D20DC1"/>
    <w:rsid w:val="00D2168F"/>
    <w:rsid w:val="00D21B27"/>
    <w:rsid w:val="00D21D2E"/>
    <w:rsid w:val="00D22581"/>
    <w:rsid w:val="00D2633B"/>
    <w:rsid w:val="00D27AA8"/>
    <w:rsid w:val="00D27DE7"/>
    <w:rsid w:val="00D30379"/>
    <w:rsid w:val="00D31CA4"/>
    <w:rsid w:val="00D31F24"/>
    <w:rsid w:val="00D324E7"/>
    <w:rsid w:val="00D338A0"/>
    <w:rsid w:val="00D34D04"/>
    <w:rsid w:val="00D34D38"/>
    <w:rsid w:val="00D37087"/>
    <w:rsid w:val="00D4168B"/>
    <w:rsid w:val="00D429C3"/>
    <w:rsid w:val="00D42CA6"/>
    <w:rsid w:val="00D42D37"/>
    <w:rsid w:val="00D42DFC"/>
    <w:rsid w:val="00D42F21"/>
    <w:rsid w:val="00D468AB"/>
    <w:rsid w:val="00D50545"/>
    <w:rsid w:val="00D51A78"/>
    <w:rsid w:val="00D5249B"/>
    <w:rsid w:val="00D526F3"/>
    <w:rsid w:val="00D52A06"/>
    <w:rsid w:val="00D56143"/>
    <w:rsid w:val="00D56F87"/>
    <w:rsid w:val="00D61E84"/>
    <w:rsid w:val="00D627A8"/>
    <w:rsid w:val="00D62A2E"/>
    <w:rsid w:val="00D63E1F"/>
    <w:rsid w:val="00D653E4"/>
    <w:rsid w:val="00D657E7"/>
    <w:rsid w:val="00D66710"/>
    <w:rsid w:val="00D66DD6"/>
    <w:rsid w:val="00D67918"/>
    <w:rsid w:val="00D7007A"/>
    <w:rsid w:val="00D72FC5"/>
    <w:rsid w:val="00D7303E"/>
    <w:rsid w:val="00D74DC5"/>
    <w:rsid w:val="00D75114"/>
    <w:rsid w:val="00D75B42"/>
    <w:rsid w:val="00D76B4F"/>
    <w:rsid w:val="00D7714E"/>
    <w:rsid w:val="00D8012D"/>
    <w:rsid w:val="00D81C7C"/>
    <w:rsid w:val="00D81FFC"/>
    <w:rsid w:val="00D840AB"/>
    <w:rsid w:val="00D842CE"/>
    <w:rsid w:val="00D86CE6"/>
    <w:rsid w:val="00D90820"/>
    <w:rsid w:val="00D920AA"/>
    <w:rsid w:val="00D93866"/>
    <w:rsid w:val="00D94EBE"/>
    <w:rsid w:val="00D9537D"/>
    <w:rsid w:val="00D972A2"/>
    <w:rsid w:val="00DA0772"/>
    <w:rsid w:val="00DA0A8B"/>
    <w:rsid w:val="00DA1184"/>
    <w:rsid w:val="00DA33D1"/>
    <w:rsid w:val="00DA3E95"/>
    <w:rsid w:val="00DA4865"/>
    <w:rsid w:val="00DA5D9B"/>
    <w:rsid w:val="00DA7899"/>
    <w:rsid w:val="00DA7AE2"/>
    <w:rsid w:val="00DA7BF1"/>
    <w:rsid w:val="00DB0A8A"/>
    <w:rsid w:val="00DB0D92"/>
    <w:rsid w:val="00DB20A3"/>
    <w:rsid w:val="00DB228C"/>
    <w:rsid w:val="00DB3915"/>
    <w:rsid w:val="00DB3982"/>
    <w:rsid w:val="00DB40E7"/>
    <w:rsid w:val="00DB4AB6"/>
    <w:rsid w:val="00DB555C"/>
    <w:rsid w:val="00DB6A19"/>
    <w:rsid w:val="00DC0333"/>
    <w:rsid w:val="00DC10CC"/>
    <w:rsid w:val="00DC3EF7"/>
    <w:rsid w:val="00DC4459"/>
    <w:rsid w:val="00DC53DB"/>
    <w:rsid w:val="00DC7751"/>
    <w:rsid w:val="00DC7E11"/>
    <w:rsid w:val="00DD08EB"/>
    <w:rsid w:val="00DD0E97"/>
    <w:rsid w:val="00DD1779"/>
    <w:rsid w:val="00DD18C6"/>
    <w:rsid w:val="00DD25E8"/>
    <w:rsid w:val="00DD25F2"/>
    <w:rsid w:val="00DD2837"/>
    <w:rsid w:val="00DD4286"/>
    <w:rsid w:val="00DD464D"/>
    <w:rsid w:val="00DD4ED8"/>
    <w:rsid w:val="00DD67F3"/>
    <w:rsid w:val="00DE2BE4"/>
    <w:rsid w:val="00DE3497"/>
    <w:rsid w:val="00DE6EDD"/>
    <w:rsid w:val="00DF263F"/>
    <w:rsid w:val="00DF31F8"/>
    <w:rsid w:val="00DF5B0D"/>
    <w:rsid w:val="00DF77F8"/>
    <w:rsid w:val="00E01B86"/>
    <w:rsid w:val="00E02524"/>
    <w:rsid w:val="00E0258F"/>
    <w:rsid w:val="00E042BC"/>
    <w:rsid w:val="00E04B17"/>
    <w:rsid w:val="00E05F01"/>
    <w:rsid w:val="00E061EA"/>
    <w:rsid w:val="00E06EAD"/>
    <w:rsid w:val="00E076B2"/>
    <w:rsid w:val="00E11012"/>
    <w:rsid w:val="00E12630"/>
    <w:rsid w:val="00E13831"/>
    <w:rsid w:val="00E14968"/>
    <w:rsid w:val="00E14B47"/>
    <w:rsid w:val="00E20331"/>
    <w:rsid w:val="00E20E78"/>
    <w:rsid w:val="00E2120A"/>
    <w:rsid w:val="00E229BD"/>
    <w:rsid w:val="00E24277"/>
    <w:rsid w:val="00E253C2"/>
    <w:rsid w:val="00E26F11"/>
    <w:rsid w:val="00E2773F"/>
    <w:rsid w:val="00E279EC"/>
    <w:rsid w:val="00E3154F"/>
    <w:rsid w:val="00E32204"/>
    <w:rsid w:val="00E34FA4"/>
    <w:rsid w:val="00E36028"/>
    <w:rsid w:val="00E36973"/>
    <w:rsid w:val="00E37BFA"/>
    <w:rsid w:val="00E40C3C"/>
    <w:rsid w:val="00E43C19"/>
    <w:rsid w:val="00E43F51"/>
    <w:rsid w:val="00E44F7B"/>
    <w:rsid w:val="00E461CE"/>
    <w:rsid w:val="00E47719"/>
    <w:rsid w:val="00E55DFC"/>
    <w:rsid w:val="00E57985"/>
    <w:rsid w:val="00E61F0B"/>
    <w:rsid w:val="00E62F4F"/>
    <w:rsid w:val="00E7128B"/>
    <w:rsid w:val="00E72329"/>
    <w:rsid w:val="00E75C8F"/>
    <w:rsid w:val="00E81BF1"/>
    <w:rsid w:val="00E82018"/>
    <w:rsid w:val="00E84D3D"/>
    <w:rsid w:val="00E870D2"/>
    <w:rsid w:val="00E87CBE"/>
    <w:rsid w:val="00E90476"/>
    <w:rsid w:val="00E91308"/>
    <w:rsid w:val="00E94EF4"/>
    <w:rsid w:val="00E96D9C"/>
    <w:rsid w:val="00E97EDA"/>
    <w:rsid w:val="00EA04C4"/>
    <w:rsid w:val="00EA3DBE"/>
    <w:rsid w:val="00EA4706"/>
    <w:rsid w:val="00EA5A0F"/>
    <w:rsid w:val="00EA63F1"/>
    <w:rsid w:val="00EB019C"/>
    <w:rsid w:val="00EB055D"/>
    <w:rsid w:val="00EC1225"/>
    <w:rsid w:val="00EC1B0C"/>
    <w:rsid w:val="00EC2B40"/>
    <w:rsid w:val="00EC4E64"/>
    <w:rsid w:val="00EC63B2"/>
    <w:rsid w:val="00EC676D"/>
    <w:rsid w:val="00EC69F5"/>
    <w:rsid w:val="00ED0477"/>
    <w:rsid w:val="00ED0D29"/>
    <w:rsid w:val="00ED47DF"/>
    <w:rsid w:val="00ED505D"/>
    <w:rsid w:val="00ED512E"/>
    <w:rsid w:val="00ED5B77"/>
    <w:rsid w:val="00ED6BBE"/>
    <w:rsid w:val="00ED766A"/>
    <w:rsid w:val="00EE07E3"/>
    <w:rsid w:val="00EE12D0"/>
    <w:rsid w:val="00EE26EE"/>
    <w:rsid w:val="00EE4560"/>
    <w:rsid w:val="00EE5596"/>
    <w:rsid w:val="00EE61CA"/>
    <w:rsid w:val="00EE65D7"/>
    <w:rsid w:val="00EF234B"/>
    <w:rsid w:val="00EF3BBB"/>
    <w:rsid w:val="00EF4ACA"/>
    <w:rsid w:val="00EF6EA9"/>
    <w:rsid w:val="00F0122A"/>
    <w:rsid w:val="00F0125B"/>
    <w:rsid w:val="00F02511"/>
    <w:rsid w:val="00F0256E"/>
    <w:rsid w:val="00F030D7"/>
    <w:rsid w:val="00F0436F"/>
    <w:rsid w:val="00F0505E"/>
    <w:rsid w:val="00F05DB4"/>
    <w:rsid w:val="00F06D75"/>
    <w:rsid w:val="00F07DA7"/>
    <w:rsid w:val="00F07FAC"/>
    <w:rsid w:val="00F100BB"/>
    <w:rsid w:val="00F112D7"/>
    <w:rsid w:val="00F14CE7"/>
    <w:rsid w:val="00F151E8"/>
    <w:rsid w:val="00F15316"/>
    <w:rsid w:val="00F158A8"/>
    <w:rsid w:val="00F16708"/>
    <w:rsid w:val="00F17D7A"/>
    <w:rsid w:val="00F20F58"/>
    <w:rsid w:val="00F21AFD"/>
    <w:rsid w:val="00F22511"/>
    <w:rsid w:val="00F237BD"/>
    <w:rsid w:val="00F2471D"/>
    <w:rsid w:val="00F260BF"/>
    <w:rsid w:val="00F30253"/>
    <w:rsid w:val="00F303C6"/>
    <w:rsid w:val="00F30B9B"/>
    <w:rsid w:val="00F31279"/>
    <w:rsid w:val="00F31C1E"/>
    <w:rsid w:val="00F325A2"/>
    <w:rsid w:val="00F33D34"/>
    <w:rsid w:val="00F34454"/>
    <w:rsid w:val="00F34E7F"/>
    <w:rsid w:val="00F35987"/>
    <w:rsid w:val="00F35D8B"/>
    <w:rsid w:val="00F37DFF"/>
    <w:rsid w:val="00F4008D"/>
    <w:rsid w:val="00F40261"/>
    <w:rsid w:val="00F405A8"/>
    <w:rsid w:val="00F410EA"/>
    <w:rsid w:val="00F41402"/>
    <w:rsid w:val="00F414E3"/>
    <w:rsid w:val="00F41FAA"/>
    <w:rsid w:val="00F43207"/>
    <w:rsid w:val="00F43DF7"/>
    <w:rsid w:val="00F4504C"/>
    <w:rsid w:val="00F45B1B"/>
    <w:rsid w:val="00F475BE"/>
    <w:rsid w:val="00F50B10"/>
    <w:rsid w:val="00F51E75"/>
    <w:rsid w:val="00F51FB4"/>
    <w:rsid w:val="00F53000"/>
    <w:rsid w:val="00F5459A"/>
    <w:rsid w:val="00F5646F"/>
    <w:rsid w:val="00F56A0E"/>
    <w:rsid w:val="00F56C35"/>
    <w:rsid w:val="00F56DE4"/>
    <w:rsid w:val="00F5731F"/>
    <w:rsid w:val="00F5752E"/>
    <w:rsid w:val="00F604EB"/>
    <w:rsid w:val="00F62254"/>
    <w:rsid w:val="00F623AD"/>
    <w:rsid w:val="00F6269F"/>
    <w:rsid w:val="00F63281"/>
    <w:rsid w:val="00F64818"/>
    <w:rsid w:val="00F652E8"/>
    <w:rsid w:val="00F653D7"/>
    <w:rsid w:val="00F6568A"/>
    <w:rsid w:val="00F67027"/>
    <w:rsid w:val="00F67E33"/>
    <w:rsid w:val="00F70423"/>
    <w:rsid w:val="00F7153D"/>
    <w:rsid w:val="00F71705"/>
    <w:rsid w:val="00F71FE7"/>
    <w:rsid w:val="00F72596"/>
    <w:rsid w:val="00F73223"/>
    <w:rsid w:val="00F73361"/>
    <w:rsid w:val="00F73500"/>
    <w:rsid w:val="00F737B2"/>
    <w:rsid w:val="00F7575B"/>
    <w:rsid w:val="00F775E2"/>
    <w:rsid w:val="00F802F4"/>
    <w:rsid w:val="00F80573"/>
    <w:rsid w:val="00F811D8"/>
    <w:rsid w:val="00F8132F"/>
    <w:rsid w:val="00F815B7"/>
    <w:rsid w:val="00F81F0A"/>
    <w:rsid w:val="00F843A1"/>
    <w:rsid w:val="00F85BCC"/>
    <w:rsid w:val="00F879E1"/>
    <w:rsid w:val="00F93FF4"/>
    <w:rsid w:val="00F94AB8"/>
    <w:rsid w:val="00F952EA"/>
    <w:rsid w:val="00F9611A"/>
    <w:rsid w:val="00F97407"/>
    <w:rsid w:val="00FA0A02"/>
    <w:rsid w:val="00FA1248"/>
    <w:rsid w:val="00FA1BAF"/>
    <w:rsid w:val="00FA1DBF"/>
    <w:rsid w:val="00FA309D"/>
    <w:rsid w:val="00FA56AE"/>
    <w:rsid w:val="00FA5D3D"/>
    <w:rsid w:val="00FA6244"/>
    <w:rsid w:val="00FA7001"/>
    <w:rsid w:val="00FB124B"/>
    <w:rsid w:val="00FB1355"/>
    <w:rsid w:val="00FB3E8D"/>
    <w:rsid w:val="00FB610B"/>
    <w:rsid w:val="00FC1101"/>
    <w:rsid w:val="00FC185C"/>
    <w:rsid w:val="00FC1985"/>
    <w:rsid w:val="00FC3CEB"/>
    <w:rsid w:val="00FC502C"/>
    <w:rsid w:val="00FC5A57"/>
    <w:rsid w:val="00FC617C"/>
    <w:rsid w:val="00FD0C7E"/>
    <w:rsid w:val="00FD1E5C"/>
    <w:rsid w:val="00FD3F96"/>
    <w:rsid w:val="00FD5EA9"/>
    <w:rsid w:val="00FD7C1E"/>
    <w:rsid w:val="00FE0ADD"/>
    <w:rsid w:val="00FE1D39"/>
    <w:rsid w:val="00FE2A4F"/>
    <w:rsid w:val="00FE50F5"/>
    <w:rsid w:val="00FE64C9"/>
    <w:rsid w:val="00FE7C4D"/>
    <w:rsid w:val="00FE7CFC"/>
    <w:rsid w:val="00FF2AC5"/>
    <w:rsid w:val="00FF30FC"/>
    <w:rsid w:val="00FF3C09"/>
    <w:rsid w:val="00FF4FD5"/>
    <w:rsid w:val="00FF6516"/>
    <w:rsid w:val="00FF6549"/>
    <w:rsid w:val="00FF73DF"/>
    <w:rsid w:val="00FF7E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fill="f" fillcolor="white">
      <v:fill color="white" on="f"/>
      <v:stroke dashstyle="dash" weight="2.5pt"/>
      <o:colormru v:ext="edit" colors="#6f9,#9f9"/>
    </o:shapedefaults>
    <o:shapelayout v:ext="edit">
      <o:idmap v:ext="edit" data="1"/>
    </o:shapelayout>
  </w:shapeDefaults>
  <w:decimalSymbol w:val="."/>
  <w:listSeparator w:val=","/>
  <w14:docId w14:val="35DEEE23"/>
  <w15:docId w15:val="{F91B49D5-F917-4F11-9E50-814B5A2AA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45B"/>
    <w:rPr>
      <w:rFonts w:ascii="Arial" w:hAnsi="Arial"/>
      <w:sz w:val="22"/>
      <w:lang w:val="en-GB"/>
    </w:rPr>
  </w:style>
  <w:style w:type="paragraph" w:styleId="Heading1">
    <w:name w:val="heading 1"/>
    <w:basedOn w:val="Normal"/>
    <w:next w:val="Normal"/>
    <w:link w:val="Heading1Char"/>
    <w:qFormat/>
    <w:rsid w:val="00161669"/>
    <w:pPr>
      <w:keepNext/>
      <w:numPr>
        <w:numId w:val="12"/>
      </w:numPr>
      <w:spacing w:before="240" w:after="60"/>
      <w:outlineLvl w:val="0"/>
    </w:pPr>
    <w:rPr>
      <w:b/>
      <w:caps/>
      <w:kern w:val="28"/>
      <w:sz w:val="24"/>
    </w:rPr>
  </w:style>
  <w:style w:type="paragraph" w:styleId="Heading2">
    <w:name w:val="heading 2"/>
    <w:basedOn w:val="Normal"/>
    <w:next w:val="Normal"/>
    <w:qFormat/>
    <w:rsid w:val="0096657E"/>
    <w:pPr>
      <w:keepNext/>
      <w:numPr>
        <w:ilvl w:val="1"/>
        <w:numId w:val="12"/>
      </w:numPr>
      <w:spacing w:before="240" w:after="60"/>
      <w:outlineLvl w:val="1"/>
    </w:pPr>
    <w:rPr>
      <w:b/>
      <w:i/>
      <w:sz w:val="24"/>
    </w:rPr>
  </w:style>
  <w:style w:type="paragraph" w:styleId="Heading3">
    <w:name w:val="heading 3"/>
    <w:basedOn w:val="Normal"/>
    <w:next w:val="Normal"/>
    <w:qFormat/>
    <w:rsid w:val="00E3154F"/>
    <w:pPr>
      <w:keepNext/>
      <w:numPr>
        <w:ilvl w:val="2"/>
        <w:numId w:val="12"/>
      </w:numPr>
      <w:spacing w:before="240" w:after="60"/>
      <w:outlineLvl w:val="2"/>
    </w:pPr>
    <w:rPr>
      <w:b/>
    </w:rPr>
  </w:style>
  <w:style w:type="paragraph" w:styleId="Heading4">
    <w:name w:val="heading 4"/>
    <w:basedOn w:val="Normal"/>
    <w:next w:val="Normal"/>
    <w:qFormat/>
    <w:rsid w:val="00E3154F"/>
    <w:pPr>
      <w:keepNext/>
      <w:numPr>
        <w:ilvl w:val="3"/>
        <w:numId w:val="12"/>
      </w:numPr>
      <w:spacing w:before="240" w:after="60"/>
      <w:outlineLvl w:val="3"/>
    </w:pPr>
    <w:rPr>
      <w:b/>
    </w:rPr>
  </w:style>
  <w:style w:type="paragraph" w:styleId="Heading5">
    <w:name w:val="heading 5"/>
    <w:basedOn w:val="Normal"/>
    <w:next w:val="Normal"/>
    <w:qFormat/>
    <w:rsid w:val="0096657E"/>
    <w:pPr>
      <w:numPr>
        <w:ilvl w:val="4"/>
        <w:numId w:val="12"/>
      </w:numPr>
      <w:spacing w:before="240" w:after="60"/>
      <w:outlineLvl w:val="4"/>
    </w:pPr>
  </w:style>
  <w:style w:type="paragraph" w:styleId="Heading6">
    <w:name w:val="heading 6"/>
    <w:basedOn w:val="Normal"/>
    <w:next w:val="Normal"/>
    <w:qFormat/>
    <w:rsid w:val="0096657E"/>
    <w:pPr>
      <w:numPr>
        <w:ilvl w:val="5"/>
        <w:numId w:val="12"/>
      </w:numPr>
      <w:spacing w:before="240" w:after="60"/>
      <w:outlineLvl w:val="5"/>
    </w:pPr>
    <w:rPr>
      <w:i/>
    </w:rPr>
  </w:style>
  <w:style w:type="paragraph" w:styleId="Heading7">
    <w:name w:val="heading 7"/>
    <w:basedOn w:val="Normal"/>
    <w:next w:val="Normal"/>
    <w:qFormat/>
    <w:rsid w:val="0096657E"/>
    <w:pPr>
      <w:numPr>
        <w:ilvl w:val="6"/>
        <w:numId w:val="12"/>
      </w:numPr>
      <w:spacing w:before="240" w:after="60"/>
      <w:outlineLvl w:val="6"/>
    </w:pPr>
  </w:style>
  <w:style w:type="paragraph" w:styleId="Heading8">
    <w:name w:val="heading 8"/>
    <w:basedOn w:val="Normal"/>
    <w:next w:val="Normal"/>
    <w:qFormat/>
    <w:rsid w:val="0096657E"/>
    <w:pPr>
      <w:numPr>
        <w:ilvl w:val="7"/>
        <w:numId w:val="12"/>
      </w:numPr>
      <w:spacing w:before="240" w:after="60"/>
      <w:outlineLvl w:val="7"/>
    </w:pPr>
    <w:rPr>
      <w:i/>
    </w:rPr>
  </w:style>
  <w:style w:type="paragraph" w:styleId="Heading9">
    <w:name w:val="heading 9"/>
    <w:basedOn w:val="Heading1"/>
    <w:next w:val="Normal"/>
    <w:qFormat/>
    <w:rsid w:val="00D7007A"/>
    <w:pPr>
      <w:numPr>
        <w:numId w:val="14"/>
      </w:numPr>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D61E84"/>
    <w:rPr>
      <w:rFonts w:ascii="Arial" w:hAnsi="Arial"/>
    </w:rPr>
  </w:style>
  <w:style w:type="paragraph" w:styleId="Header">
    <w:name w:val="header"/>
    <w:basedOn w:val="Normal"/>
    <w:link w:val="HeaderChar"/>
    <w:rsid w:val="00D61E84"/>
    <w:pPr>
      <w:tabs>
        <w:tab w:val="center" w:pos="4320"/>
        <w:tab w:val="right" w:pos="8640"/>
      </w:tabs>
    </w:pPr>
  </w:style>
  <w:style w:type="character" w:customStyle="1" w:styleId="HeaderChar">
    <w:name w:val="Header Char"/>
    <w:basedOn w:val="DefaultParagraphFont"/>
    <w:link w:val="Header"/>
    <w:locked/>
    <w:rsid w:val="00D42DFC"/>
    <w:rPr>
      <w:rFonts w:ascii="Arial" w:hAnsi="Arial"/>
      <w:lang w:val="en-GB" w:eastAsia="en-US" w:bidi="ar-SA"/>
    </w:rPr>
  </w:style>
  <w:style w:type="paragraph" w:styleId="Footer">
    <w:name w:val="footer"/>
    <w:basedOn w:val="Normal"/>
    <w:link w:val="FooterChar"/>
    <w:rsid w:val="00D61E84"/>
    <w:pPr>
      <w:tabs>
        <w:tab w:val="center" w:pos="4320"/>
        <w:tab w:val="right" w:pos="8640"/>
      </w:tabs>
    </w:pPr>
  </w:style>
  <w:style w:type="character" w:styleId="PageNumber">
    <w:name w:val="page number"/>
    <w:basedOn w:val="DefaultParagraphFont"/>
    <w:rsid w:val="00D61E84"/>
    <w:rPr>
      <w:rFonts w:ascii="Arial" w:hAnsi="Arial"/>
      <w:sz w:val="14"/>
    </w:rPr>
  </w:style>
  <w:style w:type="paragraph" w:styleId="List2">
    <w:name w:val="List 2"/>
    <w:basedOn w:val="Normal"/>
    <w:rsid w:val="00D61E84"/>
    <w:pPr>
      <w:ind w:left="720" w:hanging="360"/>
    </w:pPr>
  </w:style>
  <w:style w:type="paragraph" w:styleId="Date">
    <w:name w:val="Date"/>
    <w:basedOn w:val="Normal"/>
    <w:link w:val="DateChar"/>
    <w:rsid w:val="00D61E84"/>
  </w:style>
  <w:style w:type="paragraph" w:styleId="Title">
    <w:name w:val="Title"/>
    <w:basedOn w:val="Normal"/>
    <w:link w:val="TitleChar"/>
    <w:qFormat/>
    <w:rsid w:val="0096657E"/>
    <w:pPr>
      <w:spacing w:before="240" w:after="60"/>
      <w:jc w:val="center"/>
    </w:pPr>
    <w:rPr>
      <w:b/>
      <w:kern w:val="28"/>
      <w:sz w:val="32"/>
    </w:rPr>
  </w:style>
  <w:style w:type="paragraph" w:styleId="Subtitle">
    <w:name w:val="Subtitle"/>
    <w:basedOn w:val="Normal"/>
    <w:qFormat/>
    <w:rsid w:val="0096657E"/>
    <w:pPr>
      <w:spacing w:after="60"/>
      <w:jc w:val="center"/>
    </w:pPr>
    <w:rPr>
      <w:sz w:val="24"/>
    </w:rPr>
  </w:style>
  <w:style w:type="paragraph" w:styleId="TOC1">
    <w:name w:val="toc 1"/>
    <w:basedOn w:val="Normal"/>
    <w:next w:val="Normal"/>
    <w:uiPriority w:val="39"/>
    <w:rsid w:val="007F1E3F"/>
    <w:pPr>
      <w:spacing w:before="120" w:after="120"/>
    </w:pPr>
    <w:rPr>
      <w:b/>
    </w:rPr>
  </w:style>
  <w:style w:type="paragraph" w:styleId="TOC2">
    <w:name w:val="toc 2"/>
    <w:basedOn w:val="Normal"/>
    <w:next w:val="Normal"/>
    <w:uiPriority w:val="39"/>
    <w:rsid w:val="007F1E3F"/>
    <w:pPr>
      <w:ind w:left="200"/>
    </w:pPr>
  </w:style>
  <w:style w:type="paragraph" w:styleId="TOC3">
    <w:name w:val="toc 3"/>
    <w:basedOn w:val="Normal"/>
    <w:next w:val="Normal"/>
    <w:uiPriority w:val="39"/>
    <w:rsid w:val="00A1236A"/>
    <w:pPr>
      <w:ind w:left="400"/>
    </w:pPr>
    <w:rPr>
      <w:i/>
      <w:sz w:val="21"/>
    </w:rPr>
  </w:style>
  <w:style w:type="paragraph" w:styleId="TOC4">
    <w:name w:val="toc 4"/>
    <w:basedOn w:val="Normal"/>
    <w:next w:val="Normal"/>
    <w:uiPriority w:val="39"/>
    <w:rsid w:val="00A1236A"/>
    <w:pPr>
      <w:ind w:left="600"/>
    </w:pPr>
    <w:rPr>
      <w:sz w:val="21"/>
    </w:rPr>
  </w:style>
  <w:style w:type="paragraph" w:styleId="TOC5">
    <w:name w:val="toc 5"/>
    <w:basedOn w:val="Normal"/>
    <w:next w:val="Normal"/>
    <w:semiHidden/>
    <w:rsid w:val="00D61E84"/>
    <w:pPr>
      <w:ind w:left="800"/>
    </w:pPr>
    <w:rPr>
      <w:sz w:val="18"/>
    </w:rPr>
  </w:style>
  <w:style w:type="paragraph" w:styleId="TOC6">
    <w:name w:val="toc 6"/>
    <w:basedOn w:val="Normal"/>
    <w:next w:val="Normal"/>
    <w:semiHidden/>
    <w:rsid w:val="00D61E84"/>
    <w:pPr>
      <w:ind w:left="1000"/>
    </w:pPr>
    <w:rPr>
      <w:sz w:val="18"/>
    </w:rPr>
  </w:style>
  <w:style w:type="paragraph" w:styleId="TOC7">
    <w:name w:val="toc 7"/>
    <w:basedOn w:val="Normal"/>
    <w:next w:val="Normal"/>
    <w:semiHidden/>
    <w:rsid w:val="00D61E84"/>
    <w:pPr>
      <w:ind w:left="1200"/>
    </w:pPr>
    <w:rPr>
      <w:sz w:val="18"/>
    </w:rPr>
  </w:style>
  <w:style w:type="paragraph" w:styleId="TOC8">
    <w:name w:val="toc 8"/>
    <w:basedOn w:val="Normal"/>
    <w:next w:val="Normal"/>
    <w:semiHidden/>
    <w:rsid w:val="00D61E84"/>
    <w:pPr>
      <w:ind w:left="1400"/>
    </w:pPr>
    <w:rPr>
      <w:sz w:val="18"/>
    </w:rPr>
  </w:style>
  <w:style w:type="paragraph" w:styleId="TOC9">
    <w:name w:val="toc 9"/>
    <w:basedOn w:val="Normal"/>
    <w:next w:val="Normal"/>
    <w:semiHidden/>
    <w:rsid w:val="00D61E84"/>
    <w:pPr>
      <w:ind w:left="1600"/>
    </w:pPr>
    <w:rPr>
      <w:sz w:val="18"/>
    </w:rPr>
  </w:style>
  <w:style w:type="paragraph" w:styleId="Caption">
    <w:name w:val="caption"/>
    <w:basedOn w:val="Normal"/>
    <w:next w:val="Normal"/>
    <w:qFormat/>
    <w:rsid w:val="0096657E"/>
    <w:pPr>
      <w:widowControl w:val="0"/>
      <w:tabs>
        <w:tab w:val="center" w:pos="4680"/>
      </w:tabs>
      <w:jc w:val="center"/>
    </w:pPr>
    <w:rPr>
      <w:b/>
      <w:color w:val="0000FF"/>
      <w:u w:val="single"/>
    </w:rPr>
  </w:style>
  <w:style w:type="paragraph" w:styleId="FootnoteText">
    <w:name w:val="footnote text"/>
    <w:basedOn w:val="Normal"/>
    <w:link w:val="FootnoteTextChar"/>
    <w:semiHidden/>
    <w:rsid w:val="00D61E84"/>
  </w:style>
  <w:style w:type="paragraph" w:customStyle="1" w:styleId="Indent4">
    <w:name w:val="Indent 4"/>
    <w:rsid w:val="00D61E84"/>
    <w:pPr>
      <w:widowControl w:val="0"/>
      <w:spacing w:after="288" w:line="-288" w:lineRule="auto"/>
    </w:pPr>
    <w:rPr>
      <w:rFonts w:ascii="Arial" w:hAnsi="Arial"/>
      <w:sz w:val="24"/>
      <w:lang w:val="en-GB"/>
    </w:rPr>
  </w:style>
  <w:style w:type="paragraph" w:customStyle="1" w:styleId="HEADING0">
    <w:name w:val="HEADING 0"/>
    <w:basedOn w:val="Heading1"/>
    <w:rsid w:val="007F1E3F"/>
    <w:pPr>
      <w:keepNext w:val="0"/>
      <w:numPr>
        <w:numId w:val="0"/>
      </w:numPr>
      <w:spacing w:before="0" w:after="0"/>
      <w:jc w:val="center"/>
      <w:outlineLvl w:val="9"/>
    </w:pPr>
    <w:rPr>
      <w:caps w:val="0"/>
      <w:kern w:val="0"/>
      <w:lang w:val="en-US"/>
    </w:rPr>
  </w:style>
  <w:style w:type="paragraph" w:styleId="TableofFigures">
    <w:name w:val="table of figures"/>
    <w:aliases w:val="Table"/>
    <w:basedOn w:val="Normal"/>
    <w:next w:val="Normal"/>
    <w:uiPriority w:val="99"/>
    <w:rsid w:val="00A1236A"/>
    <w:pPr>
      <w:ind w:left="446" w:hanging="446"/>
    </w:pPr>
  </w:style>
  <w:style w:type="paragraph" w:styleId="BodyText">
    <w:name w:val="Body Text"/>
    <w:basedOn w:val="Normal"/>
    <w:qFormat/>
    <w:rsid w:val="00D61E84"/>
    <w:pPr>
      <w:jc w:val="both"/>
    </w:pPr>
  </w:style>
  <w:style w:type="paragraph" w:styleId="BodyTextIndent">
    <w:name w:val="Body Text Indent"/>
    <w:basedOn w:val="Normal"/>
    <w:rsid w:val="00D61E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style>
  <w:style w:type="character" w:styleId="Strong">
    <w:name w:val="Strong"/>
    <w:basedOn w:val="DefaultParagraphFont"/>
    <w:uiPriority w:val="22"/>
    <w:qFormat/>
    <w:rsid w:val="0096657E"/>
    <w:rPr>
      <w:rFonts w:ascii="Arial" w:hAnsi="Arial"/>
      <w:b/>
    </w:rPr>
  </w:style>
  <w:style w:type="paragraph" w:customStyle="1" w:styleId="Style1">
    <w:name w:val="Style1"/>
    <w:basedOn w:val="Normal"/>
    <w:rsid w:val="00D61E84"/>
    <w:pPr>
      <w:widowControl w:val="0"/>
      <w:jc w:val="both"/>
    </w:pPr>
    <w:rPr>
      <w:b/>
      <w:sz w:val="28"/>
      <w:lang w:val="en-US"/>
    </w:rPr>
  </w:style>
  <w:style w:type="paragraph" w:customStyle="1" w:styleId="bullet">
    <w:name w:val="bullet"/>
    <w:basedOn w:val="Normal"/>
    <w:rsid w:val="00D61E84"/>
    <w:pPr>
      <w:ind w:left="540" w:hanging="360"/>
      <w:jc w:val="both"/>
    </w:pPr>
    <w:rPr>
      <w:sz w:val="24"/>
      <w:lang w:val="en-US"/>
    </w:rPr>
  </w:style>
  <w:style w:type="character" w:styleId="Hyperlink">
    <w:name w:val="Hyperlink"/>
    <w:basedOn w:val="DefaultParagraphFont"/>
    <w:rsid w:val="00D61E84"/>
    <w:rPr>
      <w:rFonts w:ascii="Arial" w:hAnsi="Arial"/>
      <w:dstrike w:val="0"/>
      <w:color w:val="auto"/>
      <w:u w:val="none"/>
    </w:rPr>
  </w:style>
  <w:style w:type="character" w:styleId="FollowedHyperlink">
    <w:name w:val="FollowedHyperlink"/>
    <w:basedOn w:val="DefaultParagraphFont"/>
    <w:rsid w:val="00D61E84"/>
    <w:rPr>
      <w:rFonts w:ascii="Arial" w:hAnsi="Arial"/>
      <w:color w:val="800080"/>
      <w:u w:val="single"/>
    </w:rPr>
  </w:style>
  <w:style w:type="paragraph" w:styleId="BodyTextIndent2">
    <w:name w:val="Body Text Indent 2"/>
    <w:basedOn w:val="Normal"/>
    <w:rsid w:val="00D61E84"/>
    <w:pPr>
      <w:tabs>
        <w:tab w:val="left" w:pos="1080"/>
        <w:tab w:val="left" w:pos="1170"/>
        <w:tab w:val="left" w:pos="2160"/>
        <w:tab w:val="left" w:pos="2880"/>
        <w:tab w:val="left" w:pos="3600"/>
        <w:tab w:val="left" w:pos="4320"/>
        <w:tab w:val="left" w:pos="5040"/>
        <w:tab w:val="left" w:pos="5760"/>
        <w:tab w:val="left" w:pos="6480"/>
        <w:tab w:val="left" w:pos="7200"/>
        <w:tab w:val="left" w:pos="7920"/>
        <w:tab w:val="left" w:pos="8640"/>
      </w:tabs>
      <w:ind w:left="1080"/>
    </w:pPr>
  </w:style>
  <w:style w:type="paragraph" w:styleId="BodyText2">
    <w:name w:val="Body Text 2"/>
    <w:basedOn w:val="Normal"/>
    <w:link w:val="BodyText2Char"/>
    <w:rsid w:val="00D61E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b/>
    </w:rPr>
  </w:style>
  <w:style w:type="paragraph" w:styleId="DocumentMap">
    <w:name w:val="Document Map"/>
    <w:basedOn w:val="Normal"/>
    <w:semiHidden/>
    <w:rsid w:val="00D61E84"/>
    <w:pPr>
      <w:shd w:val="clear" w:color="auto" w:fill="000080"/>
    </w:pPr>
    <w:rPr>
      <w:rFonts w:ascii="Tahoma" w:hAnsi="Tahoma"/>
    </w:rPr>
  </w:style>
  <w:style w:type="paragraph" w:styleId="BodyText3">
    <w:name w:val="Body Text 3"/>
    <w:basedOn w:val="Normal"/>
    <w:rsid w:val="00D61E8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rPr>
  </w:style>
  <w:style w:type="paragraph" w:styleId="BodyTextIndent3">
    <w:name w:val="Body Text Indent 3"/>
    <w:basedOn w:val="Normal"/>
    <w:rsid w:val="00D61E84"/>
    <w:pPr>
      <w:tabs>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30"/>
    </w:pPr>
  </w:style>
  <w:style w:type="paragraph" w:styleId="BlockText">
    <w:name w:val="Block Text"/>
    <w:basedOn w:val="Normal"/>
    <w:rsid w:val="00D61E84"/>
    <w:pPr>
      <w:spacing w:after="120"/>
      <w:ind w:left="1440" w:right="1440"/>
    </w:pPr>
  </w:style>
  <w:style w:type="paragraph" w:styleId="BodyTextFirstIndent">
    <w:name w:val="Body Text First Indent"/>
    <w:basedOn w:val="BodyText"/>
    <w:rsid w:val="00D61E84"/>
    <w:pPr>
      <w:spacing w:after="120"/>
      <w:ind w:firstLine="210"/>
      <w:jc w:val="left"/>
    </w:pPr>
  </w:style>
  <w:style w:type="paragraph" w:styleId="BodyTextFirstIndent2">
    <w:name w:val="Body Text First Indent 2"/>
    <w:basedOn w:val="BodyTextIndent"/>
    <w:rsid w:val="00D61E84"/>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20"/>
      <w:ind w:firstLine="210"/>
    </w:pPr>
  </w:style>
  <w:style w:type="paragraph" w:styleId="Closing">
    <w:name w:val="Closing"/>
    <w:basedOn w:val="Normal"/>
    <w:rsid w:val="00D61E84"/>
    <w:pPr>
      <w:ind w:left="4320"/>
    </w:pPr>
  </w:style>
  <w:style w:type="paragraph" w:styleId="CommentText">
    <w:name w:val="annotation text"/>
    <w:basedOn w:val="Normal"/>
    <w:link w:val="CommentTextChar"/>
    <w:semiHidden/>
    <w:rsid w:val="00D61E84"/>
  </w:style>
  <w:style w:type="character" w:customStyle="1" w:styleId="CommentTextChar">
    <w:name w:val="Comment Text Char"/>
    <w:basedOn w:val="DefaultParagraphFont"/>
    <w:link w:val="CommentText"/>
    <w:semiHidden/>
    <w:rsid w:val="00E20331"/>
    <w:rPr>
      <w:rFonts w:ascii="Arial" w:hAnsi="Arial"/>
      <w:lang w:val="en-GB" w:eastAsia="en-US"/>
    </w:rPr>
  </w:style>
  <w:style w:type="paragraph" w:styleId="EndnoteText">
    <w:name w:val="endnote text"/>
    <w:basedOn w:val="Normal"/>
    <w:semiHidden/>
    <w:rsid w:val="00D61E84"/>
  </w:style>
  <w:style w:type="paragraph" w:styleId="EnvelopeAddress">
    <w:name w:val="envelope address"/>
    <w:basedOn w:val="Normal"/>
    <w:rsid w:val="00D61E84"/>
    <w:pPr>
      <w:framePr w:w="7920" w:h="1980" w:hRule="exact" w:hSpace="180" w:wrap="auto" w:hAnchor="page" w:xAlign="center" w:yAlign="bottom"/>
      <w:ind w:left="2880"/>
    </w:pPr>
    <w:rPr>
      <w:sz w:val="24"/>
    </w:rPr>
  </w:style>
  <w:style w:type="paragraph" w:styleId="EnvelopeReturn">
    <w:name w:val="envelope return"/>
    <w:basedOn w:val="Normal"/>
    <w:rsid w:val="00D61E84"/>
  </w:style>
  <w:style w:type="paragraph" w:styleId="Index1">
    <w:name w:val="index 1"/>
    <w:basedOn w:val="Normal"/>
    <w:next w:val="Normal"/>
    <w:autoRedefine/>
    <w:semiHidden/>
    <w:rsid w:val="00D61E84"/>
    <w:pPr>
      <w:ind w:left="200" w:hanging="200"/>
    </w:pPr>
  </w:style>
  <w:style w:type="paragraph" w:styleId="Index2">
    <w:name w:val="index 2"/>
    <w:basedOn w:val="Normal"/>
    <w:next w:val="Normal"/>
    <w:autoRedefine/>
    <w:semiHidden/>
    <w:rsid w:val="00D61E84"/>
    <w:pPr>
      <w:ind w:left="400" w:hanging="200"/>
    </w:pPr>
  </w:style>
  <w:style w:type="paragraph" w:styleId="Index3">
    <w:name w:val="index 3"/>
    <w:basedOn w:val="Normal"/>
    <w:next w:val="Normal"/>
    <w:autoRedefine/>
    <w:semiHidden/>
    <w:rsid w:val="00D61E84"/>
    <w:pPr>
      <w:ind w:left="600" w:hanging="200"/>
    </w:pPr>
  </w:style>
  <w:style w:type="paragraph" w:styleId="Index4">
    <w:name w:val="index 4"/>
    <w:basedOn w:val="Normal"/>
    <w:next w:val="Normal"/>
    <w:autoRedefine/>
    <w:semiHidden/>
    <w:rsid w:val="00D61E84"/>
    <w:pPr>
      <w:ind w:left="800" w:hanging="200"/>
    </w:pPr>
  </w:style>
  <w:style w:type="paragraph" w:styleId="Index5">
    <w:name w:val="index 5"/>
    <w:basedOn w:val="Normal"/>
    <w:next w:val="Normal"/>
    <w:autoRedefine/>
    <w:semiHidden/>
    <w:rsid w:val="00D61E84"/>
    <w:pPr>
      <w:ind w:left="1000" w:hanging="200"/>
    </w:pPr>
  </w:style>
  <w:style w:type="paragraph" w:styleId="Index6">
    <w:name w:val="index 6"/>
    <w:basedOn w:val="Normal"/>
    <w:next w:val="Normal"/>
    <w:autoRedefine/>
    <w:semiHidden/>
    <w:rsid w:val="00D61E84"/>
    <w:pPr>
      <w:ind w:left="1200" w:hanging="200"/>
    </w:pPr>
  </w:style>
  <w:style w:type="paragraph" w:styleId="Index7">
    <w:name w:val="index 7"/>
    <w:basedOn w:val="Normal"/>
    <w:next w:val="Normal"/>
    <w:autoRedefine/>
    <w:semiHidden/>
    <w:rsid w:val="00D61E84"/>
    <w:pPr>
      <w:ind w:left="1400" w:hanging="200"/>
    </w:pPr>
  </w:style>
  <w:style w:type="paragraph" w:styleId="Index8">
    <w:name w:val="index 8"/>
    <w:basedOn w:val="Normal"/>
    <w:next w:val="Normal"/>
    <w:autoRedefine/>
    <w:semiHidden/>
    <w:rsid w:val="00D61E84"/>
    <w:pPr>
      <w:ind w:left="1600" w:hanging="200"/>
    </w:pPr>
  </w:style>
  <w:style w:type="paragraph" w:styleId="Index9">
    <w:name w:val="index 9"/>
    <w:basedOn w:val="Normal"/>
    <w:next w:val="Normal"/>
    <w:autoRedefine/>
    <w:semiHidden/>
    <w:rsid w:val="00D61E84"/>
    <w:pPr>
      <w:ind w:left="1800" w:hanging="200"/>
    </w:pPr>
  </w:style>
  <w:style w:type="paragraph" w:styleId="IndexHeading">
    <w:name w:val="index heading"/>
    <w:basedOn w:val="Normal"/>
    <w:next w:val="Index1"/>
    <w:semiHidden/>
    <w:rsid w:val="00D61E84"/>
    <w:rPr>
      <w:b/>
    </w:rPr>
  </w:style>
  <w:style w:type="paragraph" w:styleId="List">
    <w:name w:val="List"/>
    <w:basedOn w:val="Normal"/>
    <w:rsid w:val="00D61E84"/>
    <w:pPr>
      <w:ind w:left="360" w:hanging="360"/>
    </w:pPr>
  </w:style>
  <w:style w:type="paragraph" w:styleId="List3">
    <w:name w:val="List 3"/>
    <w:basedOn w:val="Normal"/>
    <w:rsid w:val="00D61E84"/>
    <w:pPr>
      <w:ind w:left="1080" w:hanging="360"/>
    </w:pPr>
  </w:style>
  <w:style w:type="paragraph" w:styleId="List4">
    <w:name w:val="List 4"/>
    <w:basedOn w:val="Normal"/>
    <w:rsid w:val="00D61E84"/>
    <w:pPr>
      <w:ind w:left="1440" w:hanging="360"/>
    </w:pPr>
  </w:style>
  <w:style w:type="paragraph" w:styleId="List5">
    <w:name w:val="List 5"/>
    <w:basedOn w:val="Normal"/>
    <w:rsid w:val="00D61E84"/>
    <w:pPr>
      <w:ind w:left="1800" w:hanging="360"/>
    </w:pPr>
  </w:style>
  <w:style w:type="paragraph" w:styleId="ListBullet">
    <w:name w:val="List Bullet"/>
    <w:basedOn w:val="Normal"/>
    <w:autoRedefine/>
    <w:rsid w:val="00D61E84"/>
    <w:pPr>
      <w:numPr>
        <w:numId w:val="1"/>
      </w:numPr>
    </w:pPr>
  </w:style>
  <w:style w:type="paragraph" w:styleId="ListBullet2">
    <w:name w:val="List Bullet 2"/>
    <w:basedOn w:val="Normal"/>
    <w:autoRedefine/>
    <w:rsid w:val="00D61E84"/>
    <w:pPr>
      <w:numPr>
        <w:numId w:val="2"/>
      </w:numPr>
    </w:pPr>
  </w:style>
  <w:style w:type="paragraph" w:styleId="ListBullet3">
    <w:name w:val="List Bullet 3"/>
    <w:basedOn w:val="Normal"/>
    <w:autoRedefine/>
    <w:rsid w:val="00D61E84"/>
    <w:pPr>
      <w:numPr>
        <w:numId w:val="3"/>
      </w:numPr>
    </w:pPr>
  </w:style>
  <w:style w:type="paragraph" w:styleId="ListBullet4">
    <w:name w:val="List Bullet 4"/>
    <w:basedOn w:val="Normal"/>
    <w:autoRedefine/>
    <w:rsid w:val="00D61E84"/>
    <w:pPr>
      <w:numPr>
        <w:numId w:val="4"/>
      </w:numPr>
    </w:pPr>
  </w:style>
  <w:style w:type="paragraph" w:styleId="ListBullet5">
    <w:name w:val="List Bullet 5"/>
    <w:basedOn w:val="Normal"/>
    <w:autoRedefine/>
    <w:rsid w:val="00D61E84"/>
    <w:pPr>
      <w:numPr>
        <w:numId w:val="5"/>
      </w:numPr>
    </w:pPr>
  </w:style>
  <w:style w:type="paragraph" w:styleId="ListContinue">
    <w:name w:val="List Continue"/>
    <w:basedOn w:val="Normal"/>
    <w:rsid w:val="00D61E84"/>
    <w:pPr>
      <w:spacing w:after="120"/>
      <w:ind w:left="360"/>
    </w:pPr>
  </w:style>
  <w:style w:type="paragraph" w:styleId="ListContinue2">
    <w:name w:val="List Continue 2"/>
    <w:basedOn w:val="Normal"/>
    <w:rsid w:val="00D61E84"/>
    <w:pPr>
      <w:spacing w:after="120"/>
      <w:ind w:left="720"/>
    </w:pPr>
  </w:style>
  <w:style w:type="paragraph" w:styleId="ListContinue3">
    <w:name w:val="List Continue 3"/>
    <w:basedOn w:val="Normal"/>
    <w:rsid w:val="00D61E84"/>
    <w:pPr>
      <w:spacing w:after="120"/>
      <w:ind w:left="1080"/>
    </w:pPr>
  </w:style>
  <w:style w:type="paragraph" w:styleId="ListContinue4">
    <w:name w:val="List Continue 4"/>
    <w:basedOn w:val="Normal"/>
    <w:rsid w:val="00D61E84"/>
    <w:pPr>
      <w:spacing w:after="120"/>
      <w:ind w:left="1440"/>
    </w:pPr>
  </w:style>
  <w:style w:type="paragraph" w:styleId="ListContinue5">
    <w:name w:val="List Continue 5"/>
    <w:basedOn w:val="Normal"/>
    <w:rsid w:val="00D61E84"/>
    <w:pPr>
      <w:spacing w:after="120"/>
      <w:ind w:left="1800"/>
    </w:pPr>
  </w:style>
  <w:style w:type="paragraph" w:styleId="ListNumber">
    <w:name w:val="List Number"/>
    <w:basedOn w:val="Normal"/>
    <w:rsid w:val="00D61E84"/>
    <w:pPr>
      <w:numPr>
        <w:numId w:val="6"/>
      </w:numPr>
    </w:pPr>
  </w:style>
  <w:style w:type="paragraph" w:styleId="ListNumber2">
    <w:name w:val="List Number 2"/>
    <w:basedOn w:val="Normal"/>
    <w:rsid w:val="00D61E84"/>
    <w:pPr>
      <w:numPr>
        <w:numId w:val="7"/>
      </w:numPr>
    </w:pPr>
  </w:style>
  <w:style w:type="paragraph" w:styleId="ListNumber3">
    <w:name w:val="List Number 3"/>
    <w:basedOn w:val="Normal"/>
    <w:rsid w:val="00D61E84"/>
    <w:pPr>
      <w:numPr>
        <w:numId w:val="8"/>
      </w:numPr>
    </w:pPr>
  </w:style>
  <w:style w:type="paragraph" w:styleId="ListNumber4">
    <w:name w:val="List Number 4"/>
    <w:basedOn w:val="Normal"/>
    <w:rsid w:val="00D61E84"/>
    <w:pPr>
      <w:numPr>
        <w:numId w:val="9"/>
      </w:numPr>
    </w:pPr>
  </w:style>
  <w:style w:type="paragraph" w:styleId="ListNumber5">
    <w:name w:val="List Number 5"/>
    <w:basedOn w:val="Normal"/>
    <w:rsid w:val="00D61E84"/>
    <w:pPr>
      <w:numPr>
        <w:numId w:val="10"/>
      </w:numPr>
    </w:pPr>
  </w:style>
  <w:style w:type="paragraph" w:styleId="MacroText">
    <w:name w:val="macro"/>
    <w:semiHidden/>
    <w:rsid w:val="00D61E84"/>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en-GB"/>
    </w:rPr>
  </w:style>
  <w:style w:type="paragraph" w:styleId="MessageHeader">
    <w:name w:val="Message Header"/>
    <w:basedOn w:val="Normal"/>
    <w:rsid w:val="00D61E84"/>
    <w:pPr>
      <w:pBdr>
        <w:top w:val="single" w:sz="6" w:space="1" w:color="auto"/>
        <w:left w:val="single" w:sz="6" w:space="1" w:color="auto"/>
        <w:bottom w:val="single" w:sz="6" w:space="1" w:color="auto"/>
        <w:right w:val="single" w:sz="6" w:space="1" w:color="auto"/>
      </w:pBdr>
      <w:shd w:val="pct20" w:color="auto" w:fill="auto"/>
      <w:ind w:left="1080" w:hanging="1080"/>
    </w:pPr>
    <w:rPr>
      <w:sz w:val="24"/>
    </w:rPr>
  </w:style>
  <w:style w:type="paragraph" w:styleId="NormalIndent">
    <w:name w:val="Normal Indent"/>
    <w:basedOn w:val="Normal"/>
    <w:rsid w:val="00D61E84"/>
    <w:pPr>
      <w:ind w:left="720"/>
    </w:pPr>
  </w:style>
  <w:style w:type="paragraph" w:styleId="NoteHeading">
    <w:name w:val="Note Heading"/>
    <w:basedOn w:val="Normal"/>
    <w:next w:val="Normal"/>
    <w:rsid w:val="00D61E84"/>
  </w:style>
  <w:style w:type="paragraph" w:styleId="PlainText">
    <w:name w:val="Plain Text"/>
    <w:basedOn w:val="Normal"/>
    <w:link w:val="PlainTextChar"/>
    <w:rsid w:val="00D61E84"/>
    <w:rPr>
      <w:rFonts w:ascii="Courier New" w:hAnsi="Courier New"/>
    </w:rPr>
  </w:style>
  <w:style w:type="character" w:customStyle="1" w:styleId="PlainTextChar">
    <w:name w:val="Plain Text Char"/>
    <w:basedOn w:val="DefaultParagraphFont"/>
    <w:link w:val="PlainText"/>
    <w:locked/>
    <w:rsid w:val="00EF6EA9"/>
    <w:rPr>
      <w:rFonts w:ascii="Courier New" w:hAnsi="Courier New"/>
      <w:lang w:val="en-GB" w:eastAsia="en-US"/>
    </w:rPr>
  </w:style>
  <w:style w:type="paragraph" w:styleId="Salutation">
    <w:name w:val="Salutation"/>
    <w:basedOn w:val="Normal"/>
    <w:next w:val="Normal"/>
    <w:rsid w:val="00D61E84"/>
  </w:style>
  <w:style w:type="paragraph" w:styleId="Signature">
    <w:name w:val="Signature"/>
    <w:basedOn w:val="Normal"/>
    <w:rsid w:val="00D61E84"/>
    <w:pPr>
      <w:ind w:left="4320"/>
    </w:pPr>
  </w:style>
  <w:style w:type="paragraph" w:styleId="TableofAuthorities">
    <w:name w:val="table of authorities"/>
    <w:basedOn w:val="Normal"/>
    <w:next w:val="Normal"/>
    <w:semiHidden/>
    <w:rsid w:val="00D61E84"/>
    <w:pPr>
      <w:ind w:left="200" w:hanging="200"/>
    </w:pPr>
  </w:style>
  <w:style w:type="paragraph" w:styleId="TOAHeading">
    <w:name w:val="toa heading"/>
    <w:basedOn w:val="Normal"/>
    <w:next w:val="Normal"/>
    <w:semiHidden/>
    <w:rsid w:val="00D61E84"/>
    <w:pPr>
      <w:spacing w:before="120"/>
    </w:pPr>
    <w:rPr>
      <w:b/>
      <w:sz w:val="24"/>
    </w:rPr>
  </w:style>
  <w:style w:type="paragraph" w:styleId="BalloonText">
    <w:name w:val="Balloon Text"/>
    <w:basedOn w:val="Normal"/>
    <w:semiHidden/>
    <w:rsid w:val="00FF73DF"/>
    <w:rPr>
      <w:rFonts w:ascii="Tahoma" w:hAnsi="Tahoma" w:cs="Tahoma"/>
      <w:sz w:val="16"/>
      <w:szCs w:val="16"/>
    </w:rPr>
  </w:style>
  <w:style w:type="paragraph" w:customStyle="1" w:styleId="EmailStyle99">
    <w:name w:val="EmailStyle99"/>
    <w:rsid w:val="00C42A5B"/>
    <w:pPr>
      <w:autoSpaceDE w:val="0"/>
      <w:autoSpaceDN w:val="0"/>
      <w:adjustRightInd w:val="0"/>
    </w:pPr>
    <w:rPr>
      <w:rFonts w:ascii="Arial" w:hAnsi="Arial" w:cs="Arial"/>
      <w:color w:val="000000"/>
      <w:sz w:val="24"/>
      <w:szCs w:val="24"/>
      <w:lang w:val="en-CA" w:eastAsia="en-CA"/>
    </w:rPr>
  </w:style>
  <w:style w:type="paragraph" w:styleId="NormalWeb">
    <w:name w:val="Normal (Web)"/>
    <w:basedOn w:val="Normal"/>
    <w:uiPriority w:val="99"/>
    <w:unhideWhenUsed/>
    <w:rsid w:val="00F43DF7"/>
    <w:pPr>
      <w:spacing w:before="120" w:after="120"/>
    </w:pPr>
    <w:rPr>
      <w:rFonts w:ascii="Verdana" w:hAnsi="Verdana"/>
      <w:sz w:val="24"/>
      <w:szCs w:val="24"/>
      <w:lang w:val="en-CA" w:eastAsia="en-CA"/>
    </w:rPr>
  </w:style>
  <w:style w:type="paragraph" w:styleId="ListParagraph">
    <w:name w:val="List Paragraph"/>
    <w:basedOn w:val="Normal"/>
    <w:uiPriority w:val="34"/>
    <w:qFormat/>
    <w:rsid w:val="0096657E"/>
    <w:pPr>
      <w:ind w:left="720"/>
    </w:pPr>
  </w:style>
  <w:style w:type="table" w:styleId="TableGrid">
    <w:name w:val="Table Grid"/>
    <w:basedOn w:val="TableNormal"/>
    <w:rsid w:val="000A7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3">
    <w:name w:val="Char Char3"/>
    <w:basedOn w:val="DefaultParagraphFont"/>
    <w:semiHidden/>
    <w:locked/>
    <w:rsid w:val="00D42DFC"/>
    <w:rPr>
      <w:rFonts w:ascii="Courier New" w:hAnsi="Courier New"/>
      <w:lang w:val="en-GB" w:eastAsia="en-US" w:bidi="ar-SA"/>
    </w:rPr>
  </w:style>
  <w:style w:type="paragraph" w:customStyle="1" w:styleId="level1">
    <w:name w:val="_level1"/>
    <w:basedOn w:val="Normal"/>
    <w:rsid w:val="00E20331"/>
    <w:pPr>
      <w:widowControl w:val="0"/>
      <w:tabs>
        <w:tab w:val="left" w:pos="0"/>
        <w:tab w:val="left" w:pos="8640"/>
      </w:tabs>
    </w:pPr>
    <w:rPr>
      <w:rFonts w:ascii="Times New Roman" w:hAnsi="Times New Roman"/>
      <w:sz w:val="24"/>
      <w:lang w:val="en-US"/>
    </w:rPr>
  </w:style>
  <w:style w:type="paragraph" w:customStyle="1" w:styleId="level2">
    <w:name w:val="_level2"/>
    <w:basedOn w:val="Normal"/>
    <w:rsid w:val="00E20331"/>
    <w:pPr>
      <w:widowControl w:val="0"/>
      <w:tabs>
        <w:tab w:val="left" w:pos="0"/>
        <w:tab w:val="left" w:pos="8640"/>
      </w:tabs>
    </w:pPr>
    <w:rPr>
      <w:rFonts w:ascii="Times New Roman" w:hAnsi="Times New Roman"/>
      <w:sz w:val="24"/>
      <w:lang w:val="en-US"/>
    </w:rPr>
  </w:style>
  <w:style w:type="paragraph" w:customStyle="1" w:styleId="level3">
    <w:name w:val="_level3"/>
    <w:basedOn w:val="Normal"/>
    <w:rsid w:val="00E20331"/>
    <w:pPr>
      <w:widowControl w:val="0"/>
      <w:tabs>
        <w:tab w:val="left" w:pos="0"/>
        <w:tab w:val="left" w:pos="8640"/>
      </w:tabs>
      <w:ind w:left="1080" w:hanging="360"/>
    </w:pPr>
    <w:rPr>
      <w:rFonts w:ascii="Times New Roman" w:hAnsi="Times New Roman"/>
      <w:sz w:val="24"/>
      <w:lang w:val="en-US"/>
    </w:rPr>
  </w:style>
  <w:style w:type="paragraph" w:customStyle="1" w:styleId="level4">
    <w:name w:val="_level4"/>
    <w:basedOn w:val="Normal"/>
    <w:rsid w:val="00E20331"/>
    <w:pPr>
      <w:widowControl w:val="0"/>
      <w:tabs>
        <w:tab w:val="left" w:pos="0"/>
        <w:tab w:val="left" w:pos="8640"/>
      </w:tabs>
      <w:ind w:left="1440" w:hanging="360"/>
    </w:pPr>
    <w:rPr>
      <w:rFonts w:ascii="Times New Roman" w:hAnsi="Times New Roman"/>
      <w:sz w:val="24"/>
      <w:lang w:val="en-US"/>
    </w:rPr>
  </w:style>
  <w:style w:type="paragraph" w:customStyle="1" w:styleId="level5">
    <w:name w:val="_level5"/>
    <w:basedOn w:val="Normal"/>
    <w:rsid w:val="00E20331"/>
    <w:pPr>
      <w:widowControl w:val="0"/>
      <w:tabs>
        <w:tab w:val="left" w:pos="0"/>
        <w:tab w:val="left" w:pos="8640"/>
      </w:tabs>
      <w:ind w:left="1800" w:hanging="360"/>
    </w:pPr>
    <w:rPr>
      <w:rFonts w:ascii="Times New Roman" w:hAnsi="Times New Roman"/>
      <w:sz w:val="24"/>
      <w:lang w:val="en-US"/>
    </w:rPr>
  </w:style>
  <w:style w:type="paragraph" w:customStyle="1" w:styleId="level6">
    <w:name w:val="_level6"/>
    <w:basedOn w:val="Normal"/>
    <w:rsid w:val="00E20331"/>
    <w:pPr>
      <w:widowControl w:val="0"/>
      <w:tabs>
        <w:tab w:val="left" w:pos="0"/>
        <w:tab w:val="left" w:pos="8640"/>
      </w:tabs>
      <w:ind w:left="2160" w:hanging="360"/>
    </w:pPr>
    <w:rPr>
      <w:rFonts w:ascii="Times New Roman" w:hAnsi="Times New Roman"/>
      <w:sz w:val="24"/>
      <w:lang w:val="en-US"/>
    </w:rPr>
  </w:style>
  <w:style w:type="paragraph" w:customStyle="1" w:styleId="level7">
    <w:name w:val="_level7"/>
    <w:basedOn w:val="Normal"/>
    <w:rsid w:val="00E20331"/>
    <w:pPr>
      <w:widowControl w:val="0"/>
      <w:tabs>
        <w:tab w:val="left" w:pos="0"/>
        <w:tab w:val="left" w:pos="8640"/>
      </w:tabs>
      <w:ind w:left="2520" w:hanging="360"/>
    </w:pPr>
    <w:rPr>
      <w:rFonts w:ascii="Times New Roman" w:hAnsi="Times New Roman"/>
      <w:sz w:val="24"/>
      <w:lang w:val="en-US"/>
    </w:rPr>
  </w:style>
  <w:style w:type="paragraph" w:customStyle="1" w:styleId="level8">
    <w:name w:val="_level8"/>
    <w:basedOn w:val="Normal"/>
    <w:rsid w:val="00E20331"/>
    <w:pPr>
      <w:widowControl w:val="0"/>
      <w:tabs>
        <w:tab w:val="left" w:pos="0"/>
        <w:tab w:val="left" w:pos="8640"/>
      </w:tabs>
      <w:ind w:left="2880" w:hanging="360"/>
    </w:pPr>
    <w:rPr>
      <w:rFonts w:ascii="Times New Roman" w:hAnsi="Times New Roman"/>
      <w:sz w:val="24"/>
      <w:lang w:val="en-US"/>
    </w:rPr>
  </w:style>
  <w:style w:type="paragraph" w:customStyle="1" w:styleId="level9">
    <w:name w:val="_level9"/>
    <w:basedOn w:val="Normal"/>
    <w:rsid w:val="00E20331"/>
    <w:pPr>
      <w:widowControl w:val="0"/>
      <w:tabs>
        <w:tab w:val="left" w:pos="0"/>
        <w:tab w:val="left" w:pos="8640"/>
      </w:tabs>
      <w:ind w:left="3240" w:hanging="360"/>
    </w:pPr>
    <w:rPr>
      <w:rFonts w:ascii="Times New Roman" w:hAnsi="Times New Roman"/>
      <w:sz w:val="24"/>
      <w:lang w:val="en-US"/>
    </w:rPr>
  </w:style>
  <w:style w:type="paragraph" w:customStyle="1" w:styleId="levsl1">
    <w:name w:val="_levsl1"/>
    <w:basedOn w:val="Normal"/>
    <w:rsid w:val="00E20331"/>
    <w:pPr>
      <w:widowControl w:val="0"/>
      <w:tabs>
        <w:tab w:val="left" w:pos="0"/>
        <w:tab w:val="left" w:pos="8640"/>
      </w:tabs>
      <w:ind w:left="360" w:hanging="360"/>
    </w:pPr>
    <w:rPr>
      <w:rFonts w:ascii="Times New Roman" w:hAnsi="Times New Roman"/>
      <w:sz w:val="24"/>
      <w:lang w:val="en-US"/>
    </w:rPr>
  </w:style>
  <w:style w:type="paragraph" w:customStyle="1" w:styleId="levsl2">
    <w:name w:val="_levsl2"/>
    <w:basedOn w:val="Normal"/>
    <w:rsid w:val="00E20331"/>
    <w:pPr>
      <w:widowControl w:val="0"/>
      <w:tabs>
        <w:tab w:val="left" w:pos="0"/>
        <w:tab w:val="left" w:pos="8640"/>
      </w:tabs>
      <w:ind w:left="720" w:hanging="360"/>
    </w:pPr>
    <w:rPr>
      <w:rFonts w:ascii="Times New Roman" w:hAnsi="Times New Roman"/>
      <w:sz w:val="24"/>
      <w:lang w:val="en-US"/>
    </w:rPr>
  </w:style>
  <w:style w:type="paragraph" w:customStyle="1" w:styleId="levsl3">
    <w:name w:val="_levsl3"/>
    <w:basedOn w:val="Normal"/>
    <w:rsid w:val="00E20331"/>
    <w:pPr>
      <w:widowControl w:val="0"/>
      <w:tabs>
        <w:tab w:val="left" w:pos="0"/>
        <w:tab w:val="left" w:pos="8640"/>
      </w:tabs>
      <w:ind w:left="1080" w:hanging="360"/>
    </w:pPr>
    <w:rPr>
      <w:rFonts w:ascii="Times New Roman" w:hAnsi="Times New Roman"/>
      <w:sz w:val="24"/>
      <w:lang w:val="en-US"/>
    </w:rPr>
  </w:style>
  <w:style w:type="paragraph" w:customStyle="1" w:styleId="levsl4">
    <w:name w:val="_levsl4"/>
    <w:basedOn w:val="Normal"/>
    <w:rsid w:val="00E20331"/>
    <w:pPr>
      <w:widowControl w:val="0"/>
      <w:tabs>
        <w:tab w:val="left" w:pos="0"/>
        <w:tab w:val="left" w:pos="8640"/>
      </w:tabs>
      <w:ind w:left="1440" w:hanging="360"/>
    </w:pPr>
    <w:rPr>
      <w:rFonts w:ascii="Times New Roman" w:hAnsi="Times New Roman"/>
      <w:sz w:val="24"/>
      <w:lang w:val="en-US"/>
    </w:rPr>
  </w:style>
  <w:style w:type="paragraph" w:customStyle="1" w:styleId="levsl5">
    <w:name w:val="_levsl5"/>
    <w:basedOn w:val="Normal"/>
    <w:rsid w:val="00E20331"/>
    <w:pPr>
      <w:widowControl w:val="0"/>
      <w:tabs>
        <w:tab w:val="left" w:pos="0"/>
        <w:tab w:val="left" w:pos="8640"/>
      </w:tabs>
      <w:ind w:left="1800" w:hanging="360"/>
    </w:pPr>
    <w:rPr>
      <w:rFonts w:ascii="Times New Roman" w:hAnsi="Times New Roman"/>
      <w:sz w:val="24"/>
      <w:lang w:val="en-US"/>
    </w:rPr>
  </w:style>
  <w:style w:type="paragraph" w:customStyle="1" w:styleId="levsl6">
    <w:name w:val="_levsl6"/>
    <w:basedOn w:val="Normal"/>
    <w:rsid w:val="00E20331"/>
    <w:pPr>
      <w:widowControl w:val="0"/>
      <w:tabs>
        <w:tab w:val="left" w:pos="0"/>
        <w:tab w:val="left" w:pos="8640"/>
      </w:tabs>
      <w:ind w:left="2160" w:hanging="360"/>
    </w:pPr>
    <w:rPr>
      <w:rFonts w:ascii="Times New Roman" w:hAnsi="Times New Roman"/>
      <w:sz w:val="24"/>
      <w:lang w:val="en-US"/>
    </w:rPr>
  </w:style>
  <w:style w:type="paragraph" w:customStyle="1" w:styleId="levsl7">
    <w:name w:val="_levsl7"/>
    <w:basedOn w:val="Normal"/>
    <w:rsid w:val="00E20331"/>
    <w:pPr>
      <w:widowControl w:val="0"/>
      <w:tabs>
        <w:tab w:val="left" w:pos="0"/>
        <w:tab w:val="left" w:pos="8640"/>
      </w:tabs>
      <w:ind w:left="2520" w:hanging="360"/>
    </w:pPr>
    <w:rPr>
      <w:rFonts w:ascii="Times New Roman" w:hAnsi="Times New Roman"/>
      <w:sz w:val="24"/>
      <w:lang w:val="en-US"/>
    </w:rPr>
  </w:style>
  <w:style w:type="paragraph" w:customStyle="1" w:styleId="levsl8">
    <w:name w:val="_levsl8"/>
    <w:basedOn w:val="Normal"/>
    <w:rsid w:val="00E20331"/>
    <w:pPr>
      <w:widowControl w:val="0"/>
      <w:tabs>
        <w:tab w:val="left" w:pos="0"/>
        <w:tab w:val="left" w:pos="8640"/>
      </w:tabs>
      <w:ind w:left="2880" w:hanging="360"/>
    </w:pPr>
    <w:rPr>
      <w:rFonts w:ascii="Times New Roman" w:hAnsi="Times New Roman"/>
      <w:sz w:val="24"/>
      <w:lang w:val="en-US"/>
    </w:rPr>
  </w:style>
  <w:style w:type="paragraph" w:customStyle="1" w:styleId="levsl9">
    <w:name w:val="_levsl9"/>
    <w:basedOn w:val="Normal"/>
    <w:rsid w:val="00E20331"/>
    <w:pPr>
      <w:widowControl w:val="0"/>
      <w:tabs>
        <w:tab w:val="left" w:pos="0"/>
        <w:tab w:val="left" w:pos="8640"/>
      </w:tabs>
      <w:ind w:left="3240" w:hanging="360"/>
    </w:pPr>
    <w:rPr>
      <w:rFonts w:ascii="Times New Roman" w:hAnsi="Times New Roman"/>
      <w:sz w:val="24"/>
      <w:lang w:val="en-US"/>
    </w:rPr>
  </w:style>
  <w:style w:type="paragraph" w:customStyle="1" w:styleId="levnl1">
    <w:name w:val="_levnl1"/>
    <w:basedOn w:val="Normal"/>
    <w:rsid w:val="00E20331"/>
    <w:pPr>
      <w:widowControl w:val="0"/>
      <w:tabs>
        <w:tab w:val="left" w:pos="0"/>
        <w:tab w:val="left" w:pos="8640"/>
      </w:tabs>
      <w:ind w:left="360" w:hanging="360"/>
    </w:pPr>
    <w:rPr>
      <w:rFonts w:ascii="Times New Roman" w:hAnsi="Times New Roman"/>
      <w:sz w:val="24"/>
      <w:lang w:val="en-US"/>
    </w:rPr>
  </w:style>
  <w:style w:type="paragraph" w:customStyle="1" w:styleId="levnl2">
    <w:name w:val="_levnl2"/>
    <w:basedOn w:val="Normal"/>
    <w:rsid w:val="00E20331"/>
    <w:pPr>
      <w:widowControl w:val="0"/>
      <w:tabs>
        <w:tab w:val="left" w:pos="0"/>
        <w:tab w:val="left" w:pos="8640"/>
      </w:tabs>
      <w:ind w:left="720" w:hanging="360"/>
    </w:pPr>
    <w:rPr>
      <w:rFonts w:ascii="Times New Roman" w:hAnsi="Times New Roman"/>
      <w:sz w:val="24"/>
      <w:lang w:val="en-US"/>
    </w:rPr>
  </w:style>
  <w:style w:type="paragraph" w:customStyle="1" w:styleId="levnl3">
    <w:name w:val="_levnl3"/>
    <w:basedOn w:val="Normal"/>
    <w:rsid w:val="00E20331"/>
    <w:pPr>
      <w:widowControl w:val="0"/>
      <w:tabs>
        <w:tab w:val="left" w:pos="0"/>
        <w:tab w:val="left" w:pos="8640"/>
      </w:tabs>
      <w:ind w:left="1080" w:hanging="360"/>
    </w:pPr>
    <w:rPr>
      <w:rFonts w:ascii="Times New Roman" w:hAnsi="Times New Roman"/>
      <w:sz w:val="24"/>
      <w:lang w:val="en-US"/>
    </w:rPr>
  </w:style>
  <w:style w:type="paragraph" w:customStyle="1" w:styleId="levnl4">
    <w:name w:val="_levnl4"/>
    <w:basedOn w:val="Normal"/>
    <w:rsid w:val="00E20331"/>
    <w:pPr>
      <w:widowControl w:val="0"/>
      <w:tabs>
        <w:tab w:val="left" w:pos="0"/>
        <w:tab w:val="left" w:pos="8640"/>
      </w:tabs>
      <w:ind w:left="1440" w:hanging="360"/>
    </w:pPr>
    <w:rPr>
      <w:rFonts w:ascii="Times New Roman" w:hAnsi="Times New Roman"/>
      <w:sz w:val="24"/>
      <w:lang w:val="en-US"/>
    </w:rPr>
  </w:style>
  <w:style w:type="paragraph" w:customStyle="1" w:styleId="levnl5">
    <w:name w:val="_levnl5"/>
    <w:basedOn w:val="Normal"/>
    <w:rsid w:val="00E20331"/>
    <w:pPr>
      <w:widowControl w:val="0"/>
      <w:tabs>
        <w:tab w:val="left" w:pos="0"/>
        <w:tab w:val="left" w:pos="8640"/>
      </w:tabs>
      <w:ind w:left="1800" w:hanging="360"/>
    </w:pPr>
    <w:rPr>
      <w:rFonts w:ascii="Times New Roman" w:hAnsi="Times New Roman"/>
      <w:sz w:val="24"/>
      <w:lang w:val="en-US"/>
    </w:rPr>
  </w:style>
  <w:style w:type="paragraph" w:customStyle="1" w:styleId="levnl6">
    <w:name w:val="_levnl6"/>
    <w:basedOn w:val="Normal"/>
    <w:rsid w:val="00E20331"/>
    <w:pPr>
      <w:widowControl w:val="0"/>
      <w:tabs>
        <w:tab w:val="left" w:pos="0"/>
        <w:tab w:val="left" w:pos="8640"/>
      </w:tabs>
      <w:ind w:left="2160" w:hanging="360"/>
    </w:pPr>
    <w:rPr>
      <w:rFonts w:ascii="Times New Roman" w:hAnsi="Times New Roman"/>
      <w:sz w:val="24"/>
      <w:lang w:val="en-US"/>
    </w:rPr>
  </w:style>
  <w:style w:type="paragraph" w:customStyle="1" w:styleId="levnl7">
    <w:name w:val="_levnl7"/>
    <w:basedOn w:val="Normal"/>
    <w:rsid w:val="00E20331"/>
    <w:pPr>
      <w:widowControl w:val="0"/>
      <w:tabs>
        <w:tab w:val="left" w:pos="0"/>
        <w:tab w:val="left" w:pos="8640"/>
      </w:tabs>
      <w:ind w:left="2520" w:hanging="360"/>
    </w:pPr>
    <w:rPr>
      <w:rFonts w:ascii="Times New Roman" w:hAnsi="Times New Roman"/>
      <w:sz w:val="24"/>
      <w:lang w:val="en-US"/>
    </w:rPr>
  </w:style>
  <w:style w:type="paragraph" w:customStyle="1" w:styleId="levnl8">
    <w:name w:val="_levnl8"/>
    <w:basedOn w:val="Normal"/>
    <w:rsid w:val="00E20331"/>
    <w:pPr>
      <w:widowControl w:val="0"/>
      <w:tabs>
        <w:tab w:val="left" w:pos="0"/>
        <w:tab w:val="left" w:pos="8640"/>
      </w:tabs>
      <w:ind w:left="2880" w:hanging="360"/>
    </w:pPr>
    <w:rPr>
      <w:rFonts w:ascii="Times New Roman" w:hAnsi="Times New Roman"/>
      <w:sz w:val="24"/>
      <w:lang w:val="en-US"/>
    </w:rPr>
  </w:style>
  <w:style w:type="paragraph" w:customStyle="1" w:styleId="levnl9">
    <w:name w:val="_levnl9"/>
    <w:basedOn w:val="Normal"/>
    <w:rsid w:val="00E20331"/>
    <w:pPr>
      <w:widowControl w:val="0"/>
      <w:tabs>
        <w:tab w:val="left" w:pos="0"/>
        <w:tab w:val="left" w:pos="8640"/>
      </w:tabs>
      <w:ind w:left="3240" w:hanging="360"/>
    </w:pPr>
    <w:rPr>
      <w:rFonts w:ascii="Times New Roman" w:hAnsi="Times New Roman"/>
      <w:sz w:val="24"/>
      <w:lang w:val="en-US"/>
    </w:rPr>
  </w:style>
  <w:style w:type="paragraph" w:customStyle="1" w:styleId="WP9Heading1">
    <w:name w:val="WP9_Heading 1"/>
    <w:basedOn w:val="Normal"/>
    <w:rsid w:val="00E20331"/>
    <w:pPr>
      <w:widowControl w:val="0"/>
      <w:spacing w:after="60"/>
    </w:pPr>
    <w:rPr>
      <w:b/>
      <w:smallCaps/>
      <w:sz w:val="26"/>
    </w:rPr>
  </w:style>
  <w:style w:type="paragraph" w:customStyle="1" w:styleId="WP9Heading2">
    <w:name w:val="WP9_Heading 2"/>
    <w:basedOn w:val="Normal"/>
    <w:rsid w:val="00E20331"/>
    <w:pPr>
      <w:widowControl w:val="0"/>
      <w:spacing w:after="60"/>
    </w:pPr>
    <w:rPr>
      <w:rFonts w:ascii="Times New Roman" w:hAnsi="Times New Roman"/>
      <w:b/>
      <w:i/>
      <w:sz w:val="24"/>
      <w:lang w:val="en-US"/>
    </w:rPr>
  </w:style>
  <w:style w:type="paragraph" w:customStyle="1" w:styleId="WP9Heading3">
    <w:name w:val="WP9_Heading 3"/>
    <w:basedOn w:val="Normal"/>
    <w:rsid w:val="00E20331"/>
    <w:pPr>
      <w:widowControl w:val="0"/>
      <w:spacing w:after="60"/>
    </w:pPr>
    <w:rPr>
      <w:rFonts w:ascii="Times New Roman" w:hAnsi="Times New Roman"/>
      <w:i/>
      <w:lang w:val="en-US"/>
    </w:rPr>
  </w:style>
  <w:style w:type="paragraph" w:customStyle="1" w:styleId="WP9Heading4">
    <w:name w:val="WP9_Heading 4"/>
    <w:basedOn w:val="Normal"/>
    <w:rsid w:val="00E20331"/>
    <w:pPr>
      <w:widowControl w:val="0"/>
      <w:spacing w:after="60"/>
    </w:pPr>
    <w:rPr>
      <w:rFonts w:ascii="Times New Roman" w:hAnsi="Times New Roman"/>
      <w:sz w:val="24"/>
      <w:lang w:val="en-US"/>
    </w:rPr>
  </w:style>
  <w:style w:type="paragraph" w:customStyle="1" w:styleId="WP9Heading5">
    <w:name w:val="WP9_Heading 5"/>
    <w:basedOn w:val="Normal"/>
    <w:rsid w:val="00E20331"/>
    <w:pPr>
      <w:widowControl w:val="0"/>
      <w:spacing w:after="60"/>
    </w:pPr>
    <w:rPr>
      <w:rFonts w:ascii="Times New Roman" w:hAnsi="Times New Roman"/>
      <w:sz w:val="24"/>
      <w:lang w:val="en-US"/>
    </w:rPr>
  </w:style>
  <w:style w:type="paragraph" w:customStyle="1" w:styleId="WP9Heading6">
    <w:name w:val="WP9_Heading 6"/>
    <w:basedOn w:val="Normal"/>
    <w:rsid w:val="00E20331"/>
    <w:pPr>
      <w:widowControl w:val="0"/>
      <w:spacing w:after="60"/>
    </w:pPr>
    <w:rPr>
      <w:rFonts w:ascii="Times New Roman" w:hAnsi="Times New Roman"/>
      <w:i/>
      <w:sz w:val="24"/>
      <w:lang w:val="en-US"/>
    </w:rPr>
  </w:style>
  <w:style w:type="paragraph" w:customStyle="1" w:styleId="WP9Heading7">
    <w:name w:val="WP9_Heading 7"/>
    <w:basedOn w:val="Normal"/>
    <w:rsid w:val="00E20331"/>
    <w:pPr>
      <w:widowControl w:val="0"/>
      <w:spacing w:after="60"/>
    </w:pPr>
    <w:rPr>
      <w:rFonts w:ascii="Times New Roman" w:hAnsi="Times New Roman"/>
      <w:sz w:val="24"/>
      <w:lang w:val="en-US"/>
    </w:rPr>
  </w:style>
  <w:style w:type="paragraph" w:customStyle="1" w:styleId="WP9Heading8">
    <w:name w:val="WP9_Heading 8"/>
    <w:basedOn w:val="Normal"/>
    <w:rsid w:val="00E20331"/>
    <w:pPr>
      <w:widowControl w:val="0"/>
      <w:spacing w:after="60"/>
    </w:pPr>
    <w:rPr>
      <w:rFonts w:ascii="Times New Roman" w:hAnsi="Times New Roman"/>
      <w:i/>
      <w:sz w:val="24"/>
      <w:lang w:val="en-US"/>
    </w:rPr>
  </w:style>
  <w:style w:type="paragraph" w:customStyle="1" w:styleId="WP9Heading9">
    <w:name w:val="WP9_Heading 9"/>
    <w:basedOn w:val="Normal"/>
    <w:rsid w:val="00E20331"/>
    <w:pPr>
      <w:widowControl w:val="0"/>
      <w:spacing w:after="60"/>
    </w:pPr>
    <w:rPr>
      <w:rFonts w:ascii="Times New Roman" w:hAnsi="Times New Roman"/>
      <w:b/>
      <w:smallCaps/>
      <w:sz w:val="26"/>
      <w:lang w:val="en-US"/>
    </w:rPr>
  </w:style>
  <w:style w:type="character" w:customStyle="1" w:styleId="DefaultPara">
    <w:name w:val="Default Para"/>
    <w:basedOn w:val="DefaultParagraphFont"/>
    <w:rsid w:val="00E20331"/>
  </w:style>
  <w:style w:type="character" w:customStyle="1" w:styleId="FootnoteRef">
    <w:name w:val="Footnote Ref"/>
    <w:basedOn w:val="DefaultParagraphFont"/>
    <w:rsid w:val="00E20331"/>
    <w:rPr>
      <w:rFonts w:ascii="Arial" w:hAnsi="Arial"/>
      <w:noProof w:val="0"/>
      <w:lang w:val="en-US"/>
    </w:rPr>
  </w:style>
  <w:style w:type="paragraph" w:customStyle="1" w:styleId="WP9Header">
    <w:name w:val="WP9_Header"/>
    <w:basedOn w:val="Normal"/>
    <w:rsid w:val="00E20331"/>
    <w:pPr>
      <w:widowControl w:val="0"/>
      <w:tabs>
        <w:tab w:val="center" w:pos="4320"/>
        <w:tab w:val="right" w:pos="8640"/>
      </w:tabs>
    </w:pPr>
    <w:rPr>
      <w:rFonts w:ascii="Times New Roman" w:hAnsi="Times New Roman"/>
      <w:sz w:val="24"/>
      <w:lang w:val="en-US"/>
    </w:rPr>
  </w:style>
  <w:style w:type="paragraph" w:customStyle="1" w:styleId="WP9Footer">
    <w:name w:val="WP9_Footer"/>
    <w:basedOn w:val="Normal"/>
    <w:rsid w:val="00E20331"/>
    <w:pPr>
      <w:widowControl w:val="0"/>
      <w:tabs>
        <w:tab w:val="center" w:pos="4320"/>
        <w:tab w:val="right" w:pos="8640"/>
      </w:tabs>
    </w:pPr>
    <w:rPr>
      <w:rFonts w:ascii="Times New Roman" w:hAnsi="Times New Roman"/>
      <w:sz w:val="24"/>
      <w:lang w:val="en-US"/>
    </w:rPr>
  </w:style>
  <w:style w:type="character" w:customStyle="1" w:styleId="WP9PageNumber">
    <w:name w:val="WP9_Page Number"/>
    <w:basedOn w:val="DefaultParagraphFont"/>
    <w:rsid w:val="00E20331"/>
    <w:rPr>
      <w:rFonts w:ascii="Arial" w:hAnsi="Arial"/>
      <w:noProof w:val="0"/>
      <w:sz w:val="14"/>
      <w:lang w:val="en-US"/>
    </w:rPr>
  </w:style>
  <w:style w:type="paragraph" w:customStyle="1" w:styleId="WP9List2">
    <w:name w:val="WP9_List 2"/>
    <w:basedOn w:val="Normal"/>
    <w:rsid w:val="00E20331"/>
    <w:pPr>
      <w:widowControl w:val="0"/>
      <w:tabs>
        <w:tab w:val="left" w:pos="0"/>
        <w:tab w:val="left" w:pos="8640"/>
      </w:tabs>
      <w:ind w:left="720" w:hanging="360"/>
    </w:pPr>
    <w:rPr>
      <w:rFonts w:ascii="Times New Roman" w:hAnsi="Times New Roman"/>
      <w:sz w:val="24"/>
      <w:lang w:val="en-US"/>
    </w:rPr>
  </w:style>
  <w:style w:type="paragraph" w:customStyle="1" w:styleId="WP9Date">
    <w:name w:val="WP9_Date"/>
    <w:basedOn w:val="Normal"/>
    <w:rsid w:val="00E20331"/>
    <w:pPr>
      <w:widowControl w:val="0"/>
    </w:pPr>
    <w:rPr>
      <w:rFonts w:ascii="Times New Roman" w:hAnsi="Times New Roman"/>
      <w:sz w:val="24"/>
      <w:lang w:val="en-US"/>
    </w:rPr>
  </w:style>
  <w:style w:type="paragraph" w:customStyle="1" w:styleId="WP9Title">
    <w:name w:val="WP9_Title"/>
    <w:basedOn w:val="Normal"/>
    <w:rsid w:val="00E20331"/>
    <w:pPr>
      <w:widowControl w:val="0"/>
      <w:spacing w:after="60"/>
      <w:jc w:val="center"/>
    </w:pPr>
    <w:rPr>
      <w:rFonts w:ascii="Times New Roman" w:hAnsi="Times New Roman"/>
      <w:b/>
      <w:sz w:val="32"/>
      <w:lang w:val="en-US"/>
    </w:rPr>
  </w:style>
  <w:style w:type="paragraph" w:customStyle="1" w:styleId="WP9Subtitle">
    <w:name w:val="WP9_Subtitle"/>
    <w:basedOn w:val="Normal"/>
    <w:rsid w:val="00E20331"/>
    <w:pPr>
      <w:widowControl w:val="0"/>
      <w:spacing w:after="60"/>
      <w:jc w:val="center"/>
    </w:pPr>
    <w:rPr>
      <w:rFonts w:ascii="Times New Roman" w:hAnsi="Times New Roman"/>
      <w:sz w:val="24"/>
      <w:lang w:val="en-US"/>
    </w:rPr>
  </w:style>
  <w:style w:type="paragraph" w:customStyle="1" w:styleId="WP9TOC1">
    <w:name w:val="WP9_TOC 1"/>
    <w:basedOn w:val="Normal"/>
    <w:rsid w:val="00E20331"/>
    <w:pPr>
      <w:widowControl w:val="0"/>
      <w:spacing w:after="120"/>
    </w:pPr>
    <w:rPr>
      <w:rFonts w:ascii="Times New Roman" w:hAnsi="Times New Roman"/>
      <w:b/>
      <w:smallCaps/>
      <w:sz w:val="24"/>
      <w:lang w:val="en-US"/>
    </w:rPr>
  </w:style>
  <w:style w:type="paragraph" w:customStyle="1" w:styleId="WP9TOC2">
    <w:name w:val="WP9_TOC 2"/>
    <w:basedOn w:val="Normal"/>
    <w:rsid w:val="00E20331"/>
    <w:pPr>
      <w:widowControl w:val="0"/>
      <w:tabs>
        <w:tab w:val="left" w:pos="0"/>
        <w:tab w:val="left" w:pos="8640"/>
      </w:tabs>
      <w:ind w:left="199"/>
    </w:pPr>
    <w:rPr>
      <w:rFonts w:ascii="Times New Roman" w:hAnsi="Times New Roman"/>
      <w:smallCaps/>
      <w:sz w:val="24"/>
      <w:lang w:val="en-US"/>
    </w:rPr>
  </w:style>
  <w:style w:type="paragraph" w:customStyle="1" w:styleId="WP9TOC3">
    <w:name w:val="WP9_TOC 3"/>
    <w:basedOn w:val="Normal"/>
    <w:rsid w:val="00E20331"/>
    <w:pPr>
      <w:widowControl w:val="0"/>
      <w:tabs>
        <w:tab w:val="left" w:pos="0"/>
        <w:tab w:val="left" w:pos="8640"/>
      </w:tabs>
      <w:ind w:left="400"/>
    </w:pPr>
    <w:rPr>
      <w:rFonts w:ascii="Times New Roman" w:hAnsi="Times New Roman"/>
      <w:i/>
      <w:sz w:val="24"/>
      <w:lang w:val="en-US"/>
    </w:rPr>
  </w:style>
  <w:style w:type="paragraph" w:customStyle="1" w:styleId="WP9TOC4">
    <w:name w:val="WP9_TOC 4"/>
    <w:basedOn w:val="Normal"/>
    <w:rsid w:val="00E20331"/>
    <w:pPr>
      <w:widowControl w:val="0"/>
      <w:tabs>
        <w:tab w:val="left" w:pos="0"/>
        <w:tab w:val="left" w:pos="8640"/>
      </w:tabs>
      <w:ind w:left="600"/>
    </w:pPr>
    <w:rPr>
      <w:rFonts w:ascii="Times New Roman" w:hAnsi="Times New Roman"/>
      <w:sz w:val="18"/>
      <w:lang w:val="en-US"/>
    </w:rPr>
  </w:style>
  <w:style w:type="paragraph" w:customStyle="1" w:styleId="WP9TOC5">
    <w:name w:val="WP9_TOC 5"/>
    <w:basedOn w:val="Normal"/>
    <w:rsid w:val="00E20331"/>
    <w:pPr>
      <w:widowControl w:val="0"/>
      <w:tabs>
        <w:tab w:val="left" w:pos="0"/>
        <w:tab w:val="left" w:pos="8640"/>
      </w:tabs>
      <w:ind w:left="799"/>
    </w:pPr>
    <w:rPr>
      <w:rFonts w:ascii="Times New Roman" w:hAnsi="Times New Roman"/>
      <w:sz w:val="18"/>
      <w:lang w:val="en-US"/>
    </w:rPr>
  </w:style>
  <w:style w:type="paragraph" w:customStyle="1" w:styleId="WP9TOC6">
    <w:name w:val="WP9_TOC 6"/>
    <w:basedOn w:val="Normal"/>
    <w:rsid w:val="00E20331"/>
    <w:pPr>
      <w:widowControl w:val="0"/>
      <w:tabs>
        <w:tab w:val="left" w:pos="0"/>
        <w:tab w:val="left" w:pos="8640"/>
      </w:tabs>
      <w:ind w:left="1000"/>
    </w:pPr>
    <w:rPr>
      <w:rFonts w:ascii="Times New Roman" w:hAnsi="Times New Roman"/>
      <w:sz w:val="18"/>
      <w:lang w:val="en-US"/>
    </w:rPr>
  </w:style>
  <w:style w:type="paragraph" w:customStyle="1" w:styleId="WP9TOC7">
    <w:name w:val="WP9_TOC 7"/>
    <w:basedOn w:val="Normal"/>
    <w:rsid w:val="00E20331"/>
    <w:pPr>
      <w:widowControl w:val="0"/>
      <w:tabs>
        <w:tab w:val="left" w:pos="0"/>
        <w:tab w:val="left" w:pos="8640"/>
      </w:tabs>
      <w:ind w:left="1200"/>
    </w:pPr>
    <w:rPr>
      <w:rFonts w:ascii="Times New Roman" w:hAnsi="Times New Roman"/>
      <w:sz w:val="18"/>
      <w:lang w:val="en-US"/>
    </w:rPr>
  </w:style>
  <w:style w:type="paragraph" w:customStyle="1" w:styleId="WP9TOC8">
    <w:name w:val="WP9_TOC 8"/>
    <w:basedOn w:val="Normal"/>
    <w:rsid w:val="00E20331"/>
    <w:pPr>
      <w:widowControl w:val="0"/>
      <w:tabs>
        <w:tab w:val="left" w:pos="0"/>
        <w:tab w:val="left" w:pos="8640"/>
      </w:tabs>
      <w:ind w:left="1399"/>
    </w:pPr>
    <w:rPr>
      <w:rFonts w:ascii="Times New Roman" w:hAnsi="Times New Roman"/>
      <w:sz w:val="18"/>
      <w:lang w:val="en-US"/>
    </w:rPr>
  </w:style>
  <w:style w:type="paragraph" w:customStyle="1" w:styleId="WP9TOC9">
    <w:name w:val="WP9_TOC 9"/>
    <w:basedOn w:val="Normal"/>
    <w:rsid w:val="00E20331"/>
    <w:pPr>
      <w:widowControl w:val="0"/>
      <w:tabs>
        <w:tab w:val="left" w:pos="0"/>
        <w:tab w:val="left" w:pos="8640"/>
      </w:tabs>
      <w:ind w:left="1600"/>
    </w:pPr>
    <w:rPr>
      <w:rFonts w:ascii="Times New Roman" w:hAnsi="Times New Roman"/>
      <w:sz w:val="18"/>
      <w:lang w:val="en-US"/>
    </w:rPr>
  </w:style>
  <w:style w:type="paragraph" w:customStyle="1" w:styleId="WP9Caption">
    <w:name w:val="WP9_Caption"/>
    <w:basedOn w:val="Normal"/>
    <w:rsid w:val="00E20331"/>
    <w:pPr>
      <w:widowControl w:val="0"/>
      <w:tabs>
        <w:tab w:val="center" w:pos="4680"/>
        <w:tab w:val="left" w:pos="8640"/>
      </w:tabs>
      <w:jc w:val="center"/>
    </w:pPr>
    <w:rPr>
      <w:rFonts w:ascii="Times New Roman" w:hAnsi="Times New Roman"/>
      <w:b/>
      <w:color w:val="0000FF"/>
      <w:u w:val="single"/>
      <w:lang w:val="en-US"/>
    </w:rPr>
  </w:style>
  <w:style w:type="paragraph" w:customStyle="1" w:styleId="FootnoteTex">
    <w:name w:val="Footnote Tex"/>
    <w:basedOn w:val="Normal"/>
    <w:rsid w:val="00E20331"/>
    <w:rPr>
      <w:rFonts w:ascii="Times New Roman" w:hAnsi="Times New Roman"/>
      <w:sz w:val="24"/>
      <w:lang w:val="en-US"/>
    </w:rPr>
  </w:style>
  <w:style w:type="paragraph" w:customStyle="1" w:styleId="TableofFig">
    <w:name w:val="Table of Fig"/>
    <w:basedOn w:val="Normal"/>
    <w:rsid w:val="00E20331"/>
    <w:pPr>
      <w:tabs>
        <w:tab w:val="right" w:leader="dot" w:pos="9360"/>
      </w:tabs>
      <w:ind w:left="439" w:hanging="439"/>
    </w:pPr>
    <w:rPr>
      <w:rFonts w:ascii="Times New Roman" w:hAnsi="Times New Roman"/>
      <w:sz w:val="24"/>
      <w:lang w:val="en-US"/>
    </w:rPr>
  </w:style>
  <w:style w:type="paragraph" w:customStyle="1" w:styleId="WP9BodyText">
    <w:name w:val="WP9_Body Text"/>
    <w:basedOn w:val="Normal"/>
    <w:rsid w:val="00E20331"/>
    <w:pPr>
      <w:jc w:val="both"/>
    </w:pPr>
    <w:rPr>
      <w:rFonts w:ascii="Times New Roman" w:hAnsi="Times New Roman"/>
      <w:sz w:val="24"/>
      <w:lang w:val="en-US"/>
    </w:rPr>
  </w:style>
  <w:style w:type="paragraph" w:customStyle="1" w:styleId="BodyTextI2">
    <w:name w:val="Body Text I2"/>
    <w:basedOn w:val="Normal"/>
    <w:rsid w:val="00E203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rPr>
      <w:rFonts w:ascii="Times New Roman" w:hAnsi="Times New Roman"/>
      <w:sz w:val="24"/>
      <w:lang w:val="en-US"/>
    </w:rPr>
  </w:style>
  <w:style w:type="character" w:customStyle="1" w:styleId="WP9Strong">
    <w:name w:val="WP9_Strong"/>
    <w:basedOn w:val="DefaultParagraphFont"/>
    <w:rsid w:val="00E20331"/>
    <w:rPr>
      <w:rFonts w:ascii="Arial" w:hAnsi="Arial"/>
      <w:b/>
      <w:noProof w:val="0"/>
      <w:lang w:val="en-US"/>
    </w:rPr>
  </w:style>
  <w:style w:type="character" w:customStyle="1" w:styleId="WP9Hyperlink">
    <w:name w:val="WP9_Hyperlink"/>
    <w:basedOn w:val="DefaultParagraphFont"/>
    <w:rsid w:val="00E20331"/>
    <w:rPr>
      <w:rFonts w:ascii="Arial" w:hAnsi="Arial"/>
      <w:noProof w:val="0"/>
      <w:lang w:val="en-US"/>
    </w:rPr>
  </w:style>
  <w:style w:type="character" w:customStyle="1" w:styleId="FollowedHype">
    <w:name w:val="FollowedHype"/>
    <w:basedOn w:val="DefaultParagraphFont"/>
    <w:rsid w:val="00E20331"/>
    <w:rPr>
      <w:rFonts w:ascii="Arial" w:hAnsi="Arial"/>
      <w:noProof w:val="0"/>
      <w:color w:val="800080"/>
      <w:u w:val="single"/>
      <w:lang w:val="en-US"/>
    </w:rPr>
  </w:style>
  <w:style w:type="paragraph" w:customStyle="1" w:styleId="BodyTextI1">
    <w:name w:val="Body Text I1"/>
    <w:basedOn w:val="Normal"/>
    <w:rsid w:val="00E20331"/>
    <w:pPr>
      <w:tabs>
        <w:tab w:val="left" w:pos="1080"/>
        <w:tab w:val="left" w:pos="1170"/>
        <w:tab w:val="left" w:pos="2160"/>
        <w:tab w:val="left" w:pos="2880"/>
        <w:tab w:val="left" w:pos="3600"/>
        <w:tab w:val="left" w:pos="4320"/>
        <w:tab w:val="left" w:pos="5040"/>
        <w:tab w:val="left" w:pos="5760"/>
        <w:tab w:val="left" w:pos="6480"/>
        <w:tab w:val="left" w:pos="7200"/>
        <w:tab w:val="left" w:pos="7920"/>
        <w:tab w:val="left" w:pos="8640"/>
      </w:tabs>
      <w:ind w:left="1080"/>
    </w:pPr>
    <w:rPr>
      <w:rFonts w:ascii="Times New Roman" w:hAnsi="Times New Roman"/>
      <w:sz w:val="24"/>
      <w:lang w:val="en-US"/>
    </w:rPr>
  </w:style>
  <w:style w:type="paragraph" w:customStyle="1" w:styleId="WP9DocumentMap">
    <w:name w:val="WP9_Document Map"/>
    <w:basedOn w:val="Normal"/>
    <w:rsid w:val="00E20331"/>
    <w:pPr>
      <w:shd w:val="pct50" w:color="000000" w:fill="0000FF"/>
    </w:pPr>
    <w:rPr>
      <w:rFonts w:ascii="Tahoma" w:hAnsi="Tahoma"/>
      <w:color w:val="FFFFFF"/>
      <w:lang w:val="en-US"/>
    </w:rPr>
  </w:style>
  <w:style w:type="paragraph" w:customStyle="1" w:styleId="BodyTextIn">
    <w:name w:val="Body Text In"/>
    <w:basedOn w:val="Normal"/>
    <w:rsid w:val="00E20331"/>
    <w:pPr>
      <w:tabs>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30"/>
    </w:pPr>
    <w:rPr>
      <w:rFonts w:ascii="Times New Roman" w:hAnsi="Times New Roman"/>
      <w:sz w:val="24"/>
      <w:lang w:val="en-US"/>
    </w:rPr>
  </w:style>
  <w:style w:type="paragraph" w:customStyle="1" w:styleId="WP9BlockText">
    <w:name w:val="WP9_Block Text"/>
    <w:basedOn w:val="Normal"/>
    <w:rsid w:val="00E20331"/>
    <w:pPr>
      <w:tabs>
        <w:tab w:val="left" w:pos="0"/>
      </w:tabs>
      <w:spacing w:after="120"/>
      <w:ind w:left="1440" w:right="1440"/>
    </w:pPr>
    <w:rPr>
      <w:rFonts w:ascii="Times New Roman" w:hAnsi="Times New Roman"/>
      <w:sz w:val="24"/>
      <w:lang w:val="en-US"/>
    </w:rPr>
  </w:style>
  <w:style w:type="paragraph" w:customStyle="1" w:styleId="BodyTextF1">
    <w:name w:val="Body Text F1"/>
    <w:basedOn w:val="Normal"/>
    <w:rsid w:val="00E20331"/>
    <w:pPr>
      <w:spacing w:after="120"/>
      <w:ind w:firstLine="210"/>
    </w:pPr>
    <w:rPr>
      <w:rFonts w:ascii="Times New Roman" w:hAnsi="Times New Roman"/>
      <w:sz w:val="24"/>
      <w:lang w:val="en-US"/>
    </w:rPr>
  </w:style>
  <w:style w:type="paragraph" w:customStyle="1" w:styleId="BodyTextFi">
    <w:name w:val="Body Text Fi"/>
    <w:basedOn w:val="Normal"/>
    <w:rsid w:val="00E20331"/>
    <w:pPr>
      <w:tabs>
        <w:tab w:val="left" w:pos="0"/>
        <w:tab w:val="left" w:pos="8640"/>
      </w:tabs>
      <w:spacing w:after="120"/>
      <w:ind w:left="360" w:firstLine="210"/>
    </w:pPr>
    <w:rPr>
      <w:rFonts w:ascii="Times New Roman" w:hAnsi="Times New Roman"/>
      <w:sz w:val="24"/>
      <w:lang w:val="en-US"/>
    </w:rPr>
  </w:style>
  <w:style w:type="paragraph" w:customStyle="1" w:styleId="WP9Closing">
    <w:name w:val="WP9_Closing"/>
    <w:basedOn w:val="Normal"/>
    <w:rsid w:val="00E20331"/>
    <w:pPr>
      <w:tabs>
        <w:tab w:val="left" w:pos="0"/>
        <w:tab w:val="left" w:pos="8640"/>
      </w:tabs>
      <w:ind w:left="4320"/>
    </w:pPr>
    <w:rPr>
      <w:rFonts w:ascii="Times New Roman" w:hAnsi="Times New Roman"/>
      <w:sz w:val="24"/>
      <w:lang w:val="en-US"/>
    </w:rPr>
  </w:style>
  <w:style w:type="paragraph" w:customStyle="1" w:styleId="WP9EndnoteText">
    <w:name w:val="WP9_Endnote Text"/>
    <w:basedOn w:val="Normal"/>
    <w:rsid w:val="00E20331"/>
    <w:rPr>
      <w:rFonts w:ascii="Times New Roman" w:hAnsi="Times New Roman"/>
      <w:sz w:val="24"/>
      <w:lang w:val="en-US"/>
    </w:rPr>
  </w:style>
  <w:style w:type="paragraph" w:customStyle="1" w:styleId="EnvelopeAdd">
    <w:name w:val="Envelope Add"/>
    <w:basedOn w:val="Normal"/>
    <w:rsid w:val="00E20331"/>
    <w:pPr>
      <w:tabs>
        <w:tab w:val="left" w:pos="0"/>
        <w:tab w:val="left" w:pos="8640"/>
      </w:tabs>
      <w:ind w:left="2880"/>
    </w:pPr>
    <w:rPr>
      <w:rFonts w:ascii="Times New Roman" w:hAnsi="Times New Roman"/>
      <w:sz w:val="24"/>
      <w:lang w:val="en-US"/>
    </w:rPr>
  </w:style>
  <w:style w:type="paragraph" w:customStyle="1" w:styleId="EnvelopeRet">
    <w:name w:val="Envelope Ret"/>
    <w:basedOn w:val="Normal"/>
    <w:rsid w:val="00E20331"/>
    <w:rPr>
      <w:rFonts w:ascii="Times New Roman" w:hAnsi="Times New Roman"/>
      <w:sz w:val="24"/>
      <w:lang w:val="en-US"/>
    </w:rPr>
  </w:style>
  <w:style w:type="paragraph" w:customStyle="1" w:styleId="WP9Index1">
    <w:name w:val="WP9_Index 1"/>
    <w:basedOn w:val="Normal"/>
    <w:rsid w:val="00E20331"/>
    <w:pPr>
      <w:tabs>
        <w:tab w:val="left" w:pos="0"/>
        <w:tab w:val="left" w:pos="8640"/>
      </w:tabs>
      <w:ind w:left="199" w:hanging="199"/>
    </w:pPr>
    <w:rPr>
      <w:rFonts w:ascii="Times New Roman" w:hAnsi="Times New Roman"/>
      <w:sz w:val="24"/>
      <w:lang w:val="en-US"/>
    </w:rPr>
  </w:style>
  <w:style w:type="paragraph" w:customStyle="1" w:styleId="WP9Index2">
    <w:name w:val="WP9_Index 2"/>
    <w:basedOn w:val="Normal"/>
    <w:rsid w:val="00E20331"/>
    <w:pPr>
      <w:tabs>
        <w:tab w:val="left" w:pos="0"/>
        <w:tab w:val="left" w:pos="8640"/>
      </w:tabs>
      <w:ind w:left="400" w:hanging="199"/>
    </w:pPr>
    <w:rPr>
      <w:rFonts w:ascii="Times New Roman" w:hAnsi="Times New Roman"/>
      <w:sz w:val="24"/>
      <w:lang w:val="en-US"/>
    </w:rPr>
  </w:style>
  <w:style w:type="paragraph" w:customStyle="1" w:styleId="WP9Index3">
    <w:name w:val="WP9_Index 3"/>
    <w:basedOn w:val="Normal"/>
    <w:rsid w:val="00E20331"/>
    <w:pPr>
      <w:tabs>
        <w:tab w:val="left" w:pos="0"/>
        <w:tab w:val="left" w:pos="8640"/>
      </w:tabs>
      <w:ind w:left="600" w:hanging="199"/>
    </w:pPr>
    <w:rPr>
      <w:rFonts w:ascii="Times New Roman" w:hAnsi="Times New Roman"/>
      <w:sz w:val="24"/>
      <w:lang w:val="en-US"/>
    </w:rPr>
  </w:style>
  <w:style w:type="paragraph" w:customStyle="1" w:styleId="WP9Index4">
    <w:name w:val="WP9_Index 4"/>
    <w:basedOn w:val="Normal"/>
    <w:rsid w:val="00E20331"/>
    <w:pPr>
      <w:tabs>
        <w:tab w:val="left" w:pos="0"/>
        <w:tab w:val="left" w:pos="8640"/>
      </w:tabs>
      <w:ind w:left="799" w:hanging="199"/>
    </w:pPr>
    <w:rPr>
      <w:rFonts w:ascii="Times New Roman" w:hAnsi="Times New Roman"/>
      <w:sz w:val="24"/>
      <w:lang w:val="en-US"/>
    </w:rPr>
  </w:style>
  <w:style w:type="paragraph" w:customStyle="1" w:styleId="WP9Index5">
    <w:name w:val="WP9_Index 5"/>
    <w:basedOn w:val="Normal"/>
    <w:rsid w:val="00E20331"/>
    <w:pPr>
      <w:tabs>
        <w:tab w:val="left" w:pos="0"/>
        <w:tab w:val="left" w:pos="8640"/>
      </w:tabs>
      <w:ind w:left="1000" w:hanging="199"/>
    </w:pPr>
    <w:rPr>
      <w:rFonts w:ascii="Times New Roman" w:hAnsi="Times New Roman"/>
      <w:sz w:val="24"/>
      <w:lang w:val="en-US"/>
    </w:rPr>
  </w:style>
  <w:style w:type="paragraph" w:customStyle="1" w:styleId="WP9Index6">
    <w:name w:val="WP9_Index 6"/>
    <w:basedOn w:val="Normal"/>
    <w:rsid w:val="00E20331"/>
    <w:pPr>
      <w:tabs>
        <w:tab w:val="left" w:pos="0"/>
        <w:tab w:val="left" w:pos="8640"/>
      </w:tabs>
      <w:ind w:left="1200" w:hanging="199"/>
    </w:pPr>
    <w:rPr>
      <w:rFonts w:ascii="Times New Roman" w:hAnsi="Times New Roman"/>
      <w:sz w:val="24"/>
      <w:lang w:val="en-US"/>
    </w:rPr>
  </w:style>
  <w:style w:type="paragraph" w:customStyle="1" w:styleId="WP9Index7">
    <w:name w:val="WP9_Index 7"/>
    <w:basedOn w:val="Normal"/>
    <w:rsid w:val="00E20331"/>
    <w:pPr>
      <w:tabs>
        <w:tab w:val="left" w:pos="0"/>
        <w:tab w:val="left" w:pos="8640"/>
      </w:tabs>
      <w:ind w:left="1399" w:hanging="199"/>
    </w:pPr>
    <w:rPr>
      <w:rFonts w:ascii="Times New Roman" w:hAnsi="Times New Roman"/>
      <w:sz w:val="24"/>
      <w:lang w:val="en-US"/>
    </w:rPr>
  </w:style>
  <w:style w:type="paragraph" w:customStyle="1" w:styleId="WP9Index8">
    <w:name w:val="WP9_Index 8"/>
    <w:basedOn w:val="Normal"/>
    <w:rsid w:val="00E20331"/>
    <w:pPr>
      <w:tabs>
        <w:tab w:val="left" w:pos="0"/>
        <w:tab w:val="left" w:pos="8640"/>
      </w:tabs>
      <w:ind w:left="1600" w:hanging="199"/>
    </w:pPr>
    <w:rPr>
      <w:rFonts w:ascii="Times New Roman" w:hAnsi="Times New Roman"/>
      <w:sz w:val="24"/>
      <w:lang w:val="en-US"/>
    </w:rPr>
  </w:style>
  <w:style w:type="paragraph" w:customStyle="1" w:styleId="WP9Index9">
    <w:name w:val="WP9_Index 9"/>
    <w:basedOn w:val="Normal"/>
    <w:rsid w:val="00E20331"/>
    <w:pPr>
      <w:tabs>
        <w:tab w:val="left" w:pos="0"/>
        <w:tab w:val="left" w:pos="8640"/>
      </w:tabs>
      <w:ind w:left="1800" w:hanging="199"/>
    </w:pPr>
    <w:rPr>
      <w:rFonts w:ascii="Times New Roman" w:hAnsi="Times New Roman"/>
      <w:sz w:val="24"/>
      <w:lang w:val="en-US"/>
    </w:rPr>
  </w:style>
  <w:style w:type="paragraph" w:customStyle="1" w:styleId="IndexHeadin">
    <w:name w:val="Index Headin"/>
    <w:basedOn w:val="Normal"/>
    <w:rsid w:val="00E20331"/>
    <w:rPr>
      <w:rFonts w:ascii="Times New Roman" w:hAnsi="Times New Roman"/>
      <w:b/>
      <w:sz w:val="24"/>
      <w:lang w:val="en-US"/>
    </w:rPr>
  </w:style>
  <w:style w:type="paragraph" w:customStyle="1" w:styleId="WP9List3">
    <w:name w:val="WP9_List 3"/>
    <w:basedOn w:val="Normal"/>
    <w:rsid w:val="00E20331"/>
    <w:pPr>
      <w:tabs>
        <w:tab w:val="left" w:pos="0"/>
        <w:tab w:val="left" w:pos="8640"/>
      </w:tabs>
      <w:ind w:left="1080" w:hanging="360"/>
    </w:pPr>
    <w:rPr>
      <w:rFonts w:ascii="Times New Roman" w:hAnsi="Times New Roman"/>
      <w:sz w:val="24"/>
      <w:lang w:val="en-US"/>
    </w:rPr>
  </w:style>
  <w:style w:type="paragraph" w:customStyle="1" w:styleId="WP9List4">
    <w:name w:val="WP9_List 4"/>
    <w:basedOn w:val="Normal"/>
    <w:rsid w:val="00E20331"/>
    <w:pPr>
      <w:tabs>
        <w:tab w:val="left" w:pos="0"/>
        <w:tab w:val="left" w:pos="8640"/>
      </w:tabs>
      <w:ind w:left="1440" w:hanging="360"/>
    </w:pPr>
    <w:rPr>
      <w:rFonts w:ascii="Times New Roman" w:hAnsi="Times New Roman"/>
      <w:sz w:val="24"/>
      <w:lang w:val="en-US"/>
    </w:rPr>
  </w:style>
  <w:style w:type="paragraph" w:customStyle="1" w:styleId="WP9List5">
    <w:name w:val="WP9_List 5"/>
    <w:basedOn w:val="Normal"/>
    <w:rsid w:val="00E20331"/>
    <w:pPr>
      <w:tabs>
        <w:tab w:val="left" w:pos="0"/>
        <w:tab w:val="left" w:pos="8640"/>
      </w:tabs>
      <w:ind w:left="1800" w:hanging="360"/>
    </w:pPr>
    <w:rPr>
      <w:rFonts w:ascii="Times New Roman" w:hAnsi="Times New Roman"/>
      <w:sz w:val="24"/>
      <w:lang w:val="en-US"/>
    </w:rPr>
  </w:style>
  <w:style w:type="paragraph" w:customStyle="1" w:styleId="WP9ListBullet">
    <w:name w:val="WP9_List Bullet"/>
    <w:basedOn w:val="Normal"/>
    <w:rsid w:val="00E20331"/>
    <w:rPr>
      <w:rFonts w:ascii="Times New Roman" w:hAnsi="Times New Roman"/>
      <w:sz w:val="24"/>
      <w:lang w:val="en-US"/>
    </w:rPr>
  </w:style>
  <w:style w:type="paragraph" w:customStyle="1" w:styleId="ListBullet30">
    <w:name w:val="List Bullet3"/>
    <w:basedOn w:val="Normal"/>
    <w:rsid w:val="00E20331"/>
    <w:rPr>
      <w:rFonts w:ascii="Times New Roman" w:hAnsi="Times New Roman"/>
      <w:sz w:val="24"/>
      <w:lang w:val="en-US"/>
    </w:rPr>
  </w:style>
  <w:style w:type="paragraph" w:customStyle="1" w:styleId="ListBullet20">
    <w:name w:val="List Bullet2"/>
    <w:basedOn w:val="Normal"/>
    <w:rsid w:val="00E20331"/>
    <w:rPr>
      <w:rFonts w:ascii="Times New Roman" w:hAnsi="Times New Roman"/>
      <w:sz w:val="24"/>
      <w:lang w:val="en-US"/>
    </w:rPr>
  </w:style>
  <w:style w:type="paragraph" w:customStyle="1" w:styleId="ListBullet1">
    <w:name w:val="List Bullet1"/>
    <w:basedOn w:val="Normal"/>
    <w:rsid w:val="00E20331"/>
    <w:rPr>
      <w:rFonts w:ascii="Times New Roman" w:hAnsi="Times New Roman"/>
      <w:sz w:val="24"/>
      <w:lang w:val="en-US"/>
    </w:rPr>
  </w:style>
  <w:style w:type="paragraph" w:customStyle="1" w:styleId="ListBullet40">
    <w:name w:val="List Bullet4"/>
    <w:basedOn w:val="Normal"/>
    <w:rsid w:val="00E20331"/>
    <w:rPr>
      <w:rFonts w:ascii="Times New Roman" w:hAnsi="Times New Roman"/>
      <w:sz w:val="24"/>
      <w:lang w:val="en-US"/>
    </w:rPr>
  </w:style>
  <w:style w:type="paragraph" w:customStyle="1" w:styleId="ListContin4">
    <w:name w:val="List Contin4"/>
    <w:basedOn w:val="Normal"/>
    <w:rsid w:val="00E20331"/>
    <w:pPr>
      <w:tabs>
        <w:tab w:val="left" w:pos="0"/>
        <w:tab w:val="left" w:pos="8640"/>
      </w:tabs>
      <w:spacing w:after="120"/>
      <w:ind w:left="360"/>
    </w:pPr>
    <w:rPr>
      <w:rFonts w:ascii="Times New Roman" w:hAnsi="Times New Roman"/>
      <w:sz w:val="24"/>
      <w:lang w:val="en-US"/>
    </w:rPr>
  </w:style>
  <w:style w:type="paragraph" w:customStyle="1" w:styleId="ListContin3">
    <w:name w:val="List Contin3"/>
    <w:basedOn w:val="Normal"/>
    <w:rsid w:val="00E20331"/>
    <w:pPr>
      <w:tabs>
        <w:tab w:val="left" w:pos="0"/>
        <w:tab w:val="left" w:pos="8640"/>
      </w:tabs>
      <w:spacing w:after="120"/>
      <w:ind w:left="720"/>
    </w:pPr>
    <w:rPr>
      <w:rFonts w:ascii="Times New Roman" w:hAnsi="Times New Roman"/>
      <w:sz w:val="24"/>
      <w:lang w:val="en-US"/>
    </w:rPr>
  </w:style>
  <w:style w:type="paragraph" w:customStyle="1" w:styleId="ListContin2">
    <w:name w:val="List Contin2"/>
    <w:basedOn w:val="Normal"/>
    <w:rsid w:val="00E20331"/>
    <w:pPr>
      <w:tabs>
        <w:tab w:val="left" w:pos="0"/>
        <w:tab w:val="left" w:pos="8640"/>
      </w:tabs>
      <w:spacing w:after="120"/>
      <w:ind w:left="1080"/>
    </w:pPr>
    <w:rPr>
      <w:rFonts w:ascii="Times New Roman" w:hAnsi="Times New Roman"/>
      <w:sz w:val="24"/>
      <w:lang w:val="en-US"/>
    </w:rPr>
  </w:style>
  <w:style w:type="paragraph" w:customStyle="1" w:styleId="ListContin1">
    <w:name w:val="List Contin1"/>
    <w:basedOn w:val="Normal"/>
    <w:rsid w:val="00E20331"/>
    <w:pPr>
      <w:tabs>
        <w:tab w:val="left" w:pos="0"/>
        <w:tab w:val="left" w:pos="8640"/>
      </w:tabs>
      <w:spacing w:after="120"/>
      <w:ind w:left="1440"/>
    </w:pPr>
    <w:rPr>
      <w:rFonts w:ascii="Times New Roman" w:hAnsi="Times New Roman"/>
      <w:sz w:val="24"/>
      <w:lang w:val="en-US"/>
    </w:rPr>
  </w:style>
  <w:style w:type="paragraph" w:customStyle="1" w:styleId="ListContinu">
    <w:name w:val="List Continu"/>
    <w:basedOn w:val="Normal"/>
    <w:rsid w:val="00E20331"/>
    <w:pPr>
      <w:tabs>
        <w:tab w:val="left" w:pos="0"/>
        <w:tab w:val="left" w:pos="8640"/>
      </w:tabs>
      <w:spacing w:after="120"/>
      <w:ind w:left="1800"/>
    </w:pPr>
    <w:rPr>
      <w:rFonts w:ascii="Times New Roman" w:hAnsi="Times New Roman"/>
      <w:sz w:val="24"/>
      <w:lang w:val="en-US"/>
    </w:rPr>
  </w:style>
  <w:style w:type="paragraph" w:customStyle="1" w:styleId="ListNumber30">
    <w:name w:val="List Number3"/>
    <w:basedOn w:val="Normal"/>
    <w:rsid w:val="00E20331"/>
    <w:rPr>
      <w:rFonts w:ascii="Times New Roman" w:hAnsi="Times New Roman"/>
      <w:sz w:val="24"/>
      <w:lang w:val="en-US"/>
    </w:rPr>
  </w:style>
  <w:style w:type="paragraph" w:customStyle="1" w:styleId="ListNumber20">
    <w:name w:val="List Number2"/>
    <w:basedOn w:val="Normal"/>
    <w:rsid w:val="00E20331"/>
    <w:rPr>
      <w:rFonts w:ascii="Times New Roman" w:hAnsi="Times New Roman"/>
      <w:sz w:val="24"/>
      <w:lang w:val="en-US"/>
    </w:rPr>
  </w:style>
  <w:style w:type="paragraph" w:customStyle="1" w:styleId="ListNumber1">
    <w:name w:val="List Number1"/>
    <w:basedOn w:val="Normal"/>
    <w:rsid w:val="00E20331"/>
    <w:rPr>
      <w:rFonts w:ascii="Times New Roman" w:hAnsi="Times New Roman"/>
      <w:sz w:val="24"/>
      <w:lang w:val="en-US"/>
    </w:rPr>
  </w:style>
  <w:style w:type="paragraph" w:customStyle="1" w:styleId="ListNumber40">
    <w:name w:val="List Number4"/>
    <w:basedOn w:val="Normal"/>
    <w:rsid w:val="00E20331"/>
    <w:rPr>
      <w:rFonts w:ascii="Times New Roman" w:hAnsi="Times New Roman"/>
      <w:sz w:val="24"/>
      <w:lang w:val="en-US"/>
    </w:rPr>
  </w:style>
  <w:style w:type="paragraph" w:customStyle="1" w:styleId="WP9MacroText">
    <w:name w:val="WP9_Macro Text"/>
    <w:basedOn w:val="Normal"/>
    <w:rsid w:val="00E20331"/>
    <w:pPr>
      <w:tabs>
        <w:tab w:val="left" w:pos="480"/>
        <w:tab w:val="left" w:pos="960"/>
        <w:tab w:val="left" w:pos="1440"/>
        <w:tab w:val="left" w:pos="1920"/>
        <w:tab w:val="left" w:pos="2400"/>
        <w:tab w:val="left" w:pos="2880"/>
        <w:tab w:val="left" w:pos="3360"/>
        <w:tab w:val="left" w:pos="3840"/>
        <w:tab w:val="left" w:pos="4320"/>
        <w:tab w:val="left" w:pos="8640"/>
      </w:tabs>
    </w:pPr>
    <w:rPr>
      <w:rFonts w:ascii="Courier New" w:hAnsi="Courier New"/>
      <w:sz w:val="24"/>
    </w:rPr>
  </w:style>
  <w:style w:type="paragraph" w:customStyle="1" w:styleId="MessageHead">
    <w:name w:val="Message Head"/>
    <w:basedOn w:val="Normal"/>
    <w:rsid w:val="00E20331"/>
    <w:pPr>
      <w:pBdr>
        <w:top w:val="single" w:sz="5" w:space="0" w:color="000000"/>
        <w:left w:val="single" w:sz="5" w:space="0" w:color="000000"/>
        <w:bottom w:val="single" w:sz="5" w:space="0" w:color="000000"/>
        <w:right w:val="single" w:sz="5" w:space="0" w:color="000000"/>
      </w:pBdr>
      <w:shd w:val="pct20" w:color="000000" w:fill="auto"/>
      <w:tabs>
        <w:tab w:val="left" w:pos="0"/>
        <w:tab w:val="left" w:pos="8640"/>
      </w:tabs>
      <w:ind w:left="1080" w:hanging="1080"/>
    </w:pPr>
    <w:rPr>
      <w:rFonts w:ascii="Times New Roman" w:hAnsi="Times New Roman"/>
      <w:sz w:val="24"/>
      <w:lang w:val="en-US"/>
    </w:rPr>
  </w:style>
  <w:style w:type="paragraph" w:customStyle="1" w:styleId="NormalInden">
    <w:name w:val="Normal Inden"/>
    <w:basedOn w:val="Normal"/>
    <w:rsid w:val="00E20331"/>
    <w:pPr>
      <w:tabs>
        <w:tab w:val="left" w:pos="0"/>
        <w:tab w:val="left" w:pos="8640"/>
      </w:tabs>
      <w:ind w:left="720"/>
    </w:pPr>
    <w:rPr>
      <w:rFonts w:ascii="Times New Roman" w:hAnsi="Times New Roman"/>
      <w:sz w:val="24"/>
      <w:lang w:val="en-US"/>
    </w:rPr>
  </w:style>
  <w:style w:type="paragraph" w:customStyle="1" w:styleId="WP9NoteHeading">
    <w:name w:val="WP9_Note Heading"/>
    <w:basedOn w:val="Normal"/>
    <w:rsid w:val="00E20331"/>
    <w:pPr>
      <w:tabs>
        <w:tab w:val="left" w:pos="0"/>
        <w:tab w:val="left" w:pos="8640"/>
      </w:tabs>
    </w:pPr>
    <w:rPr>
      <w:rFonts w:ascii="Times New Roman" w:hAnsi="Times New Roman"/>
      <w:sz w:val="24"/>
      <w:lang w:val="en-US"/>
    </w:rPr>
  </w:style>
  <w:style w:type="paragraph" w:customStyle="1" w:styleId="WP9Signature">
    <w:name w:val="WP9_Signature"/>
    <w:basedOn w:val="Normal"/>
    <w:rsid w:val="00E20331"/>
    <w:pPr>
      <w:tabs>
        <w:tab w:val="left" w:pos="0"/>
        <w:tab w:val="left" w:pos="8640"/>
      </w:tabs>
      <w:ind w:left="4320"/>
    </w:pPr>
    <w:rPr>
      <w:rFonts w:ascii="Times New Roman" w:hAnsi="Times New Roman"/>
      <w:sz w:val="24"/>
      <w:lang w:val="en-US"/>
    </w:rPr>
  </w:style>
  <w:style w:type="paragraph" w:customStyle="1" w:styleId="TableofAut">
    <w:name w:val="Table of Aut"/>
    <w:basedOn w:val="Normal"/>
    <w:rsid w:val="00E20331"/>
    <w:pPr>
      <w:tabs>
        <w:tab w:val="left" w:pos="0"/>
        <w:tab w:val="left" w:pos="8640"/>
      </w:tabs>
      <w:ind w:left="199" w:hanging="199"/>
    </w:pPr>
    <w:rPr>
      <w:rFonts w:ascii="Times New Roman" w:hAnsi="Times New Roman"/>
      <w:sz w:val="24"/>
      <w:lang w:val="en-US"/>
    </w:rPr>
  </w:style>
  <w:style w:type="paragraph" w:customStyle="1" w:styleId="WP9TOAHeading">
    <w:name w:val="WP9_TOA Heading"/>
    <w:basedOn w:val="Normal"/>
    <w:rsid w:val="00E20331"/>
    <w:pPr>
      <w:tabs>
        <w:tab w:val="left" w:pos="0"/>
        <w:tab w:val="left" w:pos="8640"/>
      </w:tabs>
    </w:pPr>
    <w:rPr>
      <w:rFonts w:ascii="Times New Roman" w:hAnsi="Times New Roman"/>
      <w:b/>
      <w:sz w:val="24"/>
      <w:lang w:val="en-US"/>
    </w:rPr>
  </w:style>
  <w:style w:type="paragraph" w:customStyle="1" w:styleId="Appendix3">
    <w:name w:val="Appendix3"/>
    <w:basedOn w:val="Heading3"/>
    <w:autoRedefine/>
    <w:rsid w:val="00E20331"/>
    <w:pPr>
      <w:numPr>
        <w:numId w:val="11"/>
      </w:numPr>
    </w:pPr>
    <w:rPr>
      <w:b w:val="0"/>
      <w:sz w:val="20"/>
      <w:lang w:val="en-CA" w:eastAsia="en-CA"/>
    </w:rPr>
  </w:style>
  <w:style w:type="paragraph" w:customStyle="1" w:styleId="font6">
    <w:name w:val="font6"/>
    <w:basedOn w:val="Normal"/>
    <w:rsid w:val="00E20331"/>
    <w:pPr>
      <w:spacing w:before="100" w:after="100"/>
    </w:pPr>
    <w:rPr>
      <w:b/>
      <w:lang w:val="en-CA"/>
    </w:rPr>
  </w:style>
  <w:style w:type="character" w:styleId="Emphasis">
    <w:name w:val="Emphasis"/>
    <w:basedOn w:val="DefaultParagraphFont"/>
    <w:qFormat/>
    <w:rsid w:val="0096657E"/>
    <w:rPr>
      <w:i/>
      <w:iCs/>
    </w:rPr>
  </w:style>
  <w:style w:type="paragraph" w:customStyle="1" w:styleId="cover">
    <w:name w:val="cover"/>
    <w:basedOn w:val="Normal"/>
    <w:rsid w:val="00E20331"/>
    <w:pPr>
      <w:tabs>
        <w:tab w:val="left" w:pos="3240"/>
      </w:tabs>
      <w:spacing w:after="240"/>
      <w:ind w:left="3240" w:hanging="3240"/>
    </w:pPr>
    <w:rPr>
      <w:rFonts w:ascii="Times New Roman" w:eastAsia="Times" w:hAnsi="Times New Roman"/>
      <w:sz w:val="24"/>
      <w:lang w:val="en-US"/>
    </w:rPr>
  </w:style>
  <w:style w:type="paragraph" w:styleId="CommentSubject">
    <w:name w:val="annotation subject"/>
    <w:basedOn w:val="CommentText"/>
    <w:next w:val="CommentText"/>
    <w:link w:val="CommentSubjectChar"/>
    <w:semiHidden/>
    <w:rsid w:val="00E20331"/>
    <w:rPr>
      <w:b/>
      <w:bCs/>
    </w:rPr>
  </w:style>
  <w:style w:type="character" w:customStyle="1" w:styleId="CommentSubjectChar">
    <w:name w:val="Comment Subject Char"/>
    <w:basedOn w:val="CommentTextChar"/>
    <w:link w:val="CommentSubject"/>
    <w:rsid w:val="00E20331"/>
    <w:rPr>
      <w:rFonts w:ascii="Arial" w:hAnsi="Arial"/>
      <w:lang w:val="en-GB" w:eastAsia="en-US"/>
    </w:rPr>
  </w:style>
  <w:style w:type="character" w:styleId="CommentReference">
    <w:name w:val="annotation reference"/>
    <w:basedOn w:val="DefaultParagraphFont"/>
    <w:semiHidden/>
    <w:unhideWhenUsed/>
    <w:rsid w:val="00C94D9B"/>
    <w:rPr>
      <w:sz w:val="16"/>
      <w:szCs w:val="16"/>
    </w:rPr>
  </w:style>
  <w:style w:type="paragraph" w:styleId="Revision">
    <w:name w:val="Revision"/>
    <w:hidden/>
    <w:uiPriority w:val="99"/>
    <w:semiHidden/>
    <w:rsid w:val="0088203A"/>
    <w:rPr>
      <w:rFonts w:ascii="Arial" w:hAnsi="Arial"/>
      <w:lang w:val="en-GB"/>
    </w:rPr>
  </w:style>
  <w:style w:type="character" w:customStyle="1" w:styleId="HeaderChar1">
    <w:name w:val="Header Char1"/>
    <w:basedOn w:val="DefaultParagraphFont"/>
    <w:semiHidden/>
    <w:locked/>
    <w:rsid w:val="00BB3A77"/>
    <w:rPr>
      <w:lang w:val="en-US" w:eastAsia="en-US" w:bidi="ar-SA"/>
    </w:rPr>
  </w:style>
  <w:style w:type="character" w:customStyle="1" w:styleId="PlainTextChar1">
    <w:name w:val="Plain Text Char1"/>
    <w:basedOn w:val="DefaultParagraphFont"/>
    <w:semiHidden/>
    <w:locked/>
    <w:rsid w:val="00BB3A77"/>
    <w:rPr>
      <w:rFonts w:ascii="Courier New" w:hAnsi="Courier New"/>
      <w:lang w:val="en-US" w:eastAsia="en-US" w:bidi="ar-SA"/>
    </w:rPr>
  </w:style>
  <w:style w:type="paragraph" w:styleId="TOCHeading">
    <w:name w:val="TOC Heading"/>
    <w:basedOn w:val="Heading1"/>
    <w:next w:val="Normal"/>
    <w:uiPriority w:val="39"/>
    <w:unhideWhenUsed/>
    <w:qFormat/>
    <w:rsid w:val="005A6E46"/>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rPr>
  </w:style>
  <w:style w:type="character" w:customStyle="1" w:styleId="BodyText2Char">
    <w:name w:val="Body Text 2 Char"/>
    <w:basedOn w:val="DefaultParagraphFont"/>
    <w:link w:val="BodyText2"/>
    <w:rsid w:val="008E147D"/>
    <w:rPr>
      <w:rFonts w:ascii="Arial" w:hAnsi="Arial"/>
      <w:b/>
      <w:lang w:val="en-GB"/>
    </w:rPr>
  </w:style>
  <w:style w:type="character" w:customStyle="1" w:styleId="FootnoteTextChar">
    <w:name w:val="Footnote Text Char"/>
    <w:basedOn w:val="DefaultParagraphFont"/>
    <w:link w:val="FootnoteText"/>
    <w:semiHidden/>
    <w:rsid w:val="006170DB"/>
    <w:rPr>
      <w:rFonts w:ascii="Arial" w:hAnsi="Arial"/>
      <w:lang w:val="en-GB"/>
    </w:rPr>
  </w:style>
  <w:style w:type="paragraph" w:customStyle="1" w:styleId="Default">
    <w:name w:val="Default"/>
    <w:rsid w:val="00BD0821"/>
    <w:pPr>
      <w:autoSpaceDE w:val="0"/>
      <w:autoSpaceDN w:val="0"/>
      <w:adjustRightInd w:val="0"/>
    </w:pPr>
    <w:rPr>
      <w:rFonts w:ascii="Arial" w:hAnsi="Arial" w:cs="Arial"/>
      <w:color w:val="000000"/>
      <w:sz w:val="24"/>
      <w:szCs w:val="24"/>
      <w:lang w:val="en-CA" w:eastAsia="en-CA"/>
    </w:rPr>
  </w:style>
  <w:style w:type="paragraph" w:customStyle="1" w:styleId="TableParagraph">
    <w:name w:val="Table Paragraph"/>
    <w:basedOn w:val="Normal"/>
    <w:uiPriority w:val="1"/>
    <w:qFormat/>
    <w:rsid w:val="00AC3011"/>
    <w:pPr>
      <w:widowControl w:val="0"/>
    </w:pPr>
    <w:rPr>
      <w:rFonts w:asciiTheme="minorHAnsi" w:eastAsiaTheme="minorHAnsi" w:hAnsiTheme="minorHAnsi" w:cstheme="minorBidi"/>
      <w:szCs w:val="22"/>
      <w:lang w:val="en-US"/>
    </w:rPr>
  </w:style>
  <w:style w:type="character" w:customStyle="1" w:styleId="FooterChar">
    <w:name w:val="Footer Char"/>
    <w:basedOn w:val="DefaultParagraphFont"/>
    <w:link w:val="Footer"/>
    <w:uiPriority w:val="99"/>
    <w:rsid w:val="00E279EC"/>
    <w:rPr>
      <w:rFonts w:ascii="Arial" w:hAnsi="Arial"/>
      <w:lang w:val="en-GB"/>
    </w:rPr>
  </w:style>
  <w:style w:type="character" w:customStyle="1" w:styleId="TitleChar">
    <w:name w:val="Title Char"/>
    <w:link w:val="Title"/>
    <w:rsid w:val="00122B8D"/>
    <w:rPr>
      <w:rFonts w:ascii="Arial" w:hAnsi="Arial"/>
      <w:b/>
      <w:kern w:val="28"/>
      <w:sz w:val="32"/>
      <w:lang w:val="en-GB"/>
    </w:rPr>
  </w:style>
  <w:style w:type="character" w:customStyle="1" w:styleId="DateChar">
    <w:name w:val="Date Char"/>
    <w:link w:val="Date"/>
    <w:locked/>
    <w:rsid w:val="00122B8D"/>
    <w:rPr>
      <w:rFonts w:ascii="Arial" w:hAnsi="Arial"/>
      <w:lang w:val="en-GB"/>
    </w:rPr>
  </w:style>
  <w:style w:type="paragraph" w:styleId="HTMLPreformatted">
    <w:name w:val="HTML Preformatted"/>
    <w:basedOn w:val="Normal"/>
    <w:link w:val="HTMLPreformattedChar"/>
    <w:uiPriority w:val="99"/>
    <w:unhideWhenUsed/>
    <w:rsid w:val="00771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CA" w:eastAsia="en-CA"/>
    </w:rPr>
  </w:style>
  <w:style w:type="character" w:customStyle="1" w:styleId="HTMLPreformattedChar">
    <w:name w:val="HTML Preformatted Char"/>
    <w:basedOn w:val="DefaultParagraphFont"/>
    <w:link w:val="HTMLPreformatted"/>
    <w:uiPriority w:val="99"/>
    <w:rsid w:val="00771111"/>
    <w:rPr>
      <w:rFonts w:ascii="Courier New" w:hAnsi="Courier New" w:cs="Courier New"/>
      <w:lang w:val="en-CA" w:eastAsia="en-CA"/>
    </w:rPr>
  </w:style>
  <w:style w:type="paragraph" w:customStyle="1" w:styleId="fineprint">
    <w:name w:val="fineprint"/>
    <w:basedOn w:val="Normal"/>
    <w:rsid w:val="00771111"/>
    <w:pPr>
      <w:spacing w:before="100" w:beforeAutospacing="1" w:after="100" w:afterAutospacing="1"/>
    </w:pPr>
    <w:rPr>
      <w:rFonts w:ascii="Times New Roman" w:hAnsi="Times New Roman"/>
      <w:sz w:val="24"/>
      <w:szCs w:val="24"/>
      <w:lang w:val="en-CA" w:eastAsia="en-CA"/>
    </w:rPr>
  </w:style>
  <w:style w:type="paragraph" w:customStyle="1" w:styleId="xl63">
    <w:name w:val="xl63"/>
    <w:basedOn w:val="Normal"/>
    <w:rsid w:val="0077111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Wingdings" w:hAnsi="Wingdings"/>
      <w:sz w:val="24"/>
      <w:szCs w:val="24"/>
      <w:lang w:val="en-CA" w:eastAsia="en-CA"/>
    </w:rPr>
  </w:style>
  <w:style w:type="paragraph" w:customStyle="1" w:styleId="xl64">
    <w:name w:val="xl64"/>
    <w:basedOn w:val="Normal"/>
    <w:rsid w:val="0077111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Wingdings" w:hAnsi="Wingdings"/>
      <w:sz w:val="24"/>
      <w:szCs w:val="24"/>
      <w:lang w:val="en-CA" w:eastAsia="en-CA"/>
    </w:rPr>
  </w:style>
  <w:style w:type="paragraph" w:customStyle="1" w:styleId="xl65">
    <w:name w:val="xl65"/>
    <w:basedOn w:val="Normal"/>
    <w:rsid w:val="00771111"/>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Wingdings" w:hAnsi="Wingdings"/>
      <w:sz w:val="24"/>
      <w:szCs w:val="24"/>
      <w:lang w:val="en-CA" w:eastAsia="en-CA"/>
    </w:rPr>
  </w:style>
  <w:style w:type="paragraph" w:customStyle="1" w:styleId="xl66">
    <w:name w:val="xl66"/>
    <w:basedOn w:val="Normal"/>
    <w:rsid w:val="00771111"/>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Wingdings" w:hAnsi="Wingdings"/>
      <w:sz w:val="24"/>
      <w:szCs w:val="24"/>
      <w:lang w:val="en-CA" w:eastAsia="en-CA"/>
    </w:rPr>
  </w:style>
  <w:style w:type="paragraph" w:customStyle="1" w:styleId="xl67">
    <w:name w:val="xl67"/>
    <w:basedOn w:val="Normal"/>
    <w:rsid w:val="0077111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n-CA" w:eastAsia="en-CA"/>
    </w:rPr>
  </w:style>
  <w:style w:type="paragraph" w:customStyle="1" w:styleId="xl68">
    <w:name w:val="xl68"/>
    <w:basedOn w:val="Normal"/>
    <w:rsid w:val="0077111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szCs w:val="24"/>
      <w:lang w:val="en-CA" w:eastAsia="en-CA"/>
    </w:rPr>
  </w:style>
  <w:style w:type="paragraph" w:customStyle="1" w:styleId="xl69">
    <w:name w:val="xl69"/>
    <w:basedOn w:val="Normal"/>
    <w:rsid w:val="00771111"/>
    <w:pPr>
      <w:pBdr>
        <w:top w:val="single" w:sz="4" w:space="0" w:color="auto"/>
        <w:left w:val="single" w:sz="8" w:space="0" w:color="auto"/>
        <w:bottom w:val="single" w:sz="4" w:space="0" w:color="auto"/>
        <w:right w:val="single" w:sz="8" w:space="0" w:color="auto"/>
      </w:pBdr>
      <w:spacing w:before="100" w:beforeAutospacing="1" w:after="100" w:afterAutospacing="1"/>
    </w:pPr>
    <w:rPr>
      <w:rFonts w:ascii="Times New Roman" w:hAnsi="Times New Roman"/>
      <w:sz w:val="24"/>
      <w:szCs w:val="24"/>
      <w:lang w:val="en-CA" w:eastAsia="en-CA"/>
    </w:rPr>
  </w:style>
  <w:style w:type="paragraph" w:customStyle="1" w:styleId="xl70">
    <w:name w:val="xl70"/>
    <w:basedOn w:val="Normal"/>
    <w:rsid w:val="00771111"/>
    <w:pPr>
      <w:pBdr>
        <w:top w:val="single" w:sz="4" w:space="0" w:color="auto"/>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lang w:val="en-CA" w:eastAsia="en-CA"/>
    </w:rPr>
  </w:style>
  <w:style w:type="paragraph" w:customStyle="1" w:styleId="xl71">
    <w:name w:val="xl71"/>
    <w:basedOn w:val="Normal"/>
    <w:rsid w:val="00771111"/>
    <w:pPr>
      <w:pBdr>
        <w:top w:val="single" w:sz="8" w:space="0" w:color="auto"/>
        <w:left w:val="single" w:sz="8" w:space="0" w:color="auto"/>
        <w:bottom w:val="single" w:sz="4" w:space="0" w:color="auto"/>
      </w:pBdr>
      <w:spacing w:before="100" w:beforeAutospacing="1" w:after="100" w:afterAutospacing="1"/>
      <w:jc w:val="center"/>
    </w:pPr>
    <w:rPr>
      <w:rFonts w:ascii="Times New Roman" w:hAnsi="Times New Roman"/>
      <w:b/>
      <w:bCs/>
      <w:sz w:val="24"/>
      <w:szCs w:val="24"/>
      <w:lang w:val="en-CA" w:eastAsia="en-CA"/>
    </w:rPr>
  </w:style>
  <w:style w:type="paragraph" w:customStyle="1" w:styleId="xl72">
    <w:name w:val="xl72"/>
    <w:basedOn w:val="Normal"/>
    <w:rsid w:val="00771111"/>
    <w:pPr>
      <w:pBdr>
        <w:top w:val="single" w:sz="8" w:space="0" w:color="auto"/>
        <w:bottom w:val="single" w:sz="4" w:space="0" w:color="auto"/>
        <w:right w:val="single" w:sz="8" w:space="0" w:color="auto"/>
      </w:pBdr>
      <w:spacing w:before="100" w:beforeAutospacing="1" w:after="100" w:afterAutospacing="1"/>
      <w:jc w:val="center"/>
    </w:pPr>
    <w:rPr>
      <w:rFonts w:ascii="Times New Roman" w:hAnsi="Times New Roman"/>
      <w:b/>
      <w:bCs/>
      <w:sz w:val="24"/>
      <w:szCs w:val="24"/>
      <w:lang w:val="en-CA" w:eastAsia="en-CA"/>
    </w:rPr>
  </w:style>
  <w:style w:type="paragraph" w:customStyle="1" w:styleId="xl73">
    <w:name w:val="xl73"/>
    <w:basedOn w:val="Normal"/>
    <w:rsid w:val="00771111"/>
    <w:pPr>
      <w:pBdr>
        <w:top w:val="single" w:sz="8" w:space="0" w:color="auto"/>
        <w:left w:val="single" w:sz="8" w:space="0" w:color="auto"/>
        <w:bottom w:val="single" w:sz="4" w:space="0" w:color="auto"/>
      </w:pBdr>
      <w:spacing w:before="100" w:beforeAutospacing="1" w:after="100" w:afterAutospacing="1"/>
      <w:jc w:val="center"/>
    </w:pPr>
    <w:rPr>
      <w:rFonts w:ascii="Times New Roman" w:hAnsi="Times New Roman"/>
      <w:b/>
      <w:bCs/>
      <w:sz w:val="24"/>
      <w:szCs w:val="24"/>
      <w:lang w:val="en-CA" w:eastAsia="en-CA"/>
    </w:rPr>
  </w:style>
  <w:style w:type="paragraph" w:customStyle="1" w:styleId="xl74">
    <w:name w:val="xl74"/>
    <w:basedOn w:val="Normal"/>
    <w:rsid w:val="00771111"/>
    <w:pPr>
      <w:pBdr>
        <w:top w:val="single" w:sz="8" w:space="0" w:color="auto"/>
        <w:bottom w:val="single" w:sz="4" w:space="0" w:color="auto"/>
        <w:right w:val="single" w:sz="8" w:space="0" w:color="auto"/>
      </w:pBdr>
      <w:spacing w:before="100" w:beforeAutospacing="1" w:after="100" w:afterAutospacing="1"/>
      <w:jc w:val="center"/>
    </w:pPr>
    <w:rPr>
      <w:rFonts w:ascii="Times New Roman" w:hAnsi="Times New Roman"/>
      <w:b/>
      <w:bCs/>
      <w:sz w:val="24"/>
      <w:szCs w:val="24"/>
      <w:lang w:val="en-CA" w:eastAsia="en-CA"/>
    </w:rPr>
  </w:style>
  <w:style w:type="paragraph" w:customStyle="1" w:styleId="xl75">
    <w:name w:val="xl75"/>
    <w:basedOn w:val="Normal"/>
    <w:rsid w:val="00771111"/>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n-CA" w:eastAsia="en-CA"/>
    </w:rPr>
  </w:style>
  <w:style w:type="paragraph" w:customStyle="1" w:styleId="xl76">
    <w:name w:val="xl76"/>
    <w:basedOn w:val="Normal"/>
    <w:rsid w:val="00771111"/>
    <w:pPr>
      <w:pBdr>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n-CA" w:eastAsia="en-CA"/>
    </w:rPr>
  </w:style>
  <w:style w:type="paragraph" w:customStyle="1" w:styleId="AnnexHeading">
    <w:name w:val="Annex Heading"/>
    <w:basedOn w:val="Heading1"/>
    <w:link w:val="AnnexHeadingChar"/>
    <w:qFormat/>
    <w:rsid w:val="00A23996"/>
    <w:pPr>
      <w:widowControl w:val="0"/>
      <w:numPr>
        <w:numId w:val="0"/>
      </w:numPr>
      <w:tabs>
        <w:tab w:val="left" w:leader="dot" w:pos="8640"/>
      </w:tabs>
      <w:spacing w:before="0" w:after="0"/>
      <w:jc w:val="center"/>
    </w:pPr>
    <w:rPr>
      <w:rFonts w:cs="Arial"/>
      <w:kern w:val="0"/>
      <w:szCs w:val="32"/>
    </w:rPr>
  </w:style>
  <w:style w:type="character" w:customStyle="1" w:styleId="Heading1Char">
    <w:name w:val="Heading 1 Char"/>
    <w:basedOn w:val="DefaultParagraphFont"/>
    <w:link w:val="Heading1"/>
    <w:rsid w:val="00A23996"/>
    <w:rPr>
      <w:rFonts w:ascii="Arial" w:hAnsi="Arial"/>
      <w:b/>
      <w:caps/>
      <w:kern w:val="28"/>
      <w:sz w:val="24"/>
      <w:lang w:val="en-GB"/>
    </w:rPr>
  </w:style>
  <w:style w:type="character" w:customStyle="1" w:styleId="AnnexHeadingChar">
    <w:name w:val="Annex Heading Char"/>
    <w:basedOn w:val="Heading1Char"/>
    <w:link w:val="AnnexHeading"/>
    <w:rsid w:val="00A23996"/>
    <w:rPr>
      <w:rFonts w:ascii="Arial" w:hAnsi="Arial" w:cs="Arial"/>
      <w:b/>
      <w:caps/>
      <w:kern w:val="28"/>
      <w:sz w:val="24"/>
      <w:szCs w:val="32"/>
      <w:lang w:val="en-GB"/>
    </w:rPr>
  </w:style>
  <w:style w:type="paragraph" w:customStyle="1" w:styleId="Informal1">
    <w:name w:val="Informal1"/>
    <w:rsid w:val="004D6F95"/>
    <w:pPr>
      <w:spacing w:before="60" w:after="60"/>
    </w:pPr>
    <w:rPr>
      <w:noProof/>
      <w:lang w:val="en-CA"/>
    </w:rPr>
  </w:style>
  <w:style w:type="paragraph" w:customStyle="1" w:styleId="font5">
    <w:name w:val="font5"/>
    <w:basedOn w:val="Normal"/>
    <w:rsid w:val="004D6F95"/>
    <w:pPr>
      <w:spacing w:before="100" w:beforeAutospacing="1" w:after="100" w:afterAutospacing="1"/>
    </w:pPr>
    <w:rPr>
      <w:rFonts w:cs="Arial"/>
      <w:b/>
      <w:bCs/>
      <w:color w:val="FF0000"/>
      <w:sz w:val="20"/>
      <w:lang w:val="en-CA"/>
    </w:rPr>
  </w:style>
  <w:style w:type="paragraph" w:customStyle="1" w:styleId="xl24">
    <w:name w:val="xl24"/>
    <w:basedOn w:val="Normal"/>
    <w:rsid w:val="004D6F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CA"/>
    </w:rPr>
  </w:style>
  <w:style w:type="paragraph" w:customStyle="1" w:styleId="xl25">
    <w:name w:val="xl25"/>
    <w:basedOn w:val="Normal"/>
    <w:rsid w:val="004D6F9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CA"/>
    </w:rPr>
  </w:style>
  <w:style w:type="paragraph" w:customStyle="1" w:styleId="xl26">
    <w:name w:val="xl26"/>
    <w:basedOn w:val="Normal"/>
    <w:rsid w:val="004D6F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CA"/>
    </w:rPr>
  </w:style>
  <w:style w:type="paragraph" w:customStyle="1" w:styleId="xl27">
    <w:name w:val="xl27"/>
    <w:basedOn w:val="Normal"/>
    <w:rsid w:val="004D6F9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CA"/>
    </w:rPr>
  </w:style>
  <w:style w:type="paragraph" w:customStyle="1" w:styleId="xl28">
    <w:name w:val="xl28"/>
    <w:basedOn w:val="Normal"/>
    <w:rsid w:val="004D6F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szCs w:val="24"/>
      <w:lang w:val="en-CA"/>
    </w:rPr>
  </w:style>
  <w:style w:type="paragraph" w:customStyle="1" w:styleId="xl29">
    <w:name w:val="xl29"/>
    <w:basedOn w:val="Normal"/>
    <w:rsid w:val="004D6F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szCs w:val="24"/>
      <w:lang w:val="en-CA"/>
    </w:rPr>
  </w:style>
  <w:style w:type="paragraph" w:customStyle="1" w:styleId="xl30">
    <w:name w:val="xl30"/>
    <w:basedOn w:val="Normal"/>
    <w:rsid w:val="004D6F9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Times New Roman" w:hAnsi="Times New Roman"/>
      <w:sz w:val="24"/>
      <w:szCs w:val="24"/>
      <w:lang w:val="en-CA"/>
    </w:rPr>
  </w:style>
  <w:style w:type="paragraph" w:customStyle="1" w:styleId="xl31">
    <w:name w:val="xl31"/>
    <w:basedOn w:val="Normal"/>
    <w:rsid w:val="004D6F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szCs w:val="24"/>
      <w:lang w:val="en-CA"/>
    </w:rPr>
  </w:style>
  <w:style w:type="paragraph" w:customStyle="1" w:styleId="xl32">
    <w:name w:val="xl32"/>
    <w:basedOn w:val="Normal"/>
    <w:rsid w:val="004D6F9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CA"/>
    </w:rPr>
  </w:style>
  <w:style w:type="paragraph" w:customStyle="1" w:styleId="xl33">
    <w:name w:val="xl33"/>
    <w:basedOn w:val="Normal"/>
    <w:rsid w:val="004D6F95"/>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24"/>
      <w:szCs w:val="24"/>
      <w:lang w:val="en-CA"/>
    </w:rPr>
  </w:style>
  <w:style w:type="paragraph" w:customStyle="1" w:styleId="xl34">
    <w:name w:val="xl34"/>
    <w:basedOn w:val="Normal"/>
    <w:rsid w:val="004D6F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CA"/>
    </w:rPr>
  </w:style>
  <w:style w:type="paragraph" w:customStyle="1" w:styleId="xl35">
    <w:name w:val="xl35"/>
    <w:basedOn w:val="Normal"/>
    <w:rsid w:val="004D6F95"/>
    <w:pPr>
      <w:spacing w:before="100" w:beforeAutospacing="1" w:after="100" w:afterAutospacing="1"/>
      <w:jc w:val="center"/>
    </w:pPr>
    <w:rPr>
      <w:rFonts w:ascii="Times New Roman" w:hAnsi="Times New Roman"/>
      <w:sz w:val="24"/>
      <w:szCs w:val="24"/>
      <w:lang w:val="en-CA"/>
    </w:rPr>
  </w:style>
  <w:style w:type="paragraph" w:customStyle="1" w:styleId="xl36">
    <w:name w:val="xl36"/>
    <w:basedOn w:val="Normal"/>
    <w:rsid w:val="004D6F95"/>
    <w:pPr>
      <w:spacing w:before="100" w:beforeAutospacing="1" w:after="100" w:afterAutospacing="1"/>
      <w:jc w:val="center"/>
    </w:pPr>
    <w:rPr>
      <w:rFonts w:cs="Arial"/>
      <w:b/>
      <w:bCs/>
      <w:sz w:val="24"/>
      <w:szCs w:val="24"/>
      <w:lang w:val="en-CA"/>
    </w:rPr>
  </w:style>
  <w:style w:type="paragraph" w:customStyle="1" w:styleId="xl37">
    <w:name w:val="xl37"/>
    <w:basedOn w:val="Normal"/>
    <w:rsid w:val="004D6F95"/>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b/>
      <w:bCs/>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51607">
      <w:bodyDiv w:val="1"/>
      <w:marLeft w:val="0"/>
      <w:marRight w:val="0"/>
      <w:marTop w:val="0"/>
      <w:marBottom w:val="0"/>
      <w:divBdr>
        <w:top w:val="none" w:sz="0" w:space="0" w:color="auto"/>
        <w:left w:val="none" w:sz="0" w:space="0" w:color="auto"/>
        <w:bottom w:val="none" w:sz="0" w:space="0" w:color="auto"/>
        <w:right w:val="none" w:sz="0" w:space="0" w:color="auto"/>
      </w:divBdr>
    </w:div>
    <w:div w:id="47535032">
      <w:bodyDiv w:val="1"/>
      <w:marLeft w:val="0"/>
      <w:marRight w:val="0"/>
      <w:marTop w:val="0"/>
      <w:marBottom w:val="0"/>
      <w:divBdr>
        <w:top w:val="none" w:sz="0" w:space="0" w:color="auto"/>
        <w:left w:val="none" w:sz="0" w:space="0" w:color="auto"/>
        <w:bottom w:val="none" w:sz="0" w:space="0" w:color="auto"/>
        <w:right w:val="none" w:sz="0" w:space="0" w:color="auto"/>
      </w:divBdr>
    </w:div>
    <w:div w:id="111174887">
      <w:bodyDiv w:val="1"/>
      <w:marLeft w:val="0"/>
      <w:marRight w:val="0"/>
      <w:marTop w:val="0"/>
      <w:marBottom w:val="0"/>
      <w:divBdr>
        <w:top w:val="none" w:sz="0" w:space="0" w:color="auto"/>
        <w:left w:val="none" w:sz="0" w:space="0" w:color="auto"/>
        <w:bottom w:val="none" w:sz="0" w:space="0" w:color="auto"/>
        <w:right w:val="none" w:sz="0" w:space="0" w:color="auto"/>
      </w:divBdr>
      <w:divsChild>
        <w:div w:id="1439178019">
          <w:marLeft w:val="0"/>
          <w:marRight w:val="0"/>
          <w:marTop w:val="0"/>
          <w:marBottom w:val="0"/>
          <w:divBdr>
            <w:top w:val="none" w:sz="0" w:space="0" w:color="auto"/>
            <w:left w:val="none" w:sz="0" w:space="0" w:color="auto"/>
            <w:bottom w:val="none" w:sz="0" w:space="0" w:color="auto"/>
            <w:right w:val="none" w:sz="0" w:space="0" w:color="auto"/>
          </w:divBdr>
        </w:div>
        <w:div w:id="1429613930">
          <w:marLeft w:val="0"/>
          <w:marRight w:val="0"/>
          <w:marTop w:val="0"/>
          <w:marBottom w:val="0"/>
          <w:divBdr>
            <w:top w:val="none" w:sz="0" w:space="0" w:color="auto"/>
            <w:left w:val="none" w:sz="0" w:space="0" w:color="auto"/>
            <w:bottom w:val="none" w:sz="0" w:space="0" w:color="auto"/>
            <w:right w:val="none" w:sz="0" w:space="0" w:color="auto"/>
          </w:divBdr>
        </w:div>
        <w:div w:id="1312713133">
          <w:marLeft w:val="0"/>
          <w:marRight w:val="0"/>
          <w:marTop w:val="0"/>
          <w:marBottom w:val="0"/>
          <w:divBdr>
            <w:top w:val="none" w:sz="0" w:space="0" w:color="auto"/>
            <w:left w:val="none" w:sz="0" w:space="0" w:color="auto"/>
            <w:bottom w:val="none" w:sz="0" w:space="0" w:color="auto"/>
            <w:right w:val="none" w:sz="0" w:space="0" w:color="auto"/>
          </w:divBdr>
        </w:div>
        <w:div w:id="790368954">
          <w:marLeft w:val="0"/>
          <w:marRight w:val="0"/>
          <w:marTop w:val="0"/>
          <w:marBottom w:val="0"/>
          <w:divBdr>
            <w:top w:val="none" w:sz="0" w:space="0" w:color="auto"/>
            <w:left w:val="none" w:sz="0" w:space="0" w:color="auto"/>
            <w:bottom w:val="none" w:sz="0" w:space="0" w:color="auto"/>
            <w:right w:val="none" w:sz="0" w:space="0" w:color="auto"/>
          </w:divBdr>
        </w:div>
      </w:divsChild>
    </w:div>
    <w:div w:id="356125320">
      <w:bodyDiv w:val="1"/>
      <w:marLeft w:val="0"/>
      <w:marRight w:val="0"/>
      <w:marTop w:val="0"/>
      <w:marBottom w:val="0"/>
      <w:divBdr>
        <w:top w:val="none" w:sz="0" w:space="0" w:color="auto"/>
        <w:left w:val="none" w:sz="0" w:space="0" w:color="auto"/>
        <w:bottom w:val="none" w:sz="0" w:space="0" w:color="auto"/>
        <w:right w:val="none" w:sz="0" w:space="0" w:color="auto"/>
      </w:divBdr>
    </w:div>
    <w:div w:id="549808788">
      <w:bodyDiv w:val="1"/>
      <w:marLeft w:val="0"/>
      <w:marRight w:val="0"/>
      <w:marTop w:val="0"/>
      <w:marBottom w:val="0"/>
      <w:divBdr>
        <w:top w:val="none" w:sz="0" w:space="0" w:color="auto"/>
        <w:left w:val="none" w:sz="0" w:space="0" w:color="auto"/>
        <w:bottom w:val="none" w:sz="0" w:space="0" w:color="auto"/>
        <w:right w:val="none" w:sz="0" w:space="0" w:color="auto"/>
      </w:divBdr>
    </w:div>
    <w:div w:id="840003369">
      <w:bodyDiv w:val="1"/>
      <w:marLeft w:val="0"/>
      <w:marRight w:val="0"/>
      <w:marTop w:val="0"/>
      <w:marBottom w:val="0"/>
      <w:divBdr>
        <w:top w:val="none" w:sz="0" w:space="0" w:color="auto"/>
        <w:left w:val="none" w:sz="0" w:space="0" w:color="auto"/>
        <w:bottom w:val="none" w:sz="0" w:space="0" w:color="auto"/>
        <w:right w:val="none" w:sz="0" w:space="0" w:color="auto"/>
      </w:divBdr>
    </w:div>
    <w:div w:id="1090588246">
      <w:bodyDiv w:val="1"/>
      <w:marLeft w:val="0"/>
      <w:marRight w:val="0"/>
      <w:marTop w:val="0"/>
      <w:marBottom w:val="0"/>
      <w:divBdr>
        <w:top w:val="none" w:sz="0" w:space="0" w:color="auto"/>
        <w:left w:val="none" w:sz="0" w:space="0" w:color="auto"/>
        <w:bottom w:val="none" w:sz="0" w:space="0" w:color="auto"/>
        <w:right w:val="none" w:sz="0" w:space="0" w:color="auto"/>
      </w:divBdr>
    </w:div>
    <w:div w:id="1282030472">
      <w:bodyDiv w:val="1"/>
      <w:marLeft w:val="0"/>
      <w:marRight w:val="0"/>
      <w:marTop w:val="0"/>
      <w:marBottom w:val="0"/>
      <w:divBdr>
        <w:top w:val="none" w:sz="0" w:space="0" w:color="auto"/>
        <w:left w:val="none" w:sz="0" w:space="0" w:color="auto"/>
        <w:bottom w:val="none" w:sz="0" w:space="0" w:color="auto"/>
        <w:right w:val="none" w:sz="0" w:space="0" w:color="auto"/>
      </w:divBdr>
    </w:div>
    <w:div w:id="1307467927">
      <w:bodyDiv w:val="1"/>
      <w:marLeft w:val="0"/>
      <w:marRight w:val="0"/>
      <w:marTop w:val="0"/>
      <w:marBottom w:val="0"/>
      <w:divBdr>
        <w:top w:val="none" w:sz="0" w:space="0" w:color="auto"/>
        <w:left w:val="none" w:sz="0" w:space="0" w:color="auto"/>
        <w:bottom w:val="none" w:sz="0" w:space="0" w:color="auto"/>
        <w:right w:val="none" w:sz="0" w:space="0" w:color="auto"/>
      </w:divBdr>
    </w:div>
    <w:div w:id="1373001610">
      <w:bodyDiv w:val="1"/>
      <w:marLeft w:val="0"/>
      <w:marRight w:val="0"/>
      <w:marTop w:val="0"/>
      <w:marBottom w:val="0"/>
      <w:divBdr>
        <w:top w:val="none" w:sz="0" w:space="0" w:color="auto"/>
        <w:left w:val="none" w:sz="0" w:space="0" w:color="auto"/>
        <w:bottom w:val="none" w:sz="0" w:space="0" w:color="auto"/>
        <w:right w:val="none" w:sz="0" w:space="0" w:color="auto"/>
      </w:divBdr>
    </w:div>
    <w:div w:id="1388340918">
      <w:bodyDiv w:val="1"/>
      <w:marLeft w:val="0"/>
      <w:marRight w:val="0"/>
      <w:marTop w:val="0"/>
      <w:marBottom w:val="0"/>
      <w:divBdr>
        <w:top w:val="none" w:sz="0" w:space="0" w:color="auto"/>
        <w:left w:val="none" w:sz="0" w:space="0" w:color="auto"/>
        <w:bottom w:val="none" w:sz="0" w:space="0" w:color="auto"/>
        <w:right w:val="none" w:sz="0" w:space="0" w:color="auto"/>
      </w:divBdr>
    </w:div>
    <w:div w:id="1401831766">
      <w:bodyDiv w:val="1"/>
      <w:marLeft w:val="0"/>
      <w:marRight w:val="0"/>
      <w:marTop w:val="0"/>
      <w:marBottom w:val="0"/>
      <w:divBdr>
        <w:top w:val="none" w:sz="0" w:space="0" w:color="auto"/>
        <w:left w:val="none" w:sz="0" w:space="0" w:color="auto"/>
        <w:bottom w:val="none" w:sz="0" w:space="0" w:color="auto"/>
        <w:right w:val="none" w:sz="0" w:space="0" w:color="auto"/>
      </w:divBdr>
      <w:divsChild>
        <w:div w:id="583225596">
          <w:marLeft w:val="0"/>
          <w:marRight w:val="0"/>
          <w:marTop w:val="0"/>
          <w:marBottom w:val="0"/>
          <w:divBdr>
            <w:top w:val="none" w:sz="0" w:space="0" w:color="auto"/>
            <w:left w:val="none" w:sz="0" w:space="0" w:color="auto"/>
            <w:bottom w:val="none" w:sz="0" w:space="0" w:color="auto"/>
            <w:right w:val="none" w:sz="0" w:space="0" w:color="auto"/>
          </w:divBdr>
        </w:div>
        <w:div w:id="1620407950">
          <w:marLeft w:val="0"/>
          <w:marRight w:val="0"/>
          <w:marTop w:val="0"/>
          <w:marBottom w:val="0"/>
          <w:divBdr>
            <w:top w:val="none" w:sz="0" w:space="0" w:color="auto"/>
            <w:left w:val="none" w:sz="0" w:space="0" w:color="auto"/>
            <w:bottom w:val="none" w:sz="0" w:space="0" w:color="auto"/>
            <w:right w:val="none" w:sz="0" w:space="0" w:color="auto"/>
          </w:divBdr>
        </w:div>
        <w:div w:id="1060320900">
          <w:marLeft w:val="0"/>
          <w:marRight w:val="0"/>
          <w:marTop w:val="0"/>
          <w:marBottom w:val="0"/>
          <w:divBdr>
            <w:top w:val="none" w:sz="0" w:space="0" w:color="auto"/>
            <w:left w:val="none" w:sz="0" w:space="0" w:color="auto"/>
            <w:bottom w:val="none" w:sz="0" w:space="0" w:color="auto"/>
            <w:right w:val="none" w:sz="0" w:space="0" w:color="auto"/>
          </w:divBdr>
        </w:div>
        <w:div w:id="2088577250">
          <w:marLeft w:val="0"/>
          <w:marRight w:val="0"/>
          <w:marTop w:val="0"/>
          <w:marBottom w:val="0"/>
          <w:divBdr>
            <w:top w:val="none" w:sz="0" w:space="0" w:color="auto"/>
            <w:left w:val="none" w:sz="0" w:space="0" w:color="auto"/>
            <w:bottom w:val="none" w:sz="0" w:space="0" w:color="auto"/>
            <w:right w:val="none" w:sz="0" w:space="0" w:color="auto"/>
          </w:divBdr>
        </w:div>
        <w:div w:id="2050959355">
          <w:marLeft w:val="0"/>
          <w:marRight w:val="0"/>
          <w:marTop w:val="0"/>
          <w:marBottom w:val="0"/>
          <w:divBdr>
            <w:top w:val="none" w:sz="0" w:space="0" w:color="auto"/>
            <w:left w:val="none" w:sz="0" w:space="0" w:color="auto"/>
            <w:bottom w:val="none" w:sz="0" w:space="0" w:color="auto"/>
            <w:right w:val="none" w:sz="0" w:space="0" w:color="auto"/>
          </w:divBdr>
        </w:div>
      </w:divsChild>
    </w:div>
    <w:div w:id="1599949016">
      <w:bodyDiv w:val="1"/>
      <w:marLeft w:val="0"/>
      <w:marRight w:val="0"/>
      <w:marTop w:val="0"/>
      <w:marBottom w:val="0"/>
      <w:divBdr>
        <w:top w:val="none" w:sz="0" w:space="0" w:color="auto"/>
        <w:left w:val="none" w:sz="0" w:space="0" w:color="auto"/>
        <w:bottom w:val="none" w:sz="0" w:space="0" w:color="auto"/>
        <w:right w:val="none" w:sz="0" w:space="0" w:color="auto"/>
      </w:divBdr>
    </w:div>
    <w:div w:id="1739787154">
      <w:bodyDiv w:val="1"/>
      <w:marLeft w:val="0"/>
      <w:marRight w:val="0"/>
      <w:marTop w:val="0"/>
      <w:marBottom w:val="0"/>
      <w:divBdr>
        <w:top w:val="none" w:sz="0" w:space="0" w:color="auto"/>
        <w:left w:val="none" w:sz="0" w:space="0" w:color="auto"/>
        <w:bottom w:val="none" w:sz="0" w:space="0" w:color="auto"/>
        <w:right w:val="none" w:sz="0" w:space="0" w:color="auto"/>
      </w:divBdr>
    </w:div>
    <w:div w:id="1754735741">
      <w:bodyDiv w:val="1"/>
      <w:marLeft w:val="0"/>
      <w:marRight w:val="0"/>
      <w:marTop w:val="0"/>
      <w:marBottom w:val="0"/>
      <w:divBdr>
        <w:top w:val="none" w:sz="0" w:space="0" w:color="auto"/>
        <w:left w:val="none" w:sz="0" w:space="0" w:color="auto"/>
        <w:bottom w:val="none" w:sz="0" w:space="0" w:color="auto"/>
        <w:right w:val="none" w:sz="0" w:space="0" w:color="auto"/>
      </w:divBdr>
      <w:divsChild>
        <w:div w:id="612254097">
          <w:marLeft w:val="0"/>
          <w:marRight w:val="0"/>
          <w:marTop w:val="0"/>
          <w:marBottom w:val="0"/>
          <w:divBdr>
            <w:top w:val="none" w:sz="0" w:space="0" w:color="auto"/>
            <w:left w:val="none" w:sz="0" w:space="0" w:color="auto"/>
            <w:bottom w:val="none" w:sz="0" w:space="0" w:color="auto"/>
            <w:right w:val="none" w:sz="0" w:space="0" w:color="auto"/>
          </w:divBdr>
          <w:divsChild>
            <w:div w:id="886601387">
              <w:marLeft w:val="0"/>
              <w:marRight w:val="0"/>
              <w:marTop w:val="0"/>
              <w:marBottom w:val="0"/>
              <w:divBdr>
                <w:top w:val="none" w:sz="0" w:space="0" w:color="auto"/>
                <w:left w:val="none" w:sz="0" w:space="0" w:color="auto"/>
                <w:bottom w:val="none" w:sz="0" w:space="0" w:color="auto"/>
                <w:right w:val="none" w:sz="0" w:space="0" w:color="auto"/>
              </w:divBdr>
              <w:divsChild>
                <w:div w:id="264852701">
                  <w:marLeft w:val="22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354893">
      <w:bodyDiv w:val="1"/>
      <w:marLeft w:val="0"/>
      <w:marRight w:val="0"/>
      <w:marTop w:val="0"/>
      <w:marBottom w:val="0"/>
      <w:divBdr>
        <w:top w:val="none" w:sz="0" w:space="0" w:color="auto"/>
        <w:left w:val="none" w:sz="0" w:space="0" w:color="auto"/>
        <w:bottom w:val="none" w:sz="0" w:space="0" w:color="auto"/>
        <w:right w:val="none" w:sz="0" w:space="0" w:color="auto"/>
      </w:divBdr>
    </w:div>
    <w:div w:id="2034726056">
      <w:bodyDiv w:val="1"/>
      <w:marLeft w:val="0"/>
      <w:marRight w:val="0"/>
      <w:marTop w:val="0"/>
      <w:marBottom w:val="0"/>
      <w:divBdr>
        <w:top w:val="none" w:sz="0" w:space="0" w:color="auto"/>
        <w:left w:val="none" w:sz="0" w:space="0" w:color="auto"/>
        <w:bottom w:val="none" w:sz="0" w:space="0" w:color="auto"/>
        <w:right w:val="none" w:sz="0" w:space="0" w:color="auto"/>
      </w:divBdr>
      <w:divsChild>
        <w:div w:id="117574526">
          <w:marLeft w:val="0"/>
          <w:marRight w:val="0"/>
          <w:marTop w:val="0"/>
          <w:marBottom w:val="0"/>
          <w:divBdr>
            <w:top w:val="none" w:sz="0" w:space="0" w:color="auto"/>
            <w:left w:val="none" w:sz="0" w:space="0" w:color="auto"/>
            <w:bottom w:val="none" w:sz="0" w:space="0" w:color="auto"/>
            <w:right w:val="none" w:sz="0" w:space="0" w:color="auto"/>
          </w:divBdr>
        </w:div>
        <w:div w:id="1720081749">
          <w:marLeft w:val="0"/>
          <w:marRight w:val="0"/>
          <w:marTop w:val="0"/>
          <w:marBottom w:val="0"/>
          <w:divBdr>
            <w:top w:val="none" w:sz="0" w:space="0" w:color="auto"/>
            <w:left w:val="none" w:sz="0" w:space="0" w:color="auto"/>
            <w:bottom w:val="none" w:sz="0" w:space="0" w:color="auto"/>
            <w:right w:val="none" w:sz="0" w:space="0" w:color="auto"/>
          </w:divBdr>
        </w:div>
        <w:div w:id="419570881">
          <w:marLeft w:val="0"/>
          <w:marRight w:val="0"/>
          <w:marTop w:val="0"/>
          <w:marBottom w:val="0"/>
          <w:divBdr>
            <w:top w:val="none" w:sz="0" w:space="0" w:color="auto"/>
            <w:left w:val="none" w:sz="0" w:space="0" w:color="auto"/>
            <w:bottom w:val="none" w:sz="0" w:space="0" w:color="auto"/>
            <w:right w:val="none" w:sz="0" w:space="0" w:color="auto"/>
          </w:divBdr>
        </w:div>
        <w:div w:id="219441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rtc.gc.ca/cisc/eng/cag.htm"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rtc.gc.ca/cisc/eng/cisf3fg.ht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mried\Desktop\902_IPD_Style_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32B8CB-7AEE-4642-8306-9D8841771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902_IPD_Style_Set.dotx</Template>
  <TotalTime>90</TotalTime>
  <Pages>35</Pages>
  <Words>10735</Words>
  <Characters>61196</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SAIC Canada</Company>
  <LinksUpToDate>false</LinksUpToDate>
  <CharactersWithSpaces>71788</CharactersWithSpaces>
  <SharedDoc>false</SharedDoc>
  <HLinks>
    <vt:vector size="30" baseType="variant">
      <vt:variant>
        <vt:i4>7536674</vt:i4>
      </vt:variant>
      <vt:variant>
        <vt:i4>89</vt:i4>
      </vt:variant>
      <vt:variant>
        <vt:i4>0</vt:i4>
      </vt:variant>
      <vt:variant>
        <vt:i4>5</vt:i4>
      </vt:variant>
      <vt:variant>
        <vt:lpwstr>http://www.crtc.gc.ca/eng/archive/2010/2010-784.htm</vt:lpwstr>
      </vt:variant>
      <vt:variant>
        <vt:lpwstr/>
      </vt:variant>
      <vt:variant>
        <vt:i4>5636146</vt:i4>
      </vt:variant>
      <vt:variant>
        <vt:i4>86</vt:i4>
      </vt:variant>
      <vt:variant>
        <vt:i4>0</vt:i4>
      </vt:variant>
      <vt:variant>
        <vt:i4>5</vt:i4>
      </vt:variant>
      <vt:variant>
        <vt:lpwstr>http://www.cnac.ca/npa_codes/relief/overview.htm</vt:lpwstr>
      </vt:variant>
      <vt:variant>
        <vt:lpwstr/>
      </vt:variant>
      <vt:variant>
        <vt:i4>5636146</vt:i4>
      </vt:variant>
      <vt:variant>
        <vt:i4>83</vt:i4>
      </vt:variant>
      <vt:variant>
        <vt:i4>0</vt:i4>
      </vt:variant>
      <vt:variant>
        <vt:i4>5</vt:i4>
      </vt:variant>
      <vt:variant>
        <vt:lpwstr>http://www.cnac.ca/npa_codes/relief/overview.htm</vt:lpwstr>
      </vt:variant>
      <vt:variant>
        <vt:lpwstr/>
      </vt:variant>
      <vt:variant>
        <vt:i4>7602212</vt:i4>
      </vt:variant>
      <vt:variant>
        <vt:i4>66</vt:i4>
      </vt:variant>
      <vt:variant>
        <vt:i4>0</vt:i4>
      </vt:variant>
      <vt:variant>
        <vt:i4>5</vt:i4>
      </vt:variant>
      <vt:variant>
        <vt:lpwstr>http://www.crtc.gc.ca/cisc/eng/cisf3fg.htm</vt:lpwstr>
      </vt:variant>
      <vt:variant>
        <vt:lpwstr/>
      </vt:variant>
      <vt:variant>
        <vt:i4>3604543</vt:i4>
      </vt:variant>
      <vt:variant>
        <vt:i4>63</vt:i4>
      </vt:variant>
      <vt:variant>
        <vt:i4>0</vt:i4>
      </vt:variant>
      <vt:variant>
        <vt:i4>5</vt:i4>
      </vt:variant>
      <vt:variant>
        <vt:lpwstr>http://www.crtc.gc.ca/public/cisc/c-docs/CISC2001-03-31.doc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Fiona Clegg</dc:creator>
  <cp:lastModifiedBy>Morrison, Daniel</cp:lastModifiedBy>
  <cp:revision>16</cp:revision>
  <cp:lastPrinted>2012-05-08T13:29:00Z</cp:lastPrinted>
  <dcterms:created xsi:type="dcterms:W3CDTF">2017-09-29T12:15:00Z</dcterms:created>
  <dcterms:modified xsi:type="dcterms:W3CDTF">2017-10-05T19:31:00Z</dcterms:modified>
</cp:coreProperties>
</file>